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9044F1" w:rsidRDefault="00642EFE" w:rsidP="00CB6C71">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rsidR="0091042F" w:rsidRPr="009C5174"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009C5174">
        <w:rPr>
          <w:rFonts w:ascii="GHEA Grapalat" w:hAnsi="GHEA Grapalat"/>
          <w:i w:val="0"/>
          <w:sz w:val="24"/>
          <w:szCs w:val="24"/>
        </w:rPr>
        <w:t xml:space="preserve">Комиссии </w:t>
      </w:r>
      <w:r w:rsidR="009C5174" w:rsidRPr="00A53CA1">
        <w:rPr>
          <w:rFonts w:ascii="GHEA Grapalat" w:hAnsi="GHEA Grapalat"/>
          <w:i w:val="0"/>
          <w:sz w:val="24"/>
          <w:szCs w:val="24"/>
        </w:rPr>
        <w:t xml:space="preserve">от </w:t>
      </w:r>
      <w:r w:rsidR="00A53CA1" w:rsidRPr="00A53CA1">
        <w:rPr>
          <w:rFonts w:ascii="GHEA Grapalat" w:hAnsi="GHEA Grapalat"/>
          <w:i w:val="0"/>
          <w:sz w:val="24"/>
          <w:szCs w:val="24"/>
        </w:rPr>
        <w:t>08</w:t>
      </w:r>
      <w:r w:rsidR="009C5174" w:rsidRPr="00A53CA1">
        <w:rPr>
          <w:rFonts w:ascii="GHEA Grapalat" w:hAnsi="GHEA Grapalat"/>
          <w:i w:val="0"/>
          <w:sz w:val="24"/>
          <w:szCs w:val="24"/>
        </w:rPr>
        <w:t>.10</w:t>
      </w:r>
      <w:r w:rsidRPr="00A53CA1">
        <w:rPr>
          <w:rFonts w:ascii="GHEA Grapalat" w:hAnsi="GHEA Grapalat"/>
          <w:i w:val="0"/>
          <w:sz w:val="24"/>
          <w:szCs w:val="24"/>
        </w:rPr>
        <w:t xml:space="preserve"> 20</w:t>
      </w:r>
      <w:r w:rsidR="009C5174" w:rsidRPr="00A53CA1">
        <w:rPr>
          <w:rFonts w:ascii="GHEA Grapalat" w:hAnsi="GHEA Grapalat"/>
          <w:i w:val="0"/>
          <w:sz w:val="24"/>
          <w:szCs w:val="24"/>
        </w:rPr>
        <w:t>21</w:t>
      </w:r>
      <w:r w:rsidR="00AA7117" w:rsidRPr="00A53CA1">
        <w:rPr>
          <w:rFonts w:ascii="GHEA Grapalat" w:hAnsi="GHEA Grapalat"/>
          <w:i w:val="0"/>
          <w:sz w:val="24"/>
          <w:szCs w:val="24"/>
        </w:rPr>
        <w:t xml:space="preserve"> </w:t>
      </w:r>
      <w:r w:rsidR="009C5174" w:rsidRPr="00A53CA1">
        <w:rPr>
          <w:rFonts w:ascii="GHEA Grapalat" w:hAnsi="GHEA Grapalat"/>
          <w:i w:val="0"/>
          <w:sz w:val="24"/>
          <w:szCs w:val="24"/>
        </w:rPr>
        <w:t xml:space="preserve">года </w:t>
      </w:r>
      <w:r w:rsidR="009C5174" w:rsidRPr="00A53CA1">
        <w:rPr>
          <w:rFonts w:ascii="GHEA Grapalat" w:hAnsi="GHEA Grapalat"/>
          <w:i w:val="0"/>
          <w:sz w:val="24"/>
          <w:szCs w:val="24"/>
          <w:lang w:val="en-US"/>
        </w:rPr>
        <w:t>N</w:t>
      </w:r>
      <w:r w:rsidR="009C5174" w:rsidRPr="00A53CA1">
        <w:rPr>
          <w:rFonts w:ascii="GHEA Grapalat" w:hAnsi="GHEA Grapalat"/>
          <w:i w:val="0"/>
          <w:sz w:val="24"/>
          <w:szCs w:val="24"/>
        </w:rPr>
        <w:t xml:space="preserve"> 1</w:t>
      </w:r>
    </w:p>
    <w:p w:rsidR="0091042F" w:rsidRPr="009044F1" w:rsidRDefault="0006703E" w:rsidP="00CB6C71">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proofErr w:type="gramStart"/>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CB6C71" w:rsidRPr="00CB6C71">
        <w:rPr>
          <w:rFonts w:ascii="GHEA Grapalat" w:hAnsi="GHEA Grapalat"/>
          <w:i w:val="0"/>
          <w:sz w:val="24"/>
          <w:szCs w:val="24"/>
        </w:rPr>
        <w:t xml:space="preserve"> </w:t>
      </w:r>
      <w:r w:rsidR="00DA1CCA">
        <w:rPr>
          <w:rFonts w:ascii="GHEA Grapalat" w:hAnsi="GHEA Grapalat"/>
          <w:b/>
          <w:sz w:val="24"/>
          <w:szCs w:val="24"/>
          <w:lang w:val="hy-AM"/>
        </w:rPr>
        <w:t>Գ</w:t>
      </w:r>
      <w:r w:rsidR="00DA1CCA">
        <w:rPr>
          <w:rFonts w:ascii="GHEA Grapalat" w:hAnsi="GHEA Grapalat"/>
          <w:b/>
          <w:sz w:val="24"/>
          <w:szCs w:val="24"/>
          <w:lang w:val="en-US"/>
        </w:rPr>
        <w:t>Հ</w:t>
      </w:r>
      <w:proofErr w:type="gramEnd"/>
      <w:r w:rsidR="00CB6C71" w:rsidRPr="00CB6C71">
        <w:rPr>
          <w:rFonts w:ascii="GHEA Grapalat" w:hAnsi="GHEA Grapalat"/>
          <w:b/>
          <w:sz w:val="24"/>
          <w:szCs w:val="24"/>
          <w:lang w:val="hy-AM"/>
        </w:rPr>
        <w:t>-ՀԲՄԱՇՁԲ</w:t>
      </w:r>
      <w:r w:rsidR="00CB6C71" w:rsidRPr="00CB6C71">
        <w:rPr>
          <w:rFonts w:ascii="GHEA Grapalat" w:hAnsi="GHEA Grapalat"/>
          <w:b/>
          <w:sz w:val="24"/>
          <w:szCs w:val="24"/>
          <w:lang w:val="af-ZA"/>
        </w:rPr>
        <w:t>-21</w:t>
      </w:r>
      <w:r w:rsidR="00CB6C71" w:rsidRPr="00CB6C71">
        <w:rPr>
          <w:rFonts w:ascii="GHEA Grapalat" w:hAnsi="GHEA Grapalat"/>
          <w:b/>
          <w:sz w:val="24"/>
          <w:szCs w:val="24"/>
          <w:lang w:val="hy-AM"/>
        </w:rPr>
        <w:t>/</w:t>
      </w:r>
      <w:r w:rsidR="00DA1CCA">
        <w:rPr>
          <w:rFonts w:ascii="GHEA Grapalat" w:hAnsi="GHEA Grapalat"/>
          <w:b/>
          <w:sz w:val="24"/>
          <w:szCs w:val="24"/>
          <w:lang w:val="af-ZA"/>
        </w:rPr>
        <w:t>21</w:t>
      </w:r>
    </w:p>
    <w:p w:rsidR="00642EFE" w:rsidRPr="00CB6C71" w:rsidRDefault="00642EFE" w:rsidP="00CB6C71">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proofErr w:type="spellStart"/>
      <w:r w:rsidR="00DA1CCA" w:rsidRPr="00F56310">
        <w:rPr>
          <w:rFonts w:ascii="GHEA Grapalat" w:hAnsi="GHEA Grapalat"/>
          <w:b/>
          <w:i w:val="0"/>
          <w:sz w:val="24"/>
          <w:szCs w:val="24"/>
          <w:lang w:bidi="ar-SA"/>
        </w:rPr>
        <w:t>Гарнинский</w:t>
      </w:r>
      <w:proofErr w:type="spellEnd"/>
      <w:r w:rsidR="00DA1CCA" w:rsidRPr="00F56310">
        <w:rPr>
          <w:rFonts w:ascii="GHEA Grapalat" w:hAnsi="GHEA Grapalat"/>
          <w:b/>
          <w:i w:val="0"/>
          <w:sz w:val="24"/>
          <w:szCs w:val="24"/>
          <w:lang w:bidi="ar-SA"/>
        </w:rPr>
        <w:t xml:space="preserve"> муниципалитет</w:t>
      </w:r>
      <w:r w:rsidR="00DA1CCA" w:rsidRPr="00F56310">
        <w:rPr>
          <w:rFonts w:ascii="GHEA Grapalat" w:hAnsi="GHEA Grapalat"/>
          <w:b/>
          <w:i w:val="0"/>
          <w:sz w:val="24"/>
          <w:szCs w:val="24"/>
        </w:rPr>
        <w:t>, находящийся по адресу</w:t>
      </w:r>
      <w:r w:rsidRPr="009044F1">
        <w:rPr>
          <w:rFonts w:ascii="GHEA Grapalat" w:hAnsi="GHEA Grapalat"/>
          <w:i w:val="0"/>
          <w:sz w:val="24"/>
          <w:szCs w:val="24"/>
        </w:rPr>
        <w:t>:</w:t>
      </w:r>
      <w:r w:rsidR="00CB6C71" w:rsidRPr="00CB6C71">
        <w:rPr>
          <w:rFonts w:ascii="GHEA Grapalat" w:hAnsi="GHEA Grapalat"/>
          <w:b/>
          <w:lang w:bidi="ar-SA"/>
        </w:rPr>
        <w:t xml:space="preserve"> </w:t>
      </w:r>
      <w:r w:rsidR="00CB6C71" w:rsidRPr="00CB6C71">
        <w:rPr>
          <w:rFonts w:ascii="GHEA Grapalat" w:hAnsi="GHEA Grapalat"/>
          <w:b/>
          <w:sz w:val="24"/>
          <w:szCs w:val="24"/>
          <w:lang w:bidi="ar-SA"/>
        </w:rPr>
        <w:t xml:space="preserve">Республика Армения, </w:t>
      </w:r>
      <w:proofErr w:type="spellStart"/>
      <w:r w:rsidR="00CB6C71" w:rsidRPr="00CB6C71">
        <w:rPr>
          <w:rFonts w:ascii="GHEA Grapalat" w:hAnsi="GHEA Grapalat"/>
          <w:b/>
          <w:sz w:val="24"/>
          <w:szCs w:val="24"/>
          <w:lang w:bidi="ar-SA"/>
        </w:rPr>
        <w:t>Котайкский</w:t>
      </w:r>
      <w:proofErr w:type="spellEnd"/>
      <w:r w:rsidR="00CB6C71" w:rsidRPr="00CB6C71">
        <w:rPr>
          <w:rFonts w:ascii="GHEA Grapalat" w:hAnsi="GHEA Grapalat"/>
          <w:b/>
          <w:sz w:val="24"/>
          <w:szCs w:val="24"/>
          <w:lang w:bidi="ar-SA"/>
        </w:rPr>
        <w:t xml:space="preserve"> </w:t>
      </w:r>
      <w:proofErr w:type="spellStart"/>
      <w:r w:rsidR="00CB6C71" w:rsidRPr="00CB6C71">
        <w:rPr>
          <w:rFonts w:ascii="GHEA Grapalat" w:hAnsi="GHEA Grapalat"/>
          <w:b/>
          <w:sz w:val="24"/>
          <w:szCs w:val="24"/>
          <w:lang w:bidi="ar-SA"/>
        </w:rPr>
        <w:t>марз</w:t>
      </w:r>
      <w:proofErr w:type="spellEnd"/>
      <w:r w:rsidR="00CB6C71" w:rsidRPr="00CB6C71">
        <w:rPr>
          <w:rFonts w:ascii="GHEA Grapalat" w:hAnsi="GHEA Grapalat"/>
          <w:b/>
          <w:sz w:val="24"/>
          <w:szCs w:val="24"/>
          <w:lang w:bidi="ar-SA"/>
        </w:rPr>
        <w:t xml:space="preserve">, </w:t>
      </w:r>
      <w:proofErr w:type="spellStart"/>
      <w:r w:rsidR="00CB6C71" w:rsidRPr="00CB6C71">
        <w:rPr>
          <w:rFonts w:ascii="GHEA Grapalat" w:hAnsi="GHEA Grapalat"/>
          <w:b/>
          <w:sz w:val="24"/>
          <w:szCs w:val="24"/>
          <w:lang w:bidi="ar-SA"/>
        </w:rPr>
        <w:t>Гарни</w:t>
      </w:r>
      <w:proofErr w:type="spellEnd"/>
      <w:r w:rsidR="00CB6C71" w:rsidRPr="00CB6C71">
        <w:rPr>
          <w:rFonts w:ascii="GHEA Grapalat" w:hAnsi="GHEA Grapalat"/>
          <w:b/>
          <w:sz w:val="24"/>
          <w:szCs w:val="24"/>
          <w:lang w:bidi="ar-SA"/>
        </w:rPr>
        <w:t xml:space="preserve">, ул. </w:t>
      </w:r>
      <w:proofErr w:type="gramStart"/>
      <w:r w:rsidR="00CB6C71" w:rsidRPr="00CB6C71">
        <w:rPr>
          <w:rFonts w:ascii="GHEA Grapalat" w:hAnsi="GHEA Grapalat"/>
          <w:b/>
          <w:sz w:val="24"/>
          <w:szCs w:val="24"/>
          <w:lang w:bidi="ar-SA"/>
        </w:rPr>
        <w:t>Шаумяна  4</w:t>
      </w:r>
      <w:proofErr w:type="gramEnd"/>
      <w:r w:rsidR="00CB6C71" w:rsidRPr="00CB6C71">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E13BA4">
        <w:rPr>
          <w:rFonts w:ascii="GHEA Grapalat" w:hAnsi="GHEA Grapalat"/>
          <w:i w:val="0"/>
          <w:sz w:val="24"/>
          <w:szCs w:val="24"/>
          <w:lang w:val="hy-AM"/>
        </w:rPr>
        <w:t>.</w:t>
      </w:r>
    </w:p>
    <w:p w:rsidR="00341A74" w:rsidRPr="00CB6C71" w:rsidRDefault="00A20B69" w:rsidP="00CB6C71">
      <w:pPr>
        <w:pStyle w:val="a3"/>
        <w:widowControl w:val="0"/>
        <w:spacing w:after="160" w:line="240" w:lineRule="auto"/>
        <w:ind w:firstLine="567"/>
        <w:rPr>
          <w:rFonts w:ascii="GHEA Grapalat" w:hAnsi="GHEA Grapalat"/>
          <w:b/>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sidRPr="00CB6C71">
        <w:rPr>
          <w:rFonts w:ascii="GHEA Grapalat" w:hAnsi="GHEA Grapalat"/>
          <w:b/>
          <w:i w:val="0"/>
          <w:spacing w:val="6"/>
          <w:sz w:val="24"/>
          <w:szCs w:val="24"/>
        </w:rPr>
        <w:t xml:space="preserve">на поставку </w:t>
      </w:r>
      <w:r w:rsidR="00CB6C71" w:rsidRPr="00CB6C71">
        <w:rPr>
          <w:rFonts w:ascii="GHEA Grapalat" w:hAnsi="GHEA Grapalat"/>
          <w:b/>
          <w:i w:val="0"/>
          <w:sz w:val="24"/>
          <w:szCs w:val="24"/>
        </w:rPr>
        <w:t xml:space="preserve">Реконструкция системы питьевого водоснабжения в селе </w:t>
      </w:r>
      <w:proofErr w:type="spellStart"/>
      <w:r w:rsidR="00CB6C71" w:rsidRPr="00CB6C71">
        <w:rPr>
          <w:rFonts w:ascii="GHEA Grapalat" w:hAnsi="GHEA Grapalat"/>
          <w:b/>
          <w:i w:val="0"/>
          <w:sz w:val="24"/>
          <w:szCs w:val="24"/>
        </w:rPr>
        <w:t>Гарни</w:t>
      </w:r>
      <w:proofErr w:type="spellEnd"/>
      <w:r w:rsidR="00CB6C71" w:rsidRPr="00CB6C71">
        <w:rPr>
          <w:rFonts w:ascii="GHEA Grapalat" w:hAnsi="GHEA Grapalat"/>
          <w:b/>
          <w:i w:val="0"/>
          <w:sz w:val="24"/>
          <w:szCs w:val="24"/>
        </w:rPr>
        <w:t xml:space="preserve"> </w:t>
      </w:r>
      <w:proofErr w:type="spellStart"/>
      <w:r w:rsidR="00CB6C71" w:rsidRPr="00CB6C71">
        <w:rPr>
          <w:rFonts w:ascii="GHEA Grapalat" w:hAnsi="GHEA Grapalat"/>
          <w:b/>
          <w:i w:val="0"/>
          <w:sz w:val="24"/>
          <w:szCs w:val="24"/>
        </w:rPr>
        <w:t>Котайкской</w:t>
      </w:r>
      <w:proofErr w:type="spellEnd"/>
      <w:r w:rsidR="00CB6C71" w:rsidRPr="00CB6C71">
        <w:rPr>
          <w:rFonts w:ascii="GHEA Grapalat" w:hAnsi="GHEA Grapalat"/>
          <w:b/>
          <w:i w:val="0"/>
          <w:sz w:val="24"/>
          <w:szCs w:val="24"/>
        </w:rPr>
        <w:t xml:space="preserve"> области РА.</w:t>
      </w:r>
      <w:r w:rsidR="00782D60" w:rsidRPr="00CB6C71">
        <w:rPr>
          <w:rFonts w:ascii="GHEA Grapalat" w:hAnsi="GHEA Grapalat"/>
          <w:b/>
          <w:i w:val="0"/>
          <w:sz w:val="24"/>
          <w:szCs w:val="24"/>
        </w:rPr>
        <w:t xml:space="preserve"> (</w:t>
      </w:r>
      <w:proofErr w:type="gramStart"/>
      <w:r w:rsidR="00782D60" w:rsidRPr="00CB6C71">
        <w:rPr>
          <w:rFonts w:ascii="GHEA Grapalat" w:hAnsi="GHEA Grapalat"/>
          <w:b/>
          <w:i w:val="0"/>
          <w:sz w:val="24"/>
          <w:szCs w:val="24"/>
        </w:rPr>
        <w:t>далее</w:t>
      </w:r>
      <w:proofErr w:type="gramEnd"/>
      <w:r w:rsidR="00782D60" w:rsidRPr="00CB6C71">
        <w:rPr>
          <w:rFonts w:ascii="GHEA Grapalat" w:hAnsi="GHEA Grapalat"/>
          <w:b/>
          <w:i w:val="0"/>
          <w:sz w:val="24"/>
          <w:szCs w:val="24"/>
        </w:rPr>
        <w:t xml:space="preserve">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в бумажной форме необходим</w:t>
      </w:r>
      <w:r w:rsidR="00CB6C71">
        <w:rPr>
          <w:rFonts w:ascii="GHEA Grapalat" w:hAnsi="GHEA Grapalat"/>
          <w:i w:val="0"/>
          <w:sz w:val="24"/>
          <w:szCs w:val="24"/>
        </w:rPr>
        <w:t xml:space="preserve">о обратиться к заказчику до </w:t>
      </w:r>
      <w:r w:rsidR="00CB6C71" w:rsidRPr="00CB6C71">
        <w:rPr>
          <w:rFonts w:ascii="GHEA Grapalat" w:hAnsi="GHEA Grapalat"/>
          <w:b/>
          <w:i w:val="0"/>
          <w:sz w:val="24"/>
          <w:szCs w:val="24"/>
        </w:rPr>
        <w:t>12:00</w:t>
      </w:r>
      <w:r w:rsidRPr="00CB6C71">
        <w:rPr>
          <w:rFonts w:ascii="GHEA Grapalat" w:hAnsi="GHEA Grapalat"/>
          <w:b/>
          <w:i w:val="0"/>
          <w:sz w:val="24"/>
          <w:szCs w:val="24"/>
        </w:rPr>
        <w:t xml:space="preserve"> часов</w:t>
      </w:r>
      <w:r w:rsidR="00971F4A" w:rsidRPr="00CB6C71">
        <w:rPr>
          <w:rFonts w:ascii="GHEA Grapalat" w:hAnsi="GHEA Grapalat"/>
          <w:b/>
          <w:i w:val="0"/>
          <w:sz w:val="24"/>
          <w:szCs w:val="24"/>
        </w:rPr>
        <w:t xml:space="preserve"> </w:t>
      </w:r>
      <w:r w:rsidR="00CB6C71" w:rsidRPr="00CB6C71">
        <w:rPr>
          <w:rFonts w:ascii="GHEA Grapalat" w:hAnsi="GHEA Grapalat"/>
          <w:b/>
          <w:i w:val="0"/>
          <w:sz w:val="24"/>
          <w:szCs w:val="24"/>
        </w:rPr>
        <w:t>15</w:t>
      </w:r>
      <w:r w:rsidRPr="00CB6C71">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 xml:space="preserve">обеспечивает бесплатное предоставление приглашения в бумажной </w:t>
      </w:r>
      <w:proofErr w:type="gramStart"/>
      <w:r w:rsidRPr="009044F1">
        <w:rPr>
          <w:rFonts w:ascii="GHEA Grapalat" w:hAnsi="GHEA Grapalat"/>
          <w:i w:val="0"/>
          <w:sz w:val="24"/>
          <w:szCs w:val="24"/>
        </w:rPr>
        <w:t>форме  в</w:t>
      </w:r>
      <w:proofErr w:type="gramEnd"/>
      <w:r w:rsidRPr="009044F1">
        <w:rPr>
          <w:rFonts w:ascii="GHEA Grapalat" w:hAnsi="GHEA Grapalat"/>
          <w:i w:val="0"/>
          <w:sz w:val="24"/>
          <w:szCs w:val="24"/>
        </w:rPr>
        <w:t xml:space="preserve"> первый рабочий день, следующий за получением такого требования.</w:t>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Неполучение приглашения не ограничивает права участника на участие </w:t>
      </w:r>
      <w:r w:rsidRPr="009044F1">
        <w:rPr>
          <w:rFonts w:ascii="GHEA Grapalat" w:hAnsi="GHEA Grapalat"/>
          <w:i w:val="0"/>
          <w:sz w:val="24"/>
          <w:szCs w:val="24"/>
        </w:rPr>
        <w:lastRenderedPageBreak/>
        <w:t>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EF52E4" w:rsidRPr="00CB6C71" w:rsidRDefault="00EF52E4" w:rsidP="00CB6C71">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roofErr w:type="spellStart"/>
      <w:r w:rsidR="00CB6C71" w:rsidRPr="00F56310">
        <w:rPr>
          <w:rFonts w:ascii="GHEA Grapalat" w:hAnsi="GHEA Grapalat"/>
          <w:b/>
          <w:i w:val="0"/>
          <w:sz w:val="24"/>
          <w:szCs w:val="24"/>
          <w:lang w:bidi="ar-SA"/>
        </w:rPr>
        <w:t>Котайкский</w:t>
      </w:r>
      <w:proofErr w:type="spellEnd"/>
      <w:r w:rsidR="00CB6C71" w:rsidRPr="00F56310">
        <w:rPr>
          <w:rFonts w:ascii="GHEA Grapalat" w:hAnsi="GHEA Grapalat"/>
          <w:b/>
          <w:i w:val="0"/>
          <w:sz w:val="24"/>
          <w:szCs w:val="24"/>
          <w:lang w:bidi="ar-SA"/>
        </w:rPr>
        <w:t xml:space="preserve"> </w:t>
      </w:r>
      <w:proofErr w:type="spellStart"/>
      <w:r w:rsidR="00CB6C71" w:rsidRPr="00F56310">
        <w:rPr>
          <w:rFonts w:ascii="GHEA Grapalat" w:hAnsi="GHEA Grapalat"/>
          <w:b/>
          <w:i w:val="0"/>
          <w:sz w:val="24"/>
          <w:szCs w:val="24"/>
          <w:lang w:bidi="ar-SA"/>
        </w:rPr>
        <w:t>марз</w:t>
      </w:r>
      <w:proofErr w:type="spellEnd"/>
      <w:r w:rsidR="00CB6C71" w:rsidRPr="00F56310">
        <w:rPr>
          <w:rFonts w:ascii="GHEA Grapalat" w:hAnsi="GHEA Grapalat"/>
          <w:b/>
          <w:i w:val="0"/>
          <w:sz w:val="24"/>
          <w:szCs w:val="24"/>
          <w:lang w:bidi="ar-SA"/>
        </w:rPr>
        <w:t xml:space="preserve">, </w:t>
      </w:r>
      <w:proofErr w:type="spellStart"/>
      <w:r w:rsidR="00CB6C71" w:rsidRPr="00F56310">
        <w:rPr>
          <w:rFonts w:ascii="GHEA Grapalat" w:hAnsi="GHEA Grapalat"/>
          <w:b/>
          <w:i w:val="0"/>
          <w:sz w:val="24"/>
          <w:szCs w:val="24"/>
          <w:lang w:bidi="ar-SA"/>
        </w:rPr>
        <w:t>Гарни</w:t>
      </w:r>
      <w:proofErr w:type="spellEnd"/>
      <w:r w:rsidR="00CB6C71" w:rsidRPr="00F56310">
        <w:rPr>
          <w:rFonts w:ascii="GHEA Grapalat" w:hAnsi="GHEA Grapalat"/>
          <w:b/>
          <w:i w:val="0"/>
          <w:sz w:val="24"/>
          <w:szCs w:val="24"/>
          <w:lang w:bidi="ar-SA"/>
        </w:rPr>
        <w:t xml:space="preserve">, Шаумян </w:t>
      </w:r>
      <w:proofErr w:type="gramStart"/>
      <w:r w:rsidR="00CB6C71" w:rsidRPr="00F56310">
        <w:rPr>
          <w:rFonts w:ascii="GHEA Grapalat" w:hAnsi="GHEA Grapalat"/>
          <w:b/>
          <w:i w:val="0"/>
          <w:sz w:val="24"/>
          <w:szCs w:val="24"/>
          <w:lang w:bidi="ar-SA"/>
        </w:rPr>
        <w:t>4</w:t>
      </w:r>
      <w:r w:rsidRPr="000F0CA8">
        <w:rPr>
          <w:rFonts w:ascii="GHEA Grapalat" w:hAnsi="GHEA Grapalat"/>
          <w:i w:val="0"/>
          <w:sz w:val="24"/>
          <w:szCs w:val="24"/>
        </w:rPr>
        <w:t>,</w:t>
      </w:r>
      <w:r w:rsidR="00CB6C71">
        <w:rPr>
          <w:rFonts w:ascii="GHEA Grapalat" w:hAnsi="GHEA Grapalat"/>
          <w:i w:val="0"/>
          <w:sz w:val="24"/>
          <w:szCs w:val="24"/>
        </w:rPr>
        <w:t>в</w:t>
      </w:r>
      <w:proofErr w:type="gramEnd"/>
      <w:r w:rsidR="00CB6C71">
        <w:rPr>
          <w:rFonts w:ascii="GHEA Grapalat" w:hAnsi="GHEA Grapalat"/>
          <w:i w:val="0"/>
          <w:sz w:val="24"/>
          <w:szCs w:val="24"/>
        </w:rPr>
        <w:t xml:space="preserve"> документарной форме, до </w:t>
      </w:r>
      <w:r w:rsidR="00CB6C71" w:rsidRPr="00CB6C71">
        <w:rPr>
          <w:rFonts w:ascii="GHEA Grapalat" w:hAnsi="GHEA Grapalat"/>
          <w:b/>
          <w:i w:val="0"/>
          <w:sz w:val="24"/>
          <w:szCs w:val="24"/>
        </w:rPr>
        <w:t>12:00 часов 15</w:t>
      </w:r>
      <w:r w:rsidRPr="00CB6C71">
        <w:rPr>
          <w:rFonts w:ascii="GHEA Grapalat" w:hAnsi="GHEA Grapalat"/>
          <w:b/>
          <w:i w:val="0"/>
          <w:sz w:val="24"/>
          <w:szCs w:val="24"/>
        </w:rPr>
        <w:t>-го дня</w:t>
      </w:r>
      <w:r w:rsidRPr="000F0CA8">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B6C71" w:rsidRPr="00F56310" w:rsidRDefault="00EF52E4" w:rsidP="00CB6C71">
      <w:pPr>
        <w:pStyle w:val="a3"/>
        <w:widowControl w:val="0"/>
        <w:spacing w:after="160" w:line="240" w:lineRule="auto"/>
        <w:ind w:firstLine="567"/>
        <w:rPr>
          <w:rFonts w:ascii="GHEA Grapalat" w:hAnsi="GHEA Grapalat"/>
          <w:b/>
          <w:i w:val="0"/>
          <w:sz w:val="24"/>
          <w:szCs w:val="24"/>
        </w:rPr>
      </w:pPr>
      <w:r w:rsidRPr="000F0CA8">
        <w:rPr>
          <w:rFonts w:ascii="GHEA Grapalat" w:hAnsi="GHEA Grapalat"/>
          <w:i w:val="0"/>
          <w:sz w:val="24"/>
          <w:szCs w:val="24"/>
        </w:rPr>
        <w:t xml:space="preserve">Вскрытие заявок будет проводиться по адресу </w:t>
      </w:r>
      <w:proofErr w:type="spellStart"/>
      <w:r w:rsidR="00CB6C71" w:rsidRPr="00F56310">
        <w:rPr>
          <w:rFonts w:ascii="GHEA Grapalat" w:hAnsi="GHEA Grapalat"/>
          <w:b/>
          <w:i w:val="0"/>
          <w:sz w:val="24"/>
          <w:szCs w:val="24"/>
          <w:lang w:bidi="ar-SA"/>
        </w:rPr>
        <w:t>Котайкский</w:t>
      </w:r>
      <w:proofErr w:type="spellEnd"/>
      <w:r w:rsidR="00CB6C71" w:rsidRPr="00F56310">
        <w:rPr>
          <w:rFonts w:ascii="GHEA Grapalat" w:hAnsi="GHEA Grapalat"/>
          <w:b/>
          <w:i w:val="0"/>
          <w:sz w:val="24"/>
          <w:szCs w:val="24"/>
          <w:lang w:bidi="ar-SA"/>
        </w:rPr>
        <w:t xml:space="preserve"> </w:t>
      </w:r>
      <w:proofErr w:type="spellStart"/>
      <w:r w:rsidR="00CB6C71" w:rsidRPr="00F56310">
        <w:rPr>
          <w:rFonts w:ascii="GHEA Grapalat" w:hAnsi="GHEA Grapalat"/>
          <w:b/>
          <w:i w:val="0"/>
          <w:sz w:val="24"/>
          <w:szCs w:val="24"/>
          <w:lang w:bidi="ar-SA"/>
        </w:rPr>
        <w:t>марз</w:t>
      </w:r>
      <w:proofErr w:type="spellEnd"/>
      <w:r w:rsidR="00CB6C71" w:rsidRPr="00F56310">
        <w:rPr>
          <w:rFonts w:ascii="GHEA Grapalat" w:hAnsi="GHEA Grapalat"/>
          <w:b/>
          <w:i w:val="0"/>
          <w:sz w:val="24"/>
          <w:szCs w:val="24"/>
          <w:lang w:bidi="ar-SA"/>
        </w:rPr>
        <w:t xml:space="preserve">, </w:t>
      </w:r>
      <w:proofErr w:type="spellStart"/>
      <w:r w:rsidR="00CB6C71" w:rsidRPr="00F56310">
        <w:rPr>
          <w:rFonts w:ascii="GHEA Grapalat" w:hAnsi="GHEA Grapalat"/>
          <w:b/>
          <w:i w:val="0"/>
          <w:sz w:val="24"/>
          <w:szCs w:val="24"/>
          <w:lang w:bidi="ar-SA"/>
        </w:rPr>
        <w:t>Гарни</w:t>
      </w:r>
      <w:proofErr w:type="spellEnd"/>
      <w:r w:rsidR="00CB6C71" w:rsidRPr="00F56310">
        <w:rPr>
          <w:rFonts w:ascii="GHEA Grapalat" w:hAnsi="GHEA Grapalat"/>
          <w:b/>
          <w:i w:val="0"/>
          <w:sz w:val="24"/>
          <w:szCs w:val="24"/>
          <w:lang w:bidi="ar-SA"/>
        </w:rPr>
        <w:t>, Шаумян 4</w:t>
      </w:r>
      <w:r w:rsidR="00CB6C71">
        <w:rPr>
          <w:rFonts w:ascii="GHEA Grapalat" w:hAnsi="GHEA Grapalat"/>
          <w:b/>
          <w:i w:val="0"/>
          <w:sz w:val="24"/>
          <w:szCs w:val="24"/>
        </w:rPr>
        <w:t>, в 12</w:t>
      </w:r>
      <w:r w:rsidR="00CB6C71" w:rsidRPr="00F56310">
        <w:rPr>
          <w:rFonts w:ascii="GHEA Grapalat" w:hAnsi="GHEA Grapalat"/>
          <w:b/>
          <w:i w:val="0"/>
          <w:sz w:val="24"/>
          <w:szCs w:val="24"/>
        </w:rPr>
        <w:t>:</w:t>
      </w:r>
      <w:r w:rsidR="00CB6C71" w:rsidRPr="002C63EA">
        <w:rPr>
          <w:rFonts w:ascii="GHEA Grapalat" w:hAnsi="GHEA Grapalat"/>
          <w:b/>
          <w:i w:val="0"/>
          <w:sz w:val="24"/>
          <w:szCs w:val="24"/>
        </w:rPr>
        <w:t xml:space="preserve">00 часов    </w:t>
      </w:r>
      <w:r w:rsidR="00A53CA1" w:rsidRPr="002C63EA">
        <w:rPr>
          <w:rFonts w:ascii="GHEA Grapalat" w:hAnsi="GHEA Grapalat"/>
          <w:b/>
          <w:i w:val="0"/>
          <w:sz w:val="24"/>
          <w:szCs w:val="24"/>
        </w:rPr>
        <w:t>26</w:t>
      </w:r>
      <w:r w:rsidR="00CB6C71" w:rsidRPr="002C63EA">
        <w:rPr>
          <w:rFonts w:ascii="GHEA Grapalat" w:hAnsi="GHEA Grapalat"/>
          <w:b/>
          <w:i w:val="0"/>
          <w:sz w:val="24"/>
          <w:szCs w:val="24"/>
        </w:rPr>
        <w:t>.10.2021.</w:t>
      </w:r>
    </w:p>
    <w:p w:rsidR="00EF52E4" w:rsidRDefault="001305C6" w:rsidP="00CB6C71">
      <w:pPr>
        <w:pStyle w:val="a3"/>
        <w:widowControl w:val="0"/>
        <w:spacing w:after="160"/>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EF52E4" w:rsidRDefault="00EF52E4">
      <w:pPr>
        <w:rPr>
          <w:rFonts w:ascii="GHEA Grapalat" w:hAnsi="GHEA Grapalat"/>
        </w:rPr>
      </w:pPr>
      <w:r>
        <w:rPr>
          <w:rFonts w:ascii="GHEA Grapalat" w:hAnsi="GHEA Grapalat"/>
          <w:i/>
        </w:rPr>
        <w:br w:type="page"/>
      </w:r>
    </w:p>
    <w:p w:rsidR="00BE1C5E" w:rsidRPr="001B32D9" w:rsidRDefault="00BE1C5E" w:rsidP="00B46D58">
      <w:pPr>
        <w:pStyle w:val="a3"/>
        <w:widowControl w:val="0"/>
        <w:spacing w:after="160" w:line="240" w:lineRule="auto"/>
        <w:ind w:firstLine="567"/>
        <w:rPr>
          <w:rFonts w:ascii="GHEA Grapalat" w:hAnsi="GHEA Grapalat"/>
          <w:i w:val="0"/>
          <w:sz w:val="24"/>
          <w:szCs w:val="24"/>
        </w:rPr>
      </w:pP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CB6C71" w:rsidRPr="009150F6" w:rsidRDefault="00CB6C71" w:rsidP="00CB6C71">
      <w:pPr>
        <w:spacing w:line="360" w:lineRule="auto"/>
        <w:ind w:firstLine="567"/>
        <w:jc w:val="both"/>
        <w:rPr>
          <w:rFonts w:ascii="GHEA Grapalat" w:hAnsi="GHEA Grapalat"/>
          <w:sz w:val="16"/>
          <w:lang w:bidi="ar-SA"/>
        </w:rPr>
      </w:pPr>
      <w:r w:rsidRPr="00F56310">
        <w:rPr>
          <w:rFonts w:ascii="GHEA Grapalat" w:hAnsi="GHEA Grapalat"/>
          <w:u w:val="single"/>
          <w:lang w:bidi="ar-SA"/>
        </w:rPr>
        <w:t xml:space="preserve">Р. </w:t>
      </w:r>
      <w:proofErr w:type="spellStart"/>
      <w:r w:rsidRPr="00F56310">
        <w:rPr>
          <w:rFonts w:ascii="GHEA Grapalat" w:hAnsi="GHEA Grapalat"/>
          <w:u w:val="single"/>
          <w:lang w:bidi="ar-SA"/>
        </w:rPr>
        <w:t>Асатрян</w:t>
      </w:r>
      <w:proofErr w:type="spellEnd"/>
    </w:p>
    <w:p w:rsidR="00CB6C71" w:rsidRPr="00CB6C71" w:rsidRDefault="00CB6C71" w:rsidP="00CB6C71">
      <w:pPr>
        <w:spacing w:after="160"/>
        <w:ind w:firstLine="709"/>
        <w:jc w:val="both"/>
        <w:rPr>
          <w:rFonts w:ascii="GHEA Grapalat" w:hAnsi="GHEA Grapalat" w:cs="Arial"/>
          <w:b/>
          <w:i/>
          <w:sz w:val="22"/>
          <w:szCs w:val="20"/>
          <w:u w:val="single"/>
          <w:lang w:val="af-ZA" w:bidi="ar-SA"/>
        </w:rPr>
      </w:pPr>
      <w:proofErr w:type="gramStart"/>
      <w:r w:rsidRPr="00297B13">
        <w:rPr>
          <w:rFonts w:ascii="GHEA Grapalat" w:hAnsi="GHEA Grapalat"/>
          <w:lang w:bidi="ar-SA"/>
        </w:rPr>
        <w:t xml:space="preserve">Телефон  </w:t>
      </w:r>
      <w:r w:rsidRPr="00297B13">
        <w:rPr>
          <w:rFonts w:ascii="GHEA Grapalat" w:hAnsi="GHEA Grapalat" w:cs="Arial"/>
          <w:i/>
          <w:sz w:val="22"/>
          <w:szCs w:val="20"/>
          <w:lang w:val="af-ZA" w:bidi="ar-SA"/>
        </w:rPr>
        <w:t>096</w:t>
      </w:r>
      <w:proofErr w:type="gramEnd"/>
      <w:r w:rsidRPr="00297B13">
        <w:rPr>
          <w:rFonts w:ascii="GHEA Grapalat" w:hAnsi="GHEA Grapalat" w:cs="Arial"/>
          <w:i/>
          <w:sz w:val="22"/>
          <w:szCs w:val="20"/>
          <w:lang w:val="af-ZA" w:bidi="ar-SA"/>
        </w:rPr>
        <w:t xml:space="preserve"> 50 50 09</w:t>
      </w:r>
    </w:p>
    <w:p w:rsidR="00CB6C71" w:rsidRPr="00CB6C71" w:rsidRDefault="00CB6C71" w:rsidP="00CB6C71">
      <w:pPr>
        <w:spacing w:after="160" w:line="360" w:lineRule="auto"/>
        <w:jc w:val="both"/>
        <w:rPr>
          <w:rFonts w:ascii="GHEA Grapalat" w:hAnsi="GHEA Grapalat"/>
          <w:b/>
          <w:lang w:bidi="ar-SA"/>
        </w:rPr>
      </w:pPr>
      <w:r w:rsidRPr="00297B13">
        <w:rPr>
          <w:rFonts w:ascii="GHEA Grapalat" w:hAnsi="GHEA Grapalat"/>
          <w:lang w:bidi="ar-SA"/>
        </w:rPr>
        <w:t xml:space="preserve">Электронная почта </w:t>
      </w:r>
      <w:r w:rsidRPr="00CB6C71">
        <w:rPr>
          <w:rFonts w:ascii="Arial AMU" w:hAnsi="Arial AMU" w:cs="Arial"/>
          <w:b/>
          <w:sz w:val="22"/>
          <w:szCs w:val="20"/>
          <w:lang w:bidi="ar-SA"/>
        </w:rPr>
        <w:t>garnihamaynq@mail.ru</w:t>
      </w:r>
      <w:r w:rsidRPr="00CB6C71">
        <w:rPr>
          <w:rFonts w:ascii="GHEA Grapalat" w:hAnsi="GHEA Grapalat"/>
          <w:b/>
          <w:lang w:bidi="ar-SA"/>
        </w:rPr>
        <w:t xml:space="preserve"> </w:t>
      </w:r>
    </w:p>
    <w:p w:rsidR="00DA1CCA" w:rsidRPr="00AF4D08" w:rsidRDefault="00CB6C71" w:rsidP="00DA1CCA">
      <w:pPr>
        <w:rPr>
          <w:rFonts w:ascii="GHEA Grapalat" w:hAnsi="GHEA Grapalat"/>
          <w:b/>
          <w:u w:val="single"/>
          <w:lang w:bidi="ar-SA"/>
        </w:rPr>
      </w:pPr>
      <w:proofErr w:type="gramStart"/>
      <w:r w:rsidRPr="00297B13">
        <w:rPr>
          <w:rFonts w:ascii="GHEA Grapalat" w:hAnsi="GHEA Grapalat"/>
          <w:lang w:bidi="ar-SA"/>
        </w:rPr>
        <w:t>Заказчик</w:t>
      </w:r>
      <w:r w:rsidR="00DA1CCA" w:rsidRPr="00AF4D08">
        <w:rPr>
          <w:rFonts w:ascii="Arial" w:hAnsi="Arial"/>
          <w:b/>
          <w:lang w:bidi="ar-SA"/>
        </w:rPr>
        <w:t xml:space="preserve"> </w:t>
      </w:r>
      <w:r w:rsidR="00DA1CCA" w:rsidRPr="00AF4D08">
        <w:rPr>
          <w:rFonts w:ascii="GHEA Grapalat" w:hAnsi="GHEA Grapalat"/>
          <w:b/>
          <w:lang w:bidi="ar-SA"/>
        </w:rPr>
        <w:t xml:space="preserve"> </w:t>
      </w:r>
      <w:proofErr w:type="spellStart"/>
      <w:r w:rsidR="00DA1CCA" w:rsidRPr="00AF4D08">
        <w:rPr>
          <w:rFonts w:ascii="GHEA Grapalat" w:hAnsi="GHEA Grapalat"/>
          <w:b/>
          <w:lang w:bidi="ar-SA"/>
        </w:rPr>
        <w:t>Гарнинский</w:t>
      </w:r>
      <w:proofErr w:type="spellEnd"/>
      <w:proofErr w:type="gramEnd"/>
      <w:r w:rsidR="00DA1CCA" w:rsidRPr="00AF4D08">
        <w:rPr>
          <w:rFonts w:ascii="GHEA Grapalat" w:hAnsi="GHEA Grapalat"/>
          <w:b/>
          <w:lang w:bidi="ar-SA"/>
        </w:rPr>
        <w:t xml:space="preserve"> муниципалитет</w:t>
      </w:r>
    </w:p>
    <w:p w:rsidR="00915A97" w:rsidRPr="00D5443D" w:rsidRDefault="00915A97" w:rsidP="00DA1CCA">
      <w:pPr>
        <w:spacing w:after="160" w:line="360" w:lineRule="auto"/>
        <w:jc w:val="both"/>
        <w:rPr>
          <w:rFonts w:ascii="GHEA Grapalat" w:hAnsi="GHEA Grapalat"/>
          <w:i/>
          <w:sz w:val="16"/>
          <w:szCs w:val="16"/>
        </w:rPr>
      </w:pPr>
      <w:r>
        <w:rPr>
          <w:rFonts w:ascii="GHEA Grapalat" w:hAnsi="GHEA Grapalat" w:cs="Sylfaen"/>
          <w:b/>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BD0023" w:rsidRPr="00BD0023">
        <w:rPr>
          <w:rFonts w:ascii="GHEA Grapalat" w:hAnsi="GHEA Grapalat"/>
          <w:b/>
          <w:i/>
          <w:lang w:val="hy-AM"/>
        </w:rPr>
        <w:t>Գ</w:t>
      </w:r>
      <w:r w:rsidR="00DA1CCA">
        <w:rPr>
          <w:rFonts w:ascii="GHEA Grapalat" w:hAnsi="GHEA Grapalat"/>
          <w:b/>
          <w:i/>
          <w:lang w:val="en-US"/>
        </w:rPr>
        <w:t>Հ</w:t>
      </w:r>
      <w:r w:rsidR="00BD0023" w:rsidRPr="00BD0023">
        <w:rPr>
          <w:rFonts w:ascii="GHEA Grapalat" w:hAnsi="GHEA Grapalat"/>
          <w:b/>
          <w:i/>
          <w:lang w:val="hy-AM"/>
        </w:rPr>
        <w:t>-</w:t>
      </w:r>
      <w:r w:rsidR="00BD0023" w:rsidRPr="00BD0023">
        <w:rPr>
          <w:rFonts w:ascii="GHEA Grapalat" w:hAnsi="GHEA Grapalat"/>
          <w:b/>
          <w:sz w:val="20"/>
          <w:szCs w:val="20"/>
          <w:lang w:val="hy-AM"/>
        </w:rPr>
        <w:t>Հ</w:t>
      </w:r>
      <w:r w:rsidR="00BD0023" w:rsidRPr="00BD0023">
        <w:rPr>
          <w:rFonts w:ascii="GHEA Grapalat" w:hAnsi="GHEA Grapalat"/>
          <w:b/>
          <w:i/>
          <w:lang w:val="hy-AM"/>
        </w:rPr>
        <w:t>ԲՄԱՇՁԲ</w:t>
      </w:r>
      <w:r w:rsidR="00BD0023" w:rsidRPr="00BD0023">
        <w:rPr>
          <w:rFonts w:ascii="GHEA Grapalat" w:hAnsi="GHEA Grapalat"/>
          <w:b/>
          <w:i/>
          <w:lang w:val="af-ZA"/>
        </w:rPr>
        <w:t>-21</w:t>
      </w:r>
      <w:r w:rsidR="00BD0023" w:rsidRPr="00BD0023">
        <w:rPr>
          <w:rFonts w:ascii="GHEA Grapalat" w:hAnsi="GHEA Grapalat"/>
          <w:b/>
          <w:i/>
          <w:lang w:val="hy-AM"/>
        </w:rPr>
        <w:t>/</w:t>
      </w:r>
      <w:r w:rsidR="00DA1CCA">
        <w:rPr>
          <w:rFonts w:ascii="GHEA Grapalat" w:hAnsi="GHEA Grapalat"/>
          <w:b/>
          <w:i/>
          <w:lang w:val="af-ZA"/>
        </w:rPr>
        <w:t>21</w:t>
      </w:r>
      <w:r w:rsidR="001B32D9" w:rsidRPr="001B32D9">
        <w:rPr>
          <w:rFonts w:ascii="GHEA Grapalat" w:hAnsi="GHEA Grapalat" w:cs="Times Armenian"/>
          <w:i/>
        </w:rPr>
        <w:br/>
      </w:r>
      <w:r w:rsidR="00A46F92">
        <w:rPr>
          <w:rFonts w:ascii="GHEA Grapalat" w:hAnsi="GHEA Grapalat"/>
          <w:i/>
        </w:rPr>
        <w:t xml:space="preserve">№ </w:t>
      </w:r>
      <w:proofErr w:type="gramStart"/>
      <w:r w:rsidR="00BD0023">
        <w:rPr>
          <w:rFonts w:ascii="GHEA Grapalat" w:hAnsi="GHEA Grapalat"/>
          <w:i/>
        </w:rPr>
        <w:t xml:space="preserve">1  </w:t>
      </w:r>
      <w:r w:rsidR="00BD0023" w:rsidRPr="002C63EA">
        <w:rPr>
          <w:rFonts w:ascii="GHEA Grapalat" w:hAnsi="GHEA Grapalat"/>
          <w:i/>
        </w:rPr>
        <w:t>от</w:t>
      </w:r>
      <w:proofErr w:type="gramEnd"/>
      <w:r w:rsidR="00BD0023" w:rsidRPr="002C63EA">
        <w:rPr>
          <w:rFonts w:ascii="GHEA Grapalat" w:hAnsi="GHEA Grapalat"/>
          <w:i/>
        </w:rPr>
        <w:t xml:space="preserve">    </w:t>
      </w:r>
      <w:r w:rsidR="00357E0E" w:rsidRPr="002C63EA">
        <w:rPr>
          <w:rFonts w:ascii="GHEA Grapalat" w:hAnsi="GHEA Grapalat"/>
          <w:i/>
        </w:rPr>
        <w:t>08.</w:t>
      </w:r>
      <w:r w:rsidR="00BD0023" w:rsidRPr="002C63EA">
        <w:rPr>
          <w:rFonts w:ascii="GHEA Grapalat" w:hAnsi="GHEA Grapalat"/>
          <w:i/>
        </w:rPr>
        <w:t>10.</w:t>
      </w:r>
      <w:r w:rsidR="00096865" w:rsidRPr="002C63EA">
        <w:rPr>
          <w:rFonts w:ascii="GHEA Grapalat" w:hAnsi="GHEA Grapalat"/>
          <w:i/>
        </w:rPr>
        <w:t>20</w:t>
      </w:r>
      <w:r w:rsidR="00BD0023" w:rsidRPr="002C63EA">
        <w:rPr>
          <w:rFonts w:ascii="GHEA Grapalat" w:hAnsi="GHEA Grapalat"/>
          <w:i/>
        </w:rPr>
        <w:t>21</w:t>
      </w:r>
      <w:r w:rsidR="00096865" w:rsidRPr="002C63EA">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BD0023" w:rsidRPr="00297B13" w:rsidRDefault="00BD0023" w:rsidP="00BD0023">
      <w:pPr>
        <w:spacing w:after="160" w:line="360" w:lineRule="auto"/>
        <w:jc w:val="center"/>
        <w:rPr>
          <w:rFonts w:ascii="GHEA Grapalat" w:hAnsi="GHEA Grapalat"/>
          <w:sz w:val="16"/>
          <w:lang w:bidi="ar-SA"/>
        </w:rPr>
      </w:pPr>
      <w:proofErr w:type="gramStart"/>
      <w:r w:rsidRPr="00297B13">
        <w:rPr>
          <w:rFonts w:ascii="GHEA Grapalat" w:hAnsi="GHEA Grapalat"/>
          <w:lang w:bidi="ar-SA"/>
        </w:rPr>
        <w:t>&lt;&lt; Общественная</w:t>
      </w:r>
      <w:proofErr w:type="gramEnd"/>
      <w:r w:rsidRPr="00297B13">
        <w:rPr>
          <w:rFonts w:ascii="GHEA Grapalat" w:hAnsi="GHEA Grapalat"/>
          <w:lang w:bidi="ar-SA"/>
        </w:rPr>
        <w:t xml:space="preserve"> экономика </w:t>
      </w:r>
      <w:proofErr w:type="spellStart"/>
      <w:r w:rsidRPr="00297B13">
        <w:rPr>
          <w:rFonts w:ascii="GHEA Grapalat" w:hAnsi="GHEA Grapalat"/>
          <w:lang w:bidi="ar-SA"/>
        </w:rPr>
        <w:t>Гарни</w:t>
      </w:r>
      <w:proofErr w:type="spellEnd"/>
      <w:r w:rsidRPr="00297B13">
        <w:rPr>
          <w:rFonts w:ascii="GHEA Grapalat" w:hAnsi="GHEA Grapalat"/>
          <w:lang w:bidi="ar-SA"/>
        </w:rPr>
        <w:t xml:space="preserve"> &gt;&gt; - ГНКО</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2B32D6" w:rsidP="00B46D58">
      <w:pPr>
        <w:pStyle w:val="aa"/>
        <w:widowControl w:val="0"/>
        <w:spacing w:after="160"/>
        <w:ind w:right="-7"/>
        <w:jc w:val="center"/>
        <w:rPr>
          <w:rFonts w:ascii="GHEA Grapalat" w:hAnsi="GHEA Grapalat"/>
        </w:rPr>
      </w:pPr>
      <w:r w:rsidRPr="009044F1">
        <w:rPr>
          <w:rFonts w:ascii="GHEA Grapalat" w:hAnsi="GHEA Grapalat"/>
        </w:rPr>
        <w:t>НА ОТКРЫТЫЙ КОНКУРС, ОБЪЯВЛЕННЫЙ С ЦЕЛЬЮ ПРИОБРЕТЕНИЯ "</w:t>
      </w:r>
      <w:r w:rsidR="00BD0023" w:rsidRPr="00BD0023">
        <w:rPr>
          <w:rFonts w:ascii="GHEA Grapalat" w:hAnsi="GHEA Grapalat"/>
        </w:rPr>
        <w:t xml:space="preserve">Реконструкция системы питьевого водоснабжения в селе </w:t>
      </w:r>
      <w:proofErr w:type="spellStart"/>
      <w:r w:rsidR="00BD0023" w:rsidRPr="00BD0023">
        <w:rPr>
          <w:rFonts w:ascii="GHEA Grapalat" w:hAnsi="GHEA Grapalat"/>
        </w:rPr>
        <w:t>Гарни</w:t>
      </w:r>
      <w:proofErr w:type="spellEnd"/>
      <w:r w:rsidR="00BD0023" w:rsidRPr="00BD0023">
        <w:rPr>
          <w:rFonts w:ascii="GHEA Grapalat" w:hAnsi="GHEA Grapalat"/>
        </w:rPr>
        <w:t xml:space="preserve"> </w:t>
      </w:r>
      <w:proofErr w:type="spellStart"/>
      <w:r w:rsidR="00BD0023" w:rsidRPr="00BD0023">
        <w:rPr>
          <w:rFonts w:ascii="GHEA Grapalat" w:hAnsi="GHEA Grapalat"/>
        </w:rPr>
        <w:t>Котайкской</w:t>
      </w:r>
      <w:proofErr w:type="spellEnd"/>
      <w:r w:rsidR="00BD0023" w:rsidRPr="00BD0023">
        <w:rPr>
          <w:rFonts w:ascii="GHEA Grapalat" w:hAnsi="GHEA Grapalat"/>
        </w:rPr>
        <w:t xml:space="preserve"> области РА.</w:t>
      </w:r>
      <w:r w:rsidRPr="009044F1">
        <w:rPr>
          <w:rFonts w:ascii="GHEA Grapalat" w:hAnsi="GHEA Grapalat"/>
        </w:rPr>
        <w:t>" ДЛЯ НУЖД "</w:t>
      </w:r>
      <w:r w:rsidR="00BD0023" w:rsidRPr="00BD0023">
        <w:rPr>
          <w:rFonts w:ascii="GHEA Grapalat" w:hAnsi="GHEA Grapalat"/>
          <w:lang w:bidi="ar-SA"/>
        </w:rPr>
        <w:t xml:space="preserve"> </w:t>
      </w:r>
      <w:proofErr w:type="spellStart"/>
      <w:r w:rsidR="00DA1CCA" w:rsidRPr="004B1AA6">
        <w:rPr>
          <w:rFonts w:ascii="GHEA Grapalat" w:hAnsi="GHEA Grapalat"/>
          <w:b/>
        </w:rPr>
        <w:t>Гарнинский</w:t>
      </w:r>
      <w:proofErr w:type="spellEnd"/>
      <w:r w:rsidR="00DA1CCA" w:rsidRPr="004B1AA6">
        <w:rPr>
          <w:rFonts w:ascii="GHEA Grapalat" w:hAnsi="GHEA Grapalat"/>
          <w:b/>
        </w:rPr>
        <w:t xml:space="preserve"> муниципалитет "</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BD0023" w:rsidRPr="003A1EBB" w:rsidRDefault="00BD0023" w:rsidP="00BD0023">
      <w:pPr>
        <w:widowControl w:val="0"/>
        <w:jc w:val="center"/>
        <w:rPr>
          <w:rFonts w:ascii="GHEA Grapalat" w:hAnsi="GHEA Grapalat"/>
        </w:rPr>
      </w:pPr>
      <w:r w:rsidRPr="00BD0023">
        <w:rPr>
          <w:rFonts w:ascii="GHEA Grapalat" w:hAnsi="GHEA Grapalat"/>
        </w:rPr>
        <w:t xml:space="preserve">Реконструкция системы питьевого водоснабжения в селе </w:t>
      </w:r>
      <w:proofErr w:type="spellStart"/>
      <w:r w:rsidRPr="00BD0023">
        <w:rPr>
          <w:rFonts w:ascii="GHEA Grapalat" w:hAnsi="GHEA Grapalat"/>
        </w:rPr>
        <w:t>Гарни</w:t>
      </w:r>
      <w:proofErr w:type="spellEnd"/>
      <w:r w:rsidRPr="00BD0023">
        <w:rPr>
          <w:rFonts w:ascii="GHEA Grapalat" w:hAnsi="GHEA Grapalat"/>
        </w:rPr>
        <w:t xml:space="preserve"> </w:t>
      </w:r>
      <w:proofErr w:type="spellStart"/>
      <w:r w:rsidRPr="00BD0023">
        <w:rPr>
          <w:rFonts w:ascii="GHEA Grapalat" w:hAnsi="GHEA Grapalat"/>
        </w:rPr>
        <w:t>Котайкской</w:t>
      </w:r>
      <w:proofErr w:type="spellEnd"/>
      <w:r w:rsidRPr="00BD0023">
        <w:rPr>
          <w:rFonts w:ascii="GHEA Grapalat" w:hAnsi="GHEA Grapalat"/>
        </w:rPr>
        <w:t xml:space="preserve"> области РА</w:t>
      </w:r>
      <w:r w:rsidR="005D7731" w:rsidRPr="009044F1">
        <w:rPr>
          <w:rFonts w:ascii="GHEA Grapalat" w:hAnsi="GHEA Grapalat"/>
        </w:rPr>
        <w:t xml:space="preserve"> </w:t>
      </w:r>
      <w:r w:rsidR="005D7731" w:rsidRPr="002E069D">
        <w:rPr>
          <w:rFonts w:ascii="GHEA Grapalat" w:hAnsi="GHEA Grapalat"/>
          <w:b/>
        </w:rPr>
        <w:t>ДЛЯ НУЖД</w:t>
      </w:r>
      <w:r w:rsidR="00EB5576" w:rsidRPr="00EC400D">
        <w:rPr>
          <w:rFonts w:ascii="GHEA Grapalat" w:hAnsi="GHEA Grapalat"/>
        </w:rPr>
        <w:t xml:space="preserve"> </w:t>
      </w:r>
      <w:proofErr w:type="spellStart"/>
      <w:r w:rsidR="00DA1CCA" w:rsidRPr="004B1AA6">
        <w:rPr>
          <w:rFonts w:ascii="GHEA Grapalat" w:hAnsi="GHEA Grapalat"/>
          <w:b/>
        </w:rPr>
        <w:t>Гарнинский</w:t>
      </w:r>
      <w:proofErr w:type="spellEnd"/>
      <w:r w:rsidR="00DA1CCA" w:rsidRPr="004B1AA6">
        <w:rPr>
          <w:rFonts w:ascii="GHEA Grapalat" w:hAnsi="GHEA Grapalat"/>
          <w:b/>
        </w:rPr>
        <w:t xml:space="preserve"> муниципалитет "</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357E0E" w:rsidRDefault="00087A30" w:rsidP="00B46D58">
      <w:pPr>
        <w:widowControl w:val="0"/>
        <w:tabs>
          <w:tab w:val="left" w:pos="1134"/>
        </w:tabs>
        <w:spacing w:after="160"/>
        <w:ind w:left="1134" w:hanging="567"/>
        <w:jc w:val="both"/>
        <w:rPr>
          <w:rFonts w:ascii="GHEA Grapalat" w:hAnsi="GHEA Grapalat"/>
          <w:b/>
        </w:rPr>
      </w:pPr>
      <w:r w:rsidRPr="00357E0E">
        <w:rPr>
          <w:rFonts w:ascii="GHEA Grapalat" w:hAnsi="GHEA Grapalat"/>
          <w:b/>
        </w:rPr>
        <w:t>7.</w:t>
      </w:r>
      <w:r w:rsidR="005D191A" w:rsidRPr="00357E0E">
        <w:rPr>
          <w:rFonts w:ascii="GHEA Grapalat" w:hAnsi="GHEA Grapalat"/>
          <w:b/>
        </w:rPr>
        <w:tab/>
      </w:r>
      <w:r w:rsidRPr="00357E0E">
        <w:rPr>
          <w:rFonts w:ascii="GHEA Grapalat" w:hAnsi="GHEA Grapalat"/>
          <w:b/>
        </w:rPr>
        <w:t>Обеспечение заявки</w:t>
      </w:r>
      <w:r w:rsidRPr="00357E0E">
        <w:rPr>
          <w:rStyle w:val="af6"/>
          <w:rFonts w:ascii="GHEA Grapalat" w:hAnsi="GHEA Grapalat"/>
          <w:b/>
        </w:rPr>
        <w:footnoteReference w:id="2"/>
      </w:r>
      <w:r w:rsidRPr="00357E0E">
        <w:rPr>
          <w:rFonts w:ascii="GHEA Grapalat" w:hAnsi="GHEA Grapalat"/>
          <w:b/>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BD0023" w:rsidRPr="00BD0023">
        <w:rPr>
          <w:rFonts w:ascii="GHEA Grapalat" w:hAnsi="GHEA Grapalat"/>
          <w:b/>
          <w:i/>
          <w:lang w:val="hy-AM"/>
        </w:rPr>
        <w:t>Գ</w:t>
      </w:r>
      <w:r w:rsidR="00DA1CCA">
        <w:rPr>
          <w:rFonts w:ascii="GHEA Grapalat" w:hAnsi="GHEA Grapalat"/>
          <w:b/>
          <w:i/>
          <w:lang w:val="en-US"/>
        </w:rPr>
        <w:t>Հ</w:t>
      </w:r>
      <w:r w:rsidR="00BD0023" w:rsidRPr="00BD0023">
        <w:rPr>
          <w:rFonts w:ascii="GHEA Grapalat" w:hAnsi="GHEA Grapalat"/>
          <w:b/>
          <w:i/>
          <w:lang w:val="hy-AM"/>
        </w:rPr>
        <w:t>-</w:t>
      </w:r>
      <w:r w:rsidR="00BD0023" w:rsidRPr="00BD0023">
        <w:rPr>
          <w:rFonts w:ascii="GHEA Grapalat" w:hAnsi="GHEA Grapalat"/>
          <w:b/>
          <w:sz w:val="20"/>
          <w:szCs w:val="20"/>
          <w:lang w:val="hy-AM"/>
        </w:rPr>
        <w:t>Հ</w:t>
      </w:r>
      <w:r w:rsidR="00BD0023" w:rsidRPr="00BD0023">
        <w:rPr>
          <w:rFonts w:ascii="GHEA Grapalat" w:hAnsi="GHEA Grapalat"/>
          <w:b/>
          <w:i/>
          <w:lang w:val="hy-AM"/>
        </w:rPr>
        <w:t>ԲՄԱՇՁԲ</w:t>
      </w:r>
      <w:r w:rsidR="00BD0023" w:rsidRPr="00BD0023">
        <w:rPr>
          <w:rFonts w:ascii="GHEA Grapalat" w:hAnsi="GHEA Grapalat"/>
          <w:b/>
          <w:i/>
          <w:lang w:val="af-ZA"/>
        </w:rPr>
        <w:t>-21</w:t>
      </w:r>
      <w:r w:rsidR="00BD0023" w:rsidRPr="00BD0023">
        <w:rPr>
          <w:rFonts w:ascii="GHEA Grapalat" w:hAnsi="GHEA Grapalat"/>
          <w:b/>
          <w:i/>
          <w:lang w:val="hy-AM"/>
        </w:rPr>
        <w:t>/</w:t>
      </w:r>
      <w:proofErr w:type="gramStart"/>
      <w:r w:rsidR="00DA1CCA">
        <w:rPr>
          <w:rFonts w:ascii="GHEA Grapalat" w:hAnsi="GHEA Grapalat"/>
          <w:b/>
          <w:i/>
          <w:lang w:val="af-ZA"/>
        </w:rPr>
        <w:t>21</w:t>
      </w:r>
      <w:r w:rsidR="00BD0023" w:rsidRPr="00BD0023">
        <w:rPr>
          <w:rFonts w:ascii="GHEA Grapalat" w:hAnsi="GHEA Grapalat"/>
          <w:b/>
          <w:i/>
          <w:lang w:val="af-ZA"/>
        </w:rPr>
        <w:t xml:space="preserve"> </w:t>
      </w:r>
      <w:r w:rsidR="00BD0023" w:rsidRPr="00BD0023">
        <w:rPr>
          <w:rFonts w:ascii="GHEA Grapalat" w:hAnsi="GHEA Grapalat" w:cs="Times Armenian"/>
          <w:sz w:val="20"/>
          <w:lang w:val="af-ZA"/>
        </w:rPr>
        <w:t xml:space="preserve"> </w:t>
      </w:r>
      <w:r w:rsidR="00096865" w:rsidRPr="006D2DF7">
        <w:rPr>
          <w:rFonts w:ascii="GHEA Grapalat" w:hAnsi="GHEA Grapalat"/>
          <w:spacing w:val="-6"/>
        </w:rPr>
        <w:t>(</w:t>
      </w:r>
      <w:proofErr w:type="gramEnd"/>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 xml:space="preserve">и иных правовых актов, и имеет цель информировать лиц (далее — участник), намеренных участвовать в </w:t>
      </w:r>
      <w:r w:rsidRPr="00BD0023">
        <w:rPr>
          <w:rFonts w:ascii="GHEA Grapalat" w:hAnsi="GHEA Grapalat"/>
        </w:rPr>
        <w:t xml:space="preserve">объявленной </w:t>
      </w:r>
      <w:proofErr w:type="spellStart"/>
      <w:r w:rsidR="00DA1CCA" w:rsidRPr="004B1AA6">
        <w:rPr>
          <w:rFonts w:ascii="GHEA Grapalat" w:hAnsi="GHEA Grapalat"/>
          <w:b/>
        </w:rPr>
        <w:t>Гарнинский</w:t>
      </w:r>
      <w:proofErr w:type="spellEnd"/>
      <w:r w:rsidR="00DA1CCA" w:rsidRPr="004B1AA6">
        <w:rPr>
          <w:rFonts w:ascii="GHEA Grapalat" w:hAnsi="GHEA Grapalat"/>
          <w:b/>
        </w:rPr>
        <w:t xml:space="preserve"> муниципалитет "</w:t>
      </w:r>
      <w:r w:rsidRPr="00BD0023">
        <w:rPr>
          <w:rFonts w:ascii="GHEA Grapalat" w:hAnsi="GHEA Grapalat"/>
        </w:rPr>
        <w:t>"</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BD0023" w:rsidRPr="00BD0023">
        <w:rPr>
          <w:rFonts w:ascii="GHEA Grapalat" w:hAnsi="GHEA Grapalat"/>
          <w:b/>
          <w:lang w:bidi="ar-SA"/>
        </w:rPr>
        <w:t xml:space="preserve"> garnihamaynq@mail.ru</w:t>
      </w:r>
      <w:r w:rsidR="00BD0023" w:rsidRPr="009044F1">
        <w:rPr>
          <w:rFonts w:ascii="GHEA Grapalat" w:hAnsi="GHEA Grapalat"/>
          <w:sz w:val="24"/>
          <w:szCs w:val="24"/>
        </w:rPr>
        <w:t xml:space="preserve"> </w:t>
      </w:r>
      <w:r w:rsidRPr="009044F1">
        <w:rPr>
          <w:rFonts w:ascii="GHEA Grapalat" w:hAnsi="GHEA Grapalat"/>
          <w:sz w:val="24"/>
          <w:szCs w:val="24"/>
        </w:rPr>
        <w:t>".</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BD0023" w:rsidRDefault="00845AA5" w:rsidP="00B46D58">
      <w:pPr>
        <w:pStyle w:val="3"/>
        <w:keepNext w:val="0"/>
        <w:widowControl w:val="0"/>
        <w:tabs>
          <w:tab w:val="left" w:pos="1134"/>
        </w:tabs>
        <w:spacing w:after="160" w:line="240" w:lineRule="auto"/>
        <w:ind w:firstLine="567"/>
        <w:jc w:val="both"/>
        <w:rPr>
          <w:rFonts w:ascii="GHEA Grapalat" w:hAnsi="GHEA Grapalat"/>
          <w:b/>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Pr="00BD0023">
        <w:rPr>
          <w:rFonts w:ascii="GHEA Grapalat" w:hAnsi="GHEA Grapalat"/>
          <w:b/>
          <w:i w:val="0"/>
          <w:sz w:val="24"/>
          <w:szCs w:val="24"/>
        </w:rPr>
        <w:t>"</w:t>
      </w:r>
      <w:r w:rsidR="00BD0023" w:rsidRPr="00BD0023">
        <w:rPr>
          <w:rFonts w:ascii="GHEA Grapalat" w:hAnsi="GHEA Grapalat"/>
          <w:b/>
          <w:i w:val="0"/>
          <w:sz w:val="24"/>
          <w:szCs w:val="24"/>
        </w:rPr>
        <w:t xml:space="preserve">Реконструкция системы питьевого водоснабжения в селе </w:t>
      </w:r>
      <w:proofErr w:type="spellStart"/>
      <w:r w:rsidR="00BD0023" w:rsidRPr="00BD0023">
        <w:rPr>
          <w:rFonts w:ascii="GHEA Grapalat" w:hAnsi="GHEA Grapalat"/>
          <w:b/>
          <w:i w:val="0"/>
          <w:sz w:val="24"/>
          <w:szCs w:val="24"/>
        </w:rPr>
        <w:t>Гарни</w:t>
      </w:r>
      <w:proofErr w:type="spellEnd"/>
      <w:r w:rsidR="00BD0023" w:rsidRPr="00BD0023">
        <w:rPr>
          <w:rFonts w:ascii="GHEA Grapalat" w:hAnsi="GHEA Grapalat"/>
          <w:b/>
          <w:i w:val="0"/>
          <w:sz w:val="24"/>
          <w:szCs w:val="24"/>
        </w:rPr>
        <w:t xml:space="preserve"> </w:t>
      </w:r>
      <w:proofErr w:type="spellStart"/>
      <w:r w:rsidR="00BD0023" w:rsidRPr="00BD0023">
        <w:rPr>
          <w:rFonts w:ascii="GHEA Grapalat" w:hAnsi="GHEA Grapalat"/>
          <w:b/>
          <w:i w:val="0"/>
          <w:sz w:val="24"/>
          <w:szCs w:val="24"/>
        </w:rPr>
        <w:t>Котайкской</w:t>
      </w:r>
      <w:proofErr w:type="spellEnd"/>
      <w:r w:rsidR="00BD0023" w:rsidRPr="00BD0023">
        <w:rPr>
          <w:rFonts w:ascii="GHEA Grapalat" w:hAnsi="GHEA Grapalat"/>
          <w:b/>
          <w:i w:val="0"/>
          <w:sz w:val="24"/>
          <w:szCs w:val="24"/>
        </w:rPr>
        <w:t xml:space="preserve"> области РА </w:t>
      </w:r>
      <w:r w:rsidRPr="00BD0023">
        <w:rPr>
          <w:rFonts w:ascii="GHEA Grapalat" w:hAnsi="GHEA Grapalat"/>
          <w:b/>
          <w:i w:val="0"/>
          <w:sz w:val="24"/>
          <w:szCs w:val="24"/>
        </w:rPr>
        <w:t>"</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Pr="00BD0023">
        <w:rPr>
          <w:rFonts w:ascii="GHEA Grapalat" w:hAnsi="GHEA Grapalat"/>
          <w:b/>
          <w:i w:val="0"/>
          <w:sz w:val="24"/>
          <w:szCs w:val="24"/>
        </w:rPr>
        <w:t>"</w:t>
      </w:r>
      <w:r w:rsidR="00BD0023" w:rsidRPr="00BD0023">
        <w:rPr>
          <w:rFonts w:ascii="GHEA Grapalat" w:hAnsi="GHEA Grapalat"/>
          <w:b/>
          <w:i w:val="0"/>
          <w:sz w:val="24"/>
          <w:szCs w:val="24"/>
        </w:rPr>
        <w:t xml:space="preserve"> </w:t>
      </w:r>
      <w:proofErr w:type="spellStart"/>
      <w:r w:rsidR="00DA1CCA" w:rsidRPr="004B1AA6">
        <w:rPr>
          <w:rFonts w:ascii="GHEA Grapalat" w:hAnsi="GHEA Grapalat"/>
          <w:b/>
        </w:rPr>
        <w:t>Гарнинский</w:t>
      </w:r>
      <w:proofErr w:type="spellEnd"/>
      <w:r w:rsidR="00DA1CCA" w:rsidRPr="004B1AA6">
        <w:rPr>
          <w:rFonts w:ascii="GHEA Grapalat" w:hAnsi="GHEA Grapalat"/>
          <w:b/>
        </w:rPr>
        <w:t xml:space="preserve"> муниципалитет </w:t>
      </w:r>
      <w:r w:rsidRPr="00BD0023">
        <w:rPr>
          <w:rFonts w:ascii="GHEA Grapalat" w:hAnsi="GHEA Grapalat"/>
          <w:b/>
          <w:i w:val="0"/>
          <w:sz w:val="24"/>
          <w:szCs w:val="24"/>
        </w:rPr>
        <w:t>",</w:t>
      </w:r>
      <w:r w:rsidRPr="009044F1">
        <w:rPr>
          <w:rFonts w:ascii="GHEA Grapalat" w:hAnsi="GHEA Grapalat"/>
          <w:i w:val="0"/>
          <w:sz w:val="24"/>
          <w:szCs w:val="24"/>
        </w:rPr>
        <w:t xml:space="preserve"> которые сгрупп</w:t>
      </w:r>
      <w:r w:rsidR="00BD0023">
        <w:rPr>
          <w:rFonts w:ascii="GHEA Grapalat" w:hAnsi="GHEA Grapalat"/>
          <w:i w:val="0"/>
          <w:sz w:val="24"/>
          <w:szCs w:val="24"/>
        </w:rPr>
        <w:t xml:space="preserve">ированы в лоты </w:t>
      </w:r>
      <w:proofErr w:type="gramStart"/>
      <w:r w:rsidR="00BD0023" w:rsidRPr="00BD0023">
        <w:rPr>
          <w:rFonts w:ascii="GHEA Grapalat" w:hAnsi="GHEA Grapalat"/>
          <w:b/>
          <w:i w:val="0"/>
          <w:sz w:val="24"/>
          <w:szCs w:val="24"/>
        </w:rPr>
        <w:t>"  1</w:t>
      </w:r>
      <w:proofErr w:type="gramEnd"/>
      <w:r w:rsidR="00BD0023" w:rsidRPr="00BD0023">
        <w:rPr>
          <w:rFonts w:ascii="GHEA Grapalat" w:hAnsi="GHEA Grapalat"/>
          <w:b/>
          <w:i w:val="0"/>
          <w:sz w:val="24"/>
          <w:szCs w:val="24"/>
        </w:rPr>
        <w:t xml:space="preserve"> </w:t>
      </w:r>
      <w:r w:rsidRPr="00BD0023">
        <w:rPr>
          <w:rFonts w:ascii="GHEA Grapalat" w:hAnsi="GHEA Grapalat"/>
          <w:b/>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BD0023" w:rsidP="00B46D58">
            <w:pPr>
              <w:pStyle w:val="23"/>
              <w:widowControl w:val="0"/>
              <w:spacing w:after="120" w:line="240" w:lineRule="auto"/>
              <w:ind w:firstLine="0"/>
              <w:rPr>
                <w:rFonts w:ascii="GHEA Grapalat" w:hAnsi="GHEA Grapalat"/>
                <w:sz w:val="24"/>
                <w:szCs w:val="24"/>
                <w:u w:val="single"/>
                <w:vertAlign w:val="subscript"/>
              </w:rPr>
            </w:pPr>
            <w:r w:rsidRPr="00BD0023">
              <w:rPr>
                <w:rFonts w:ascii="GHEA Grapalat" w:hAnsi="GHEA Grapalat"/>
                <w:sz w:val="24"/>
                <w:szCs w:val="24"/>
                <w:u w:val="single"/>
              </w:rPr>
              <w:t xml:space="preserve">Реконструкция системы питьевого водоснабжения в селе </w:t>
            </w:r>
            <w:proofErr w:type="spellStart"/>
            <w:r w:rsidRPr="00BD0023">
              <w:rPr>
                <w:rFonts w:ascii="GHEA Grapalat" w:hAnsi="GHEA Grapalat"/>
                <w:sz w:val="24"/>
                <w:szCs w:val="24"/>
                <w:u w:val="single"/>
              </w:rPr>
              <w:t>Гарни</w:t>
            </w:r>
            <w:proofErr w:type="spellEnd"/>
            <w:r w:rsidRPr="00BD0023">
              <w:rPr>
                <w:rFonts w:ascii="GHEA Grapalat" w:hAnsi="GHEA Grapalat"/>
                <w:sz w:val="24"/>
                <w:szCs w:val="24"/>
                <w:u w:val="single"/>
              </w:rPr>
              <w:t xml:space="preserve"> </w:t>
            </w:r>
            <w:proofErr w:type="spellStart"/>
            <w:r w:rsidRPr="00BD0023">
              <w:rPr>
                <w:rFonts w:ascii="GHEA Grapalat" w:hAnsi="GHEA Grapalat"/>
                <w:sz w:val="24"/>
                <w:szCs w:val="24"/>
                <w:u w:val="single"/>
              </w:rPr>
              <w:t>Котайкской</w:t>
            </w:r>
            <w:proofErr w:type="spellEnd"/>
            <w:r w:rsidRPr="00BD0023">
              <w:rPr>
                <w:rFonts w:ascii="GHEA Grapalat" w:hAnsi="GHEA Grapalat"/>
                <w:sz w:val="24"/>
                <w:szCs w:val="24"/>
                <w:u w:val="single"/>
              </w:rPr>
              <w:t xml:space="preserve"> области РА.</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9044F1">
        <w:rPr>
          <w:rFonts w:ascii="GHEA Grapalat" w:hAnsi="GHEA Grapalat"/>
        </w:rPr>
        <w:lastRenderedPageBreak/>
        <w:t>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proofErr w:type="gramStart"/>
      <w:r w:rsidRPr="00574057">
        <w:rPr>
          <w:rFonts w:ascii="GHEA Grapalat" w:hAnsi="GHEA Grapalat"/>
        </w:rPr>
        <w:t>. части</w:t>
      </w:r>
      <w:proofErr w:type="gramEnd"/>
      <w:r w:rsidRPr="00574057">
        <w:rPr>
          <w:rFonts w:ascii="GHEA Grapalat" w:hAnsi="GHEA Grapalat"/>
        </w:rPr>
        <w:t xml:space="preserve">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proofErr w:type="gramStart"/>
      <w:r w:rsidRPr="009044F1">
        <w:rPr>
          <w:rFonts w:ascii="GHEA Grapalat" w:hAnsi="GHEA Grapalat"/>
          <w:color w:val="000000"/>
        </w:rPr>
        <w:t>участником</w:t>
      </w:r>
      <w:proofErr w:type="gramEnd"/>
      <w:r w:rsidRPr="009044F1">
        <w:rPr>
          <w:rFonts w:ascii="GHEA Grapalat" w:hAnsi="GHEA Grapalat"/>
          <w:color w:val="000000"/>
        </w:rPr>
        <w:t>,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proofErr w:type="gramStart"/>
      <w:r w:rsidRPr="009044F1">
        <w:rPr>
          <w:rFonts w:ascii="GHEA Grapalat" w:hAnsi="GHEA Grapalat"/>
          <w:color w:val="000000"/>
        </w:rPr>
        <w:t>лицом</w:t>
      </w:r>
      <w:proofErr w:type="gramEnd"/>
      <w:r w:rsidRPr="009044F1">
        <w:rPr>
          <w:rFonts w:ascii="GHEA Grapalat" w:hAnsi="GHEA Grapalat"/>
          <w:color w:val="000000"/>
        </w:rPr>
        <w:t>,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proofErr w:type="gramStart"/>
      <w:r w:rsidRPr="009044F1">
        <w:rPr>
          <w:rFonts w:ascii="GHEA Grapalat" w:hAnsi="GHEA Grapalat"/>
          <w:color w:val="000000"/>
        </w:rPr>
        <w:t>сотрудником</w:t>
      </w:r>
      <w:proofErr w:type="gramEnd"/>
      <w:r w:rsidRPr="009044F1">
        <w:rPr>
          <w:rFonts w:ascii="GHEA Grapalat" w:hAnsi="GHEA Grapalat"/>
          <w:color w:val="000000"/>
        </w:rPr>
        <w:t xml:space="preserve"> юридического лица, который работает под </w:t>
      </w:r>
      <w:r w:rsidRPr="009044F1">
        <w:rPr>
          <w:rFonts w:ascii="GHEA Grapalat" w:hAnsi="GHEA Grapalat"/>
          <w:color w:val="000000"/>
        </w:rPr>
        <w:lastRenderedPageBreak/>
        <w:t>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proofErr w:type="gramStart"/>
      <w:r w:rsidRPr="009044F1">
        <w:rPr>
          <w:rFonts w:ascii="GHEA Grapalat" w:hAnsi="GHEA Grapalat"/>
          <w:color w:val="000000"/>
        </w:rPr>
        <w:t>данное</w:t>
      </w:r>
      <w:proofErr w:type="gramEnd"/>
      <w:r w:rsidRPr="009044F1">
        <w:rPr>
          <w:rFonts w:ascii="GHEA Grapalat" w:hAnsi="GHEA Grapalat"/>
          <w:color w:val="00000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proofErr w:type="gramStart"/>
      <w:r w:rsidRPr="009044F1">
        <w:rPr>
          <w:rFonts w:ascii="GHEA Grapalat" w:hAnsi="GHEA Grapalat"/>
          <w:color w:val="000000"/>
        </w:rPr>
        <w:t>кто</w:t>
      </w:r>
      <w:proofErr w:type="gramEnd"/>
      <w:r w:rsidRPr="009044F1">
        <w:rPr>
          <w:rFonts w:ascii="GHEA Grapalat" w:hAnsi="GHEA Grapalat"/>
          <w:color w:val="00000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proofErr w:type="gramStart"/>
      <w:r w:rsidRPr="009044F1">
        <w:rPr>
          <w:rFonts w:ascii="GHEA Grapalat" w:hAnsi="GHEA Grapalat"/>
          <w:color w:val="000000"/>
        </w:rPr>
        <w:t>они</w:t>
      </w:r>
      <w:proofErr w:type="gramEnd"/>
      <w:r w:rsidRPr="009044F1">
        <w:rPr>
          <w:rFonts w:ascii="GHEA Grapalat" w:hAnsi="GHEA Grapalat"/>
          <w:color w:val="000000"/>
        </w:rPr>
        <w:t xml:space="preserve">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7662A7" w:rsidRDefault="007662A7">
      <w:pPr>
        <w:rPr>
          <w:rFonts w:ascii="GHEA Grapalat" w:hAnsi="GHEA Grapalat"/>
          <w:highlight w:val="yellow"/>
        </w:rPr>
      </w:pPr>
      <w:r>
        <w:rPr>
          <w:rFonts w:ascii="GHEA Grapalat" w:hAnsi="GHEA Grapalat"/>
          <w:highlight w:val="yellow"/>
        </w:rPr>
        <w:br w:type="page"/>
      </w:r>
    </w:p>
    <w:p w:rsidR="004272E3" w:rsidRPr="00BD0023" w:rsidRDefault="00096865" w:rsidP="004272E3">
      <w:pPr>
        <w:widowControl w:val="0"/>
        <w:tabs>
          <w:tab w:val="left" w:pos="1134"/>
        </w:tabs>
        <w:spacing w:after="160"/>
        <w:ind w:firstLine="567"/>
        <w:jc w:val="both"/>
        <w:rPr>
          <w:rFonts w:ascii="GHEA Grapalat" w:hAnsi="GHEA Grapalat" w:cs="Arial Armenian"/>
          <w:b/>
        </w:rPr>
      </w:pPr>
      <w:r w:rsidRPr="00BD0023">
        <w:rPr>
          <w:rFonts w:ascii="GHEA Grapalat" w:hAnsi="GHEA Grapalat"/>
          <w:b/>
        </w:rPr>
        <w:lastRenderedPageBreak/>
        <w:t>2.4</w:t>
      </w:r>
      <w:r w:rsidR="00D13662" w:rsidRPr="00BD0023">
        <w:rPr>
          <w:rFonts w:ascii="GHEA Grapalat" w:hAnsi="GHEA Grapalat"/>
          <w:b/>
        </w:rPr>
        <w:t>.</w:t>
      </w:r>
      <w:r w:rsidR="00E1385B" w:rsidRPr="00BD0023">
        <w:rPr>
          <w:rFonts w:ascii="GHEA Grapalat" w:hAnsi="GHEA Grapalat"/>
          <w:b/>
        </w:rPr>
        <w:tab/>
      </w:r>
      <w:r w:rsidRPr="00BD0023">
        <w:rPr>
          <w:rFonts w:ascii="GHEA Grapalat" w:hAnsi="GHEA Grapalat"/>
          <w:b/>
        </w:rPr>
        <w:t>Участник</w:t>
      </w:r>
      <w:r w:rsidR="000C3F69" w:rsidRPr="00BD0023">
        <w:rPr>
          <w:rFonts w:ascii="GHEA Grapalat" w:hAnsi="GHEA Grapalat"/>
          <w:b/>
        </w:rPr>
        <w:t>,</w:t>
      </w:r>
      <w:r w:rsidRPr="00BD0023">
        <w:rPr>
          <w:rFonts w:ascii="GHEA Grapalat" w:hAnsi="GHEA Grapalat"/>
          <w:b/>
        </w:rPr>
        <w:t xml:space="preserve"> </w:t>
      </w:r>
      <w:r w:rsidR="002C1D72" w:rsidRPr="00BD0023">
        <w:rPr>
          <w:rFonts w:ascii="GHEA Grapalat" w:hAnsi="GHEA Grapalat"/>
          <w:b/>
        </w:rPr>
        <w:t xml:space="preserve">в случае признания </w:t>
      </w:r>
      <w:r w:rsidR="00876D7D" w:rsidRPr="00BD0023">
        <w:rPr>
          <w:rFonts w:ascii="GHEA Grapalat" w:hAnsi="GHEA Grapalat"/>
          <w:b/>
        </w:rPr>
        <w:t>ото</w:t>
      </w:r>
      <w:r w:rsidR="002C1D72" w:rsidRPr="00BD0023">
        <w:rPr>
          <w:rFonts w:ascii="GHEA Grapalat" w:hAnsi="GHEA Grapalat"/>
          <w:b/>
        </w:rPr>
        <w:t>бранным участником</w:t>
      </w:r>
      <w:r w:rsidR="000C3F69" w:rsidRPr="00BD0023">
        <w:rPr>
          <w:rFonts w:ascii="GHEA Grapalat" w:hAnsi="GHEA Grapalat"/>
          <w:b/>
        </w:rPr>
        <w:t>,</w:t>
      </w:r>
      <w:r w:rsidR="002C1D72" w:rsidRPr="00BD0023">
        <w:rPr>
          <w:rFonts w:ascii="GHEA Grapalat" w:hAnsi="GHEA Grapalat"/>
          <w:b/>
        </w:rPr>
        <w:t xml:space="preserve"> в срок</w:t>
      </w:r>
      <w:r w:rsidR="00BB67B5" w:rsidRPr="00BD0023">
        <w:rPr>
          <w:rFonts w:ascii="GHEA Grapalat" w:hAnsi="GHEA Grapalat"/>
          <w:b/>
        </w:rPr>
        <w:t>и</w:t>
      </w:r>
      <w:r w:rsidR="002C1D72" w:rsidRPr="00BD0023">
        <w:rPr>
          <w:rFonts w:ascii="GHEA Grapalat" w:hAnsi="GHEA Grapalat"/>
          <w:b/>
        </w:rPr>
        <w:t xml:space="preserve"> и порядке, установленны</w:t>
      </w:r>
      <w:r w:rsidR="00180D64" w:rsidRPr="00BD0023">
        <w:rPr>
          <w:rFonts w:ascii="GHEA Grapalat" w:hAnsi="GHEA Grapalat"/>
          <w:b/>
        </w:rPr>
        <w:t>ми</w:t>
      </w:r>
      <w:r w:rsidR="002C1D72" w:rsidRPr="00BD0023">
        <w:rPr>
          <w:rFonts w:ascii="GHEA Grapalat" w:hAnsi="GHEA Grapalat"/>
          <w:b/>
        </w:rPr>
        <w:t xml:space="preserve"> статьей 35 </w:t>
      </w:r>
      <w:r w:rsidR="00876D7D" w:rsidRPr="00BD0023">
        <w:rPr>
          <w:rFonts w:ascii="GHEA Grapalat" w:hAnsi="GHEA Grapalat"/>
          <w:b/>
        </w:rPr>
        <w:t>З</w:t>
      </w:r>
      <w:r w:rsidR="002C1D72" w:rsidRPr="00BD0023">
        <w:rPr>
          <w:rFonts w:ascii="GHEA Grapalat" w:hAnsi="GHEA Grapalat"/>
          <w:b/>
        </w:rPr>
        <w:t xml:space="preserve">акона, </w:t>
      </w:r>
      <w:r w:rsidR="00466F7A" w:rsidRPr="00BD0023">
        <w:rPr>
          <w:rFonts w:ascii="GHEA Grapalat" w:hAnsi="GHEA Grapalat"/>
          <w:b/>
        </w:rPr>
        <w:t xml:space="preserve">представляет </w:t>
      </w:r>
      <w:r w:rsidR="002C1D72" w:rsidRPr="00BD0023">
        <w:rPr>
          <w:rFonts w:ascii="GHEA Grapalat" w:hAnsi="GHEA Grapalat"/>
          <w:b/>
        </w:rPr>
        <w:t>обеспеч</w:t>
      </w:r>
      <w:r w:rsidR="00466F7A" w:rsidRPr="00BD0023">
        <w:rPr>
          <w:rFonts w:ascii="GHEA Grapalat" w:hAnsi="GHEA Grapalat"/>
          <w:b/>
        </w:rPr>
        <w:t>ение</w:t>
      </w:r>
      <w:r w:rsidR="002C1D72" w:rsidRPr="00BD0023">
        <w:rPr>
          <w:rFonts w:ascii="GHEA Grapalat" w:hAnsi="GHEA Grapalat"/>
          <w:b/>
        </w:rPr>
        <w:t xml:space="preserve"> квалификаци</w:t>
      </w:r>
      <w:r w:rsidR="00466F7A" w:rsidRPr="00BD0023">
        <w:rPr>
          <w:rFonts w:ascii="GHEA Grapalat" w:hAnsi="GHEA Grapalat"/>
          <w:b/>
        </w:rPr>
        <w:t>и</w:t>
      </w:r>
      <w:r w:rsidR="004272E3" w:rsidRPr="00BD0023">
        <w:rPr>
          <w:rFonts w:ascii="GHEA Grapalat" w:hAnsi="GHEA Grapalat"/>
          <w:b/>
        </w:rPr>
        <w:t xml:space="preserve"> </w:t>
      </w:r>
      <w:r w:rsidR="002C1D72" w:rsidRPr="00BD0023">
        <w:rPr>
          <w:rFonts w:ascii="GHEA Grapalat" w:hAnsi="GHEA Grapalat"/>
          <w:b/>
        </w:rPr>
        <w:t xml:space="preserve">в размере </w:t>
      </w:r>
      <w:r w:rsidR="00BD0023" w:rsidRPr="00BD0023">
        <w:rPr>
          <w:rFonts w:ascii="GHEA Grapalat" w:hAnsi="GHEA Grapalat"/>
          <w:b/>
        </w:rPr>
        <w:t>30</w:t>
      </w:r>
      <w:r w:rsidR="004272E3" w:rsidRPr="00BD0023">
        <w:rPr>
          <w:rFonts w:ascii="GHEA Grapalat" w:hAnsi="GHEA Grapalat"/>
          <w:b/>
        </w:rPr>
        <w:t xml:space="preserve"> процентов</w:t>
      </w:r>
      <w:r w:rsidR="004272E3" w:rsidRPr="00BD0023">
        <w:rPr>
          <w:rFonts w:ascii="GHEA Grapalat" w:hAnsi="GHEA Grapalat"/>
          <w:b/>
          <w:vertAlign w:val="superscript"/>
        </w:rPr>
        <w:t>5,</w:t>
      </w:r>
      <w:proofErr w:type="gramStart"/>
      <w:r w:rsidR="004272E3" w:rsidRPr="00BD0023">
        <w:rPr>
          <w:rFonts w:ascii="GHEA Grapalat" w:hAnsi="GHEA Grapalat"/>
          <w:b/>
          <w:vertAlign w:val="superscript"/>
        </w:rPr>
        <w:t>1</w:t>
      </w:r>
      <w:r w:rsidR="004272E3" w:rsidRPr="00BD0023">
        <w:rPr>
          <w:rFonts w:ascii="GHEA Grapalat" w:hAnsi="GHEA Grapalat"/>
          <w:b/>
        </w:rPr>
        <w:t xml:space="preserve">  представленного</w:t>
      </w:r>
      <w:proofErr w:type="gramEnd"/>
      <w:r w:rsidR="004272E3" w:rsidRPr="00BD0023">
        <w:rPr>
          <w:rFonts w:ascii="GHEA Grapalat" w:hAnsi="GHEA Grapalat"/>
          <w:b/>
        </w:rPr>
        <w:t xml:space="preserve">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4272E3" w:rsidRPr="00BD0023">
        <w:rPr>
          <w:rFonts w:ascii="GHEA Grapalat" w:hAnsi="GHEA Grapalat"/>
          <w:b/>
        </w:rPr>
        <w:t>Fitch</w:t>
      </w:r>
      <w:proofErr w:type="spellEnd"/>
      <w:r w:rsidR="004272E3" w:rsidRPr="00BD0023">
        <w:rPr>
          <w:rFonts w:ascii="GHEA Grapalat" w:hAnsi="GHEA Grapalat"/>
          <w:b/>
        </w:rPr>
        <w:t xml:space="preserve">, </w:t>
      </w:r>
      <w:proofErr w:type="spellStart"/>
      <w:r w:rsidR="004272E3" w:rsidRPr="00BD0023">
        <w:rPr>
          <w:rFonts w:ascii="GHEA Grapalat" w:hAnsi="GHEA Grapalat"/>
          <w:b/>
        </w:rPr>
        <w:t>Moodys</w:t>
      </w:r>
      <w:proofErr w:type="spellEnd"/>
      <w:r w:rsidR="004272E3" w:rsidRPr="00BD0023">
        <w:rPr>
          <w:rFonts w:ascii="GHEA Grapalat" w:hAnsi="GHEA Grapalat"/>
          <w:b/>
        </w:rPr>
        <w:t xml:space="preserve">, </w:t>
      </w:r>
      <w:proofErr w:type="spellStart"/>
      <w:r w:rsidR="004272E3" w:rsidRPr="00BD0023">
        <w:rPr>
          <w:rFonts w:ascii="GHEA Grapalat" w:hAnsi="GHEA Grapalat"/>
          <w:b/>
        </w:rPr>
        <w:t>Standard</w:t>
      </w:r>
      <w:proofErr w:type="spellEnd"/>
      <w:r w:rsidR="004272E3" w:rsidRPr="00BD0023">
        <w:rPr>
          <w:rFonts w:ascii="GHEA Grapalat" w:hAnsi="GHEA Grapalat"/>
          <w:b/>
        </w:rPr>
        <w:t xml:space="preserve"> &amp; </w:t>
      </w:r>
      <w:proofErr w:type="spellStart"/>
      <w:r w:rsidR="004272E3" w:rsidRPr="00BD0023">
        <w:rPr>
          <w:rFonts w:ascii="GHEA Grapalat" w:hAnsi="GHEA Grapalat"/>
          <w:b/>
        </w:rPr>
        <w:t>Poor's</w:t>
      </w:r>
      <w:proofErr w:type="spellEnd"/>
      <w:r w:rsidR="004272E3" w:rsidRPr="00BD0023">
        <w:rPr>
          <w:rFonts w:ascii="GHEA Grapalat" w:hAnsi="GHEA Grapalat"/>
          <w:b/>
        </w:rPr>
        <w:t>) как минимум в размере суверенного рейтинга, присвоенного Республике Армения.</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 xml:space="preserve">В случае признания представленных обоснований приемлемыми оценочная комиссия в установленный срок вносит обусловленные ими изменения в </w:t>
      </w:r>
      <w:r w:rsidR="00750FFF" w:rsidRPr="00750FFF">
        <w:rPr>
          <w:rFonts w:ascii="GHEA Grapalat" w:hAnsi="GHEA Grapalat"/>
          <w:lang w:val="hy-AM"/>
        </w:rPr>
        <w:lastRenderedPageBreak/>
        <w:t>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4"/>
        <w:t>6</w:t>
      </w:r>
      <w:r w:rsidRPr="009044F1">
        <w:rPr>
          <w:rFonts w:ascii="GHEA Grapalat" w:hAnsi="GHEA Grapalat"/>
        </w:rPr>
        <w:t xml:space="preserve">. </w:t>
      </w:r>
    </w:p>
    <w:p w:rsidR="00B051BE" w:rsidRPr="002E4BC5" w:rsidRDefault="00B051BE" w:rsidP="00B46D58">
      <w:pPr>
        <w:widowControl w:val="0"/>
        <w:spacing w:after="160"/>
        <w:jc w:val="center"/>
        <w:rPr>
          <w:rFonts w:ascii="GHEA Grapalat" w:hAnsi="GHEA Grapalat"/>
          <w:b/>
        </w:rPr>
      </w:pP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551FE5" w:rsidRDefault="00BA4929" w:rsidP="00551FE5">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r>
      <w:r w:rsidR="00551FE5">
        <w:rPr>
          <w:rFonts w:ascii="GHEA Grapalat" w:hAnsi="GHEA Grapalat"/>
          <w:sz w:val="24"/>
          <w:szCs w:val="24"/>
        </w:rPr>
        <w:t xml:space="preserve">Заявки на процедуру необходимо представить в комиссию по адресу </w:t>
      </w:r>
      <w:proofErr w:type="spellStart"/>
      <w:r w:rsidR="00551FE5" w:rsidRPr="00F46439">
        <w:rPr>
          <w:rFonts w:ascii="GHEA Grapalat" w:hAnsi="GHEA Grapalat"/>
          <w:b/>
          <w:sz w:val="24"/>
          <w:szCs w:val="24"/>
          <w:lang w:bidi="ar-SA"/>
        </w:rPr>
        <w:t>Котайкский</w:t>
      </w:r>
      <w:proofErr w:type="spellEnd"/>
      <w:r w:rsidR="00551FE5" w:rsidRPr="00F46439">
        <w:rPr>
          <w:rFonts w:ascii="GHEA Grapalat" w:hAnsi="GHEA Grapalat"/>
          <w:b/>
          <w:sz w:val="24"/>
          <w:szCs w:val="24"/>
          <w:lang w:bidi="ar-SA"/>
        </w:rPr>
        <w:t xml:space="preserve"> </w:t>
      </w:r>
      <w:proofErr w:type="spellStart"/>
      <w:r w:rsidR="00551FE5" w:rsidRPr="00F46439">
        <w:rPr>
          <w:rFonts w:ascii="GHEA Grapalat" w:hAnsi="GHEA Grapalat"/>
          <w:b/>
          <w:sz w:val="24"/>
          <w:szCs w:val="24"/>
          <w:lang w:bidi="ar-SA"/>
        </w:rPr>
        <w:t>марз</w:t>
      </w:r>
      <w:proofErr w:type="spellEnd"/>
      <w:r w:rsidR="00551FE5" w:rsidRPr="00F46439">
        <w:rPr>
          <w:rFonts w:ascii="GHEA Grapalat" w:hAnsi="GHEA Grapalat"/>
          <w:b/>
          <w:sz w:val="24"/>
          <w:szCs w:val="24"/>
          <w:lang w:bidi="ar-SA"/>
        </w:rPr>
        <w:t xml:space="preserve">, </w:t>
      </w:r>
      <w:proofErr w:type="spellStart"/>
      <w:r w:rsidR="00551FE5" w:rsidRPr="00F46439">
        <w:rPr>
          <w:rFonts w:ascii="GHEA Grapalat" w:hAnsi="GHEA Grapalat"/>
          <w:b/>
          <w:sz w:val="24"/>
          <w:szCs w:val="24"/>
          <w:lang w:bidi="ar-SA"/>
        </w:rPr>
        <w:t>Гарни</w:t>
      </w:r>
      <w:proofErr w:type="spellEnd"/>
      <w:r w:rsidR="00551FE5" w:rsidRPr="00F46439">
        <w:rPr>
          <w:rFonts w:ascii="GHEA Grapalat" w:hAnsi="GHEA Grapalat"/>
          <w:b/>
          <w:sz w:val="24"/>
          <w:szCs w:val="24"/>
          <w:lang w:bidi="ar-SA"/>
        </w:rPr>
        <w:t>, Шаумян 4</w:t>
      </w:r>
      <w:r w:rsidR="00551FE5">
        <w:rPr>
          <w:rFonts w:ascii="GHEA Grapalat" w:hAnsi="GHEA Grapalat"/>
          <w:sz w:val="24"/>
          <w:szCs w:val="24"/>
        </w:rPr>
        <w:t xml:space="preserve"> не позднее, </w:t>
      </w:r>
      <w:r w:rsidR="00551FE5" w:rsidRPr="00F46439">
        <w:rPr>
          <w:rFonts w:ascii="GHEA Grapalat" w:hAnsi="GHEA Grapalat"/>
          <w:b/>
          <w:sz w:val="24"/>
          <w:szCs w:val="24"/>
        </w:rPr>
        <w:t xml:space="preserve">чем </w:t>
      </w:r>
      <w:r w:rsidR="00551FE5">
        <w:rPr>
          <w:rFonts w:ascii="GHEA Grapalat" w:hAnsi="GHEA Grapalat"/>
          <w:b/>
          <w:sz w:val="24"/>
          <w:szCs w:val="24"/>
        </w:rPr>
        <w:t>12:00 часов 15</w:t>
      </w:r>
      <w:r w:rsidR="00551FE5" w:rsidRPr="00F46439">
        <w:rPr>
          <w:rFonts w:ascii="GHEA Grapalat" w:hAnsi="GHEA Grapalat"/>
          <w:b/>
          <w:sz w:val="24"/>
          <w:szCs w:val="24"/>
        </w:rPr>
        <w:t xml:space="preserve">-го </w:t>
      </w:r>
      <w:r w:rsidR="00551FE5">
        <w:rPr>
          <w:rFonts w:ascii="GHEA Grapalat" w:hAnsi="GHEA Grapalat"/>
          <w:sz w:val="24"/>
          <w:szCs w:val="24"/>
        </w:rPr>
        <w:t xml:space="preserve">дня с даты опубликования в бюллетене объявления и приглашения на настоящую процедуру. </w:t>
      </w:r>
    </w:p>
    <w:p w:rsidR="00BA4929" w:rsidRPr="006259BB" w:rsidRDefault="00BA4929" w:rsidP="000239B5">
      <w:pPr>
        <w:pStyle w:val="23"/>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551FE5" w:rsidRPr="00DC51C0">
        <w:rPr>
          <w:rFonts w:ascii="GHEA Grapalat" w:hAnsi="GHEA Grapalat"/>
          <w:b/>
          <w:sz w:val="24"/>
          <w:szCs w:val="24"/>
          <w:u w:val="single"/>
          <w:lang w:bidi="ar-SA"/>
        </w:rPr>
        <w:t xml:space="preserve">Р. </w:t>
      </w:r>
      <w:proofErr w:type="spellStart"/>
      <w:r w:rsidR="00551FE5" w:rsidRPr="00DC51C0">
        <w:rPr>
          <w:rFonts w:ascii="GHEA Grapalat" w:hAnsi="GHEA Grapalat"/>
          <w:b/>
          <w:sz w:val="24"/>
          <w:szCs w:val="24"/>
          <w:u w:val="single"/>
          <w:lang w:bidi="ar-SA"/>
        </w:rPr>
        <w:t>Асатрян</w:t>
      </w:r>
      <w:proofErr w:type="spellEnd"/>
      <w:r w:rsidR="00551FE5" w:rsidRPr="00DC51C0">
        <w:rPr>
          <w:rFonts w:ascii="GHEA Grapalat" w:hAnsi="GHEA Grapalat"/>
          <w:b/>
          <w:sz w:val="24"/>
          <w:szCs w:val="24"/>
        </w:rPr>
        <w:t>.</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2E4BC5" w:rsidRDefault="000239B5" w:rsidP="00B46D58">
      <w:pPr>
        <w:pStyle w:val="23"/>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w:t>
      </w:r>
      <w:proofErr w:type="gramStart"/>
      <w:r>
        <w:rPr>
          <w:rFonts w:ascii="GHEA Grapalat" w:hAnsi="GHEA Grapalat"/>
        </w:rPr>
        <w:t>а</w:t>
      </w:r>
      <w:proofErr w:type="gramEnd"/>
      <w:r>
        <w:rPr>
          <w:rFonts w:ascii="GHEA Grapalat" w:hAnsi="GHEA Grapalat"/>
        </w:rPr>
        <w:t xml:space="preserve">)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w:t>
      </w:r>
      <w:proofErr w:type="gramStart"/>
      <w:r>
        <w:rPr>
          <w:rFonts w:ascii="GHEA Grapalat" w:hAnsi="GHEA Grapalat"/>
        </w:rPr>
        <w:t>б</w:t>
      </w:r>
      <w:proofErr w:type="gramEnd"/>
      <w:r>
        <w:rPr>
          <w:rFonts w:ascii="GHEA Grapalat" w:hAnsi="GHEA Grapalat"/>
        </w:rPr>
        <w:t xml:space="preserve">)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proofErr w:type="gramStart"/>
      <w:r>
        <w:rPr>
          <w:rFonts w:ascii="GHEA Grapalat" w:hAnsi="GHEA Grapalat"/>
        </w:rPr>
        <w:t>в</w:t>
      </w:r>
      <w:proofErr w:type="gramEnd"/>
      <w:r>
        <w:rPr>
          <w:rFonts w:ascii="GHEA Grapalat" w:hAnsi="GHEA Grapalat"/>
        </w:rPr>
        <w:t xml:space="preserve">)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w:t>
      </w:r>
      <w:proofErr w:type="gramStart"/>
      <w:r>
        <w:rPr>
          <w:rFonts w:ascii="GHEA Grapalat" w:hAnsi="GHEA Grapalat"/>
        </w:rPr>
        <w:t>г</w:t>
      </w:r>
      <w:proofErr w:type="gramEnd"/>
      <w:r>
        <w:rPr>
          <w:rFonts w:ascii="GHEA Grapalat" w:hAnsi="GHEA Grapalat"/>
        </w:rPr>
        <w:t xml:space="preserve">)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proofErr w:type="gramStart"/>
      <w:r>
        <w:rPr>
          <w:rFonts w:ascii="GHEA Grapalat" w:hAnsi="GHEA Grapalat"/>
        </w:rPr>
        <w:t>д</w:t>
      </w:r>
      <w:proofErr w:type="gramEnd"/>
      <w:r>
        <w:rPr>
          <w:rFonts w:ascii="GHEA Grapalat" w:hAnsi="GHEA Grapalat"/>
        </w:rPr>
        <w:t xml:space="preserve">)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af6"/>
          <w:rFonts w:ascii="GHEA Grapalat" w:hAnsi="GHEA Grapalat"/>
        </w:rPr>
        <w:footnoteReference w:customMarkFollows="1" w:id="5"/>
        <w:t>7</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8404E2">
      <w:pPr>
        <w:ind w:firstLine="567"/>
        <w:jc w:val="both"/>
        <w:rPr>
          <w:rFonts w:ascii="GHEA Grapalat" w:hAnsi="GHEA Grapalat"/>
        </w:rPr>
      </w:pP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Default="0049655D">
      <w:pPr>
        <w:rPr>
          <w:rFonts w:ascii="GHEA Grapalat" w:hAnsi="GHEA Grapalat"/>
          <w:b/>
        </w:rPr>
      </w:pPr>
    </w:p>
    <w:p w:rsidR="00A45946" w:rsidRPr="002E4BC5" w:rsidRDefault="00333B85" w:rsidP="00551FE5">
      <w:pPr>
        <w:jc w:val="center"/>
        <w:rPr>
          <w:rFonts w:ascii="GHEA Grapalat" w:hAnsi="GHEA Grapalat"/>
          <w:b/>
        </w:rPr>
      </w:pPr>
      <w:r>
        <w:rPr>
          <w:rFonts w:ascii="GHEA Grapalat" w:hAnsi="GHEA Grapalat"/>
          <w:b/>
        </w:rPr>
        <w:t>5.</w:t>
      </w:r>
      <w:r w:rsidR="00C8055A" w:rsidRPr="009044F1">
        <w:rPr>
          <w:rFonts w:ascii="GHEA Grapalat" w:hAnsi="GHEA Grapalat"/>
          <w:b/>
        </w:rPr>
        <w:t>ЦЕНОВОЕ ПРЕДЛОЖЕНИЕ ЗАЯВКИ</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proofErr w:type="gramStart"/>
      <w:r w:rsidRPr="009044F1">
        <w:rPr>
          <w:rFonts w:ascii="GHEA Grapalat" w:hAnsi="GHEA Grapalat"/>
          <w:sz w:val="24"/>
          <w:szCs w:val="24"/>
        </w:rPr>
        <w:t>графы</w:t>
      </w:r>
      <w:proofErr w:type="gramEnd"/>
      <w:r w:rsidRPr="009044F1">
        <w:rPr>
          <w:rFonts w:ascii="GHEA Grapalat" w:hAnsi="GHEA Grapalat"/>
          <w:sz w:val="24"/>
          <w:szCs w:val="24"/>
        </w:rPr>
        <w:t xml:space="preserve">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proofErr w:type="gramStart"/>
      <w:r w:rsidRPr="009044F1">
        <w:rPr>
          <w:rFonts w:ascii="GHEA Grapalat" w:hAnsi="GHEA Grapalat"/>
          <w:sz w:val="24"/>
          <w:szCs w:val="24"/>
        </w:rPr>
        <w:t>между</w:t>
      </w:r>
      <w:proofErr w:type="gramEnd"/>
      <w:r w:rsidRPr="009044F1">
        <w:rPr>
          <w:rFonts w:ascii="GHEA Grapalat" w:hAnsi="GHEA Grapalat"/>
          <w:sz w:val="24"/>
          <w:szCs w:val="24"/>
        </w:rPr>
        <w:t xml:space="preserve">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в.</w:t>
      </w:r>
      <w:r w:rsidR="00333B85" w:rsidRPr="005114D0">
        <w:rPr>
          <w:rFonts w:ascii="GHEA Grapalat" w:hAnsi="GHEA Grapalat"/>
          <w:sz w:val="24"/>
          <w:szCs w:val="24"/>
        </w:rPr>
        <w:tab/>
      </w:r>
      <w:proofErr w:type="gramStart"/>
      <w:r w:rsidRPr="009044F1">
        <w:rPr>
          <w:rFonts w:ascii="GHEA Grapalat" w:hAnsi="GHEA Grapalat"/>
          <w:sz w:val="24"/>
          <w:szCs w:val="24"/>
        </w:rPr>
        <w:t>номер</w:t>
      </w:r>
      <w:proofErr w:type="gramEnd"/>
      <w:r w:rsidRPr="009044F1">
        <w:rPr>
          <w:rFonts w:ascii="GHEA Grapalat" w:hAnsi="GHEA Grapalat"/>
          <w:sz w:val="24"/>
          <w:szCs w:val="24"/>
        </w:rPr>
        <w:t xml:space="preserve">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lastRenderedPageBreak/>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BA1665" w:rsidRDefault="000A7528" w:rsidP="00B46D58">
      <w:pPr>
        <w:widowControl w:val="0"/>
        <w:tabs>
          <w:tab w:val="left" w:pos="1134"/>
        </w:tabs>
        <w:spacing w:after="160"/>
        <w:ind w:firstLine="567"/>
        <w:jc w:val="both"/>
        <w:rPr>
          <w:rFonts w:ascii="GHEA Grapalat" w:hAnsi="GHEA Grapalat"/>
        </w:rPr>
      </w:pPr>
      <w:r w:rsidRPr="00C12676">
        <w:rPr>
          <w:rFonts w:ascii="GHEA Grapalat" w:hAnsi="GHEA Grapalat"/>
        </w:rPr>
        <w:t>а.</w:t>
      </w:r>
      <w:r w:rsidR="003A6791" w:rsidRPr="00C12676">
        <w:rPr>
          <w:rFonts w:ascii="GHEA Grapalat" w:hAnsi="GHEA Grapalat"/>
        </w:rPr>
        <w:tab/>
      </w:r>
      <w:proofErr w:type="gramStart"/>
      <w:r w:rsidR="004834BA" w:rsidRPr="00C12676">
        <w:rPr>
          <w:rFonts w:ascii="GHEA Grapalat" w:hAnsi="GHEA Grapalat"/>
        </w:rPr>
        <w:t>если</w:t>
      </w:r>
      <w:proofErr w:type="gramEnd"/>
      <w:r w:rsidR="004834BA" w:rsidRPr="00C12676">
        <w:rPr>
          <w:rFonts w:ascii="GHEA Grapalat" w:hAnsi="GHEA Grapalat"/>
        </w:rPr>
        <w:t xml:space="preserve"> </w:t>
      </w:r>
      <w:r w:rsidRPr="00C12676">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sidRPr="00C12676">
        <w:rPr>
          <w:rFonts w:ascii="Courier New" w:hAnsi="Courier New" w:cs="Courier New"/>
          <w:lang w:val="en-US"/>
        </w:rPr>
        <w:t> </w:t>
      </w:r>
      <w:r w:rsidRPr="00C12676">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sidRPr="00C12676">
        <w:rPr>
          <w:rFonts w:ascii="Courier New" w:hAnsi="Courier New" w:cs="Courier New"/>
          <w:lang w:val="en-US"/>
        </w:rPr>
        <w:t> </w:t>
      </w:r>
      <w:r w:rsidRPr="00C12676">
        <w:rPr>
          <w:rFonts w:ascii="GHEA Grapalat" w:hAnsi="GHEA Grapalat"/>
        </w:rPr>
        <w:t>представленным лотам.</w:t>
      </w:r>
      <w:r w:rsidRPr="009044F1">
        <w:rPr>
          <w:rFonts w:ascii="GHEA Grapalat" w:hAnsi="GHEA Grapalat"/>
        </w:rPr>
        <w:t xml:space="preserve"> </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w:t>
      </w:r>
      <w:proofErr w:type="gramStart"/>
      <w:r w:rsidRPr="009044F1">
        <w:rPr>
          <w:rFonts w:ascii="GHEA Grapalat" w:hAnsi="GHEA Grapalat"/>
        </w:rPr>
        <w:t xml:space="preserve">. </w:t>
      </w:r>
      <w:r w:rsidR="00681F45">
        <w:rPr>
          <w:rFonts w:ascii="GHEA Grapalat" w:hAnsi="GHEA Grapalat"/>
        </w:rPr>
        <w:t>части</w:t>
      </w:r>
      <w:proofErr w:type="gramEnd"/>
      <w:r w:rsidR="00681F45">
        <w:rPr>
          <w:rFonts w:ascii="GHEA Grapalat" w:hAnsi="GHEA Grapalat"/>
        </w:rPr>
        <w:t xml:space="preserve">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551FE5">
        <w:rPr>
          <w:rFonts w:ascii="GHEA Grapalat" w:hAnsi="GHEA Grapalat"/>
          <w:sz w:val="24"/>
          <w:szCs w:val="24"/>
        </w:rPr>
        <w:t xml:space="preserve">на </w:t>
      </w:r>
      <w:r w:rsidR="00551FE5" w:rsidRPr="00551FE5">
        <w:rPr>
          <w:rFonts w:ascii="GHEA Grapalat" w:hAnsi="GHEA Grapalat"/>
          <w:b/>
          <w:sz w:val="24"/>
          <w:szCs w:val="24"/>
        </w:rPr>
        <w:t>15</w:t>
      </w:r>
      <w:r w:rsidR="000E21F2" w:rsidRPr="00551FE5">
        <w:rPr>
          <w:rFonts w:ascii="GHEA Grapalat" w:hAnsi="GHEA Grapalat"/>
          <w:b/>
          <w:sz w:val="24"/>
          <w:szCs w:val="24"/>
        </w:rPr>
        <w:t>-</w:t>
      </w:r>
      <w:r w:rsidR="00551FE5" w:rsidRPr="00551FE5">
        <w:rPr>
          <w:rFonts w:ascii="GHEA Grapalat" w:hAnsi="GHEA Grapalat"/>
          <w:b/>
          <w:sz w:val="24"/>
          <w:szCs w:val="24"/>
        </w:rPr>
        <w:t>ый день в 12:00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lastRenderedPageBreak/>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r>
      <w:proofErr w:type="gramStart"/>
      <w:r>
        <w:rPr>
          <w:rFonts w:ascii="GHEA Grapalat" w:hAnsi="GHEA Grapalat"/>
        </w:rPr>
        <w:t>соответствие</w:t>
      </w:r>
      <w:proofErr w:type="gramEnd"/>
      <w:r>
        <w:rPr>
          <w:rFonts w:ascii="GHEA Grapalat" w:hAnsi="GHEA Grapalat"/>
        </w:rPr>
        <w:t xml:space="preserve">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proofErr w:type="gramStart"/>
      <w:r>
        <w:rPr>
          <w:rFonts w:ascii="GHEA Grapalat" w:hAnsi="GHEA Grapalat"/>
        </w:rPr>
        <w:t>наличие</w:t>
      </w:r>
      <w:proofErr w:type="gramEnd"/>
      <w:r>
        <w:rPr>
          <w:rFonts w:ascii="GHEA Grapalat" w:hAnsi="GHEA Grapalat"/>
        </w:rPr>
        <w:t xml:space="preserve">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23"/>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 xml:space="preserve">Отобранный </w:t>
      </w:r>
      <w:proofErr w:type="spellStart"/>
      <w:r w:rsidR="00D22CBB">
        <w:rPr>
          <w:rFonts w:ascii="GHEA Grapalat" w:hAnsi="GHEA Grapalat"/>
          <w:sz w:val="24"/>
          <w:szCs w:val="24"/>
        </w:rPr>
        <w:t>у</w:t>
      </w:r>
      <w:r w:rsidRPr="009044F1">
        <w:rPr>
          <w:rFonts w:ascii="GHEA Grapalat" w:hAnsi="GHEA Grapalat"/>
          <w:sz w:val="24"/>
          <w:szCs w:val="24"/>
        </w:rPr>
        <w:t>частникопределяется</w:t>
      </w:r>
      <w:proofErr w:type="spellEnd"/>
      <w:r w:rsidRPr="009044F1">
        <w:rPr>
          <w:rFonts w:ascii="GHEA Grapalat" w:hAnsi="GHEA Grapalat"/>
          <w:sz w:val="24"/>
          <w:szCs w:val="24"/>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w:t>
      </w:r>
      <w:proofErr w:type="gramStart"/>
      <w:r w:rsidRPr="009044F1">
        <w:rPr>
          <w:rFonts w:ascii="GHEA Grapalat" w:hAnsi="GHEA Grapalat"/>
          <w:sz w:val="24"/>
          <w:szCs w:val="24"/>
        </w:rPr>
        <w:t>. части</w:t>
      </w:r>
      <w:proofErr w:type="gramEnd"/>
      <w:r w:rsidRPr="009044F1">
        <w:rPr>
          <w:rFonts w:ascii="GHEA Grapalat" w:hAnsi="GHEA Grapalat"/>
          <w:sz w:val="24"/>
          <w:szCs w:val="24"/>
        </w:rPr>
        <w:t xml:space="preserve"> 1 настоящего приглашения</w:t>
      </w:r>
      <w:r w:rsidR="0083765C">
        <w:rPr>
          <w:rFonts w:ascii="GHEA Grapalat" w:hAnsi="GHEA Grapalat"/>
          <w:sz w:val="24"/>
          <w:szCs w:val="24"/>
        </w:rPr>
        <w:t>.</w:t>
      </w:r>
    </w:p>
    <w:p w:rsidR="00096865" w:rsidRPr="00551FE5" w:rsidRDefault="00FD2748" w:rsidP="00551FE5">
      <w:pPr>
        <w:pStyle w:val="a3"/>
        <w:widowControl w:val="0"/>
        <w:tabs>
          <w:tab w:val="left" w:pos="1134"/>
        </w:tabs>
        <w:spacing w:after="160" w:line="240" w:lineRule="auto"/>
        <w:ind w:firstLine="567"/>
        <w:rPr>
          <w:rFonts w:ascii="GHEA Grapalat" w:hAnsi="GHEA Grapalat" w:cs="Sylfaen"/>
          <w:b/>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551FE5" w:rsidRPr="00675D8D">
        <w:rPr>
          <w:rFonts w:ascii="GHEA Grapalat" w:hAnsi="GHEA Grapalat"/>
          <w:b/>
          <w:i w:val="0"/>
          <w:sz w:val="24"/>
          <w:szCs w:val="24"/>
        </w:rPr>
        <w:t>по курсу, установленному Центральным банком того дня</w:t>
      </w:r>
      <w:r w:rsidR="00551FE5">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w:t>
      </w:r>
      <w:r w:rsidRPr="009044F1">
        <w:rPr>
          <w:rFonts w:ascii="GHEA Grapalat" w:hAnsi="GHEA Grapalat"/>
          <w:i w:val="0"/>
          <w:sz w:val="24"/>
          <w:szCs w:val="24"/>
        </w:rPr>
        <w:lastRenderedPageBreak/>
        <w:t>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proofErr w:type="gramStart"/>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w:t>
      </w:r>
      <w:proofErr w:type="gramEnd"/>
      <w:r w:rsidR="00A00A1F">
        <w:rPr>
          <w:rFonts w:ascii="GHEA Grapalat" w:hAnsi="GHEA Grapalat"/>
          <w:sz w:val="24"/>
          <w:szCs w:val="24"/>
        </w:rPr>
        <w:t xml:space="preserve">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proofErr w:type="gramStart"/>
      <w:r w:rsidRPr="009044F1">
        <w:rPr>
          <w:rFonts w:ascii="GHEA Grapalat" w:hAnsi="GHEA Grapalat"/>
          <w:sz w:val="24"/>
          <w:szCs w:val="24"/>
        </w:rPr>
        <w:t>для</w:t>
      </w:r>
      <w:proofErr w:type="gramEnd"/>
      <w:r w:rsidRPr="009044F1">
        <w:rPr>
          <w:rFonts w:ascii="GHEA Grapalat" w:hAnsi="GHEA Grapalat"/>
          <w:sz w:val="24"/>
          <w:szCs w:val="24"/>
        </w:rPr>
        <w:t xml:space="preserve">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proofErr w:type="gramStart"/>
      <w:r w:rsidRPr="009044F1">
        <w:rPr>
          <w:rFonts w:ascii="GHEA Grapalat" w:hAnsi="GHEA Grapalat"/>
          <w:sz w:val="24"/>
          <w:szCs w:val="24"/>
        </w:rPr>
        <w:t>в</w:t>
      </w:r>
      <w:proofErr w:type="gramEnd"/>
      <w:r w:rsidRPr="009044F1">
        <w:rPr>
          <w:rFonts w:ascii="GHEA Grapalat" w:hAnsi="GHEA Grapalat"/>
          <w:sz w:val="24"/>
          <w:szCs w:val="24"/>
        </w:rPr>
        <w:t xml:space="preserve">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proofErr w:type="gramStart"/>
      <w:r w:rsidRPr="009044F1">
        <w:rPr>
          <w:rFonts w:ascii="GHEA Grapalat" w:hAnsi="GHEA Grapalat"/>
          <w:sz w:val="24"/>
          <w:szCs w:val="24"/>
        </w:rPr>
        <w:t>переговоры</w:t>
      </w:r>
      <w:proofErr w:type="gramEnd"/>
      <w:r w:rsidRPr="009044F1">
        <w:rPr>
          <w:rFonts w:ascii="GHEA Grapalat" w:hAnsi="GHEA Grapalat"/>
          <w:sz w:val="24"/>
          <w:szCs w:val="24"/>
        </w:rPr>
        <w:t xml:space="preserve">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proofErr w:type="gramStart"/>
      <w:r w:rsidRPr="009044F1">
        <w:rPr>
          <w:rFonts w:ascii="GHEA Grapalat" w:hAnsi="GHEA Grapalat"/>
          <w:sz w:val="24"/>
          <w:szCs w:val="24"/>
        </w:rPr>
        <w:t>представленное</w:t>
      </w:r>
      <w:proofErr w:type="gramEnd"/>
      <w:r w:rsidRPr="009044F1">
        <w:rPr>
          <w:rFonts w:ascii="GHEA Grapalat" w:hAnsi="GHEA Grapalat"/>
          <w:sz w:val="24"/>
          <w:szCs w:val="24"/>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proofErr w:type="gramStart"/>
      <w:r w:rsidRPr="009044F1">
        <w:rPr>
          <w:rFonts w:ascii="GHEA Grapalat" w:hAnsi="GHEA Grapalat"/>
          <w:sz w:val="24"/>
          <w:szCs w:val="24"/>
        </w:rPr>
        <w:t>на</w:t>
      </w:r>
      <w:proofErr w:type="gramEnd"/>
      <w:r w:rsidRPr="009044F1">
        <w:rPr>
          <w:rFonts w:ascii="GHEA Grapalat" w:hAnsi="GHEA Grapalat"/>
          <w:sz w:val="24"/>
          <w:szCs w:val="24"/>
        </w:rPr>
        <w:t xml:space="preserve">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AB2976" w:rsidRDefault="009B6D58" w:rsidP="00AB2976">
      <w:pPr>
        <w:pStyle w:val="norm"/>
        <w:widowControl w:val="0"/>
        <w:tabs>
          <w:tab w:val="left" w:pos="1134"/>
        </w:tabs>
        <w:spacing w:after="160" w:line="240" w:lineRule="auto"/>
        <w:ind w:firstLine="567"/>
        <w:rPr>
          <w:rFonts w:ascii="GHEA Grapalat" w:hAnsi="GHEA Grapalat"/>
          <w:lang w:val="hy-AM"/>
        </w:rPr>
      </w:pPr>
      <w:r w:rsidRPr="004E675F">
        <w:rPr>
          <w:rFonts w:ascii="GHEA Grapalat" w:hAnsi="GHEA Grapalat"/>
          <w:sz w:val="24"/>
          <w:szCs w:val="24"/>
        </w:rPr>
        <w:lastRenderedPageBreak/>
        <w:t>е.</w:t>
      </w:r>
      <w:r w:rsidR="00C37724" w:rsidRPr="004E675F">
        <w:rPr>
          <w:rFonts w:ascii="GHEA Grapalat" w:hAnsi="GHEA Grapalat"/>
          <w:sz w:val="24"/>
          <w:szCs w:val="24"/>
        </w:rPr>
        <w:tab/>
      </w:r>
      <w:r w:rsidR="00AB2976" w:rsidRPr="004E675F">
        <w:rPr>
          <w:rFonts w:ascii="GHEA Grapalat" w:hAnsi="GHEA Grapalat"/>
        </w:rPr>
        <w:t>если на момент истечения установленного для переговоров окончательного срока представленные присутствующим</w:t>
      </w:r>
      <w:r w:rsidR="00B80C17" w:rsidRPr="004E675F">
        <w:rPr>
          <w:rFonts w:ascii="GHEA Grapalat" w:hAnsi="GHEA Grapalat"/>
        </w:rPr>
        <w:t>и</w:t>
      </w:r>
      <w:r w:rsidR="00AB2976" w:rsidRPr="004E675F">
        <w:rPr>
          <w:rFonts w:ascii="GHEA Grapalat" w:hAnsi="GHEA Grapalat"/>
        </w:rPr>
        <w:t xml:space="preserve">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w:t>
      </w:r>
      <w:r w:rsidR="00AB2976" w:rsidRPr="004E675F">
        <w:rPr>
          <w:rFonts w:ascii="GHEA Grapalat" w:hAnsi="GHEA Grapalat"/>
          <w:lang w:val="hy-AM"/>
        </w:rPr>
        <w:t xml:space="preserve"> </w:t>
      </w:r>
      <w:r w:rsidR="00AB2976" w:rsidRPr="004E675F">
        <w:rPr>
          <w:rFonts w:ascii="GHEA Grapalat" w:hAnsi="GHEA Grapalat"/>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AB2976" w:rsidRPr="004E675F">
        <w:rPr>
          <w:rFonts w:ascii="GHEA Grapalat" w:hAnsi="GHEA Grapalat"/>
        </w:rPr>
        <w:t>предусмотрения</w:t>
      </w:r>
      <w:proofErr w:type="spellEnd"/>
      <w:r w:rsidR="00AB2976" w:rsidRPr="004E675F">
        <w:rPr>
          <w:rFonts w:ascii="GHEA Grapalat" w:hAnsi="GHEA Grapalat"/>
        </w:rPr>
        <w:t xml:space="preserve">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w:t>
      </w:r>
      <w:proofErr w:type="spellStart"/>
      <w:r w:rsidR="00AB2976" w:rsidRPr="004E675F">
        <w:rPr>
          <w:rFonts w:ascii="GHEA Grapalat" w:hAnsi="GHEA Grapalat"/>
        </w:rPr>
        <w:t>предусмотрения</w:t>
      </w:r>
      <w:proofErr w:type="spellEnd"/>
      <w:r w:rsidR="00AB2976" w:rsidRPr="004E675F">
        <w:rPr>
          <w:rFonts w:ascii="GHEA Grapalat" w:hAnsi="GHEA Grapalat"/>
        </w:rPr>
        <w:t xml:space="preserve"> дополнительных финансовых средств с продлением сроков </w:t>
      </w:r>
      <w:r w:rsidR="00196CE4" w:rsidRPr="004E675F">
        <w:rPr>
          <w:rFonts w:ascii="GHEA Grapalat" w:hAnsi="GHEA Grapalat"/>
        </w:rPr>
        <w:t>выполнения работ</w:t>
      </w:r>
      <w:r w:rsidR="00AB2976" w:rsidRPr="004E675F">
        <w:rPr>
          <w:rFonts w:ascii="GHEA Grapalat" w:hAnsi="GHEA Grapalat"/>
        </w:rPr>
        <w:t xml:space="preserve">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B514E8" w:rsidRPr="00522932" w:rsidRDefault="003572EA" w:rsidP="00AB297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xml:space="preserve">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w:t>
      </w:r>
      <w:proofErr w:type="gramStart"/>
      <w:r w:rsidR="00FD2748" w:rsidRPr="00522932">
        <w:rPr>
          <w:rFonts w:ascii="GHEA Grapalat" w:hAnsi="GHEA Grapalat"/>
          <w:sz w:val="24"/>
          <w:szCs w:val="24"/>
        </w:rPr>
        <w:t>участника,.</w:t>
      </w:r>
      <w:proofErr w:type="gramEnd"/>
      <w:r w:rsidR="00FD2748" w:rsidRPr="00522932">
        <w:rPr>
          <w:rFonts w:ascii="GHEA Grapalat" w:hAnsi="GHEA Grapalat"/>
          <w:sz w:val="24"/>
          <w:szCs w:val="24"/>
        </w:rPr>
        <w:t xml:space="preserve">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00FD2748"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 xml:space="preserve">в электронной </w:t>
      </w:r>
      <w:proofErr w:type="gramStart"/>
      <w:r w:rsidR="00595177" w:rsidRPr="00FB3103">
        <w:rPr>
          <w:rFonts w:ascii="GHEA Grapalat" w:hAnsi="GHEA Grapalat"/>
          <w:sz w:val="24"/>
          <w:szCs w:val="24"/>
        </w:rPr>
        <w:t>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w:t>
      </w:r>
      <w:proofErr w:type="gramEnd"/>
      <w:r w:rsidRPr="00D67FDE">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r w:rsidR="00855622">
        <w:rPr>
          <w:rFonts w:ascii="GHEA Grapalat" w:hAnsi="GHEA Grapalat" w:cs="Sylfaen"/>
          <w:sz w:val="24"/>
          <w:szCs w:val="24"/>
        </w:rPr>
        <w:t>.</w:t>
      </w:r>
      <w:r w:rsidR="003B3E74" w:rsidRPr="003B3E74">
        <w:rPr>
          <w:rFonts w:ascii="GHEA Grapalat" w:hAnsi="GHEA Grapalat" w:cs="Sylfaen"/>
          <w:sz w:val="24"/>
          <w:szCs w:val="24"/>
        </w:rPr>
        <w:t>Если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proofErr w:type="gramStart"/>
      <w:r w:rsidRPr="009044F1">
        <w:rPr>
          <w:rFonts w:ascii="GHEA Grapalat" w:hAnsi="GHEA Grapalat"/>
          <w:sz w:val="24"/>
          <w:szCs w:val="24"/>
        </w:rPr>
        <w:t>. настоящего</w:t>
      </w:r>
      <w:proofErr w:type="gramEnd"/>
      <w:r w:rsidRPr="009044F1">
        <w:rPr>
          <w:rFonts w:ascii="GHEA Grapalat" w:hAnsi="GHEA Grapalat"/>
          <w:sz w:val="24"/>
          <w:szCs w:val="24"/>
        </w:rPr>
        <w:t xml:space="preserve">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 xml:space="preserve">оригинала вариант протокола заседания по вскрытию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w:t>
      </w:r>
      <w:r w:rsidRPr="009044F1">
        <w:rPr>
          <w:rFonts w:ascii="GHEA Grapalat" w:hAnsi="GHEA Grapalat"/>
          <w:sz w:val="24"/>
          <w:szCs w:val="24"/>
        </w:rPr>
        <w:lastRenderedPageBreak/>
        <w:t>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077036">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proofErr w:type="gramStart"/>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ом</w:t>
      </w:r>
      <w:proofErr w:type="gramEnd"/>
      <w:r w:rsidR="005F2F3B">
        <w:rPr>
          <w:rFonts w:ascii="GHEA Grapalat" w:hAnsi="GHEA Grapalat"/>
        </w:rPr>
        <w:t xml:space="preserve">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proofErr w:type="gramStart"/>
      <w:r w:rsidRPr="009044F1">
        <w:rPr>
          <w:rFonts w:ascii="GHEA Grapalat" w:hAnsi="GHEA Grapalat"/>
          <w:sz w:val="24"/>
          <w:szCs w:val="24"/>
        </w:rPr>
        <w:t>. части</w:t>
      </w:r>
      <w:proofErr w:type="gramEnd"/>
      <w:r w:rsidRPr="009044F1">
        <w:rPr>
          <w:rFonts w:ascii="GHEA Grapalat" w:hAnsi="GHEA Grapalat"/>
          <w:sz w:val="24"/>
          <w:szCs w:val="24"/>
        </w:rPr>
        <w:t xml:space="preserve">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1F06AA">
        <w:rPr>
          <w:rFonts w:ascii="GHEA Grapalat" w:hAnsi="GHEA Grapalat"/>
          <w:b/>
          <w:sz w:val="24"/>
          <w:szCs w:val="24"/>
        </w:rPr>
        <w:t>"</w:t>
      </w:r>
      <w:r w:rsidR="00551FE5" w:rsidRPr="001F06AA">
        <w:rPr>
          <w:rFonts w:ascii="GHEA Grapalat" w:hAnsi="GHEA Grapalat"/>
          <w:b/>
          <w:sz w:val="24"/>
          <w:szCs w:val="24"/>
        </w:rPr>
        <w:t xml:space="preserve"> 10</w:t>
      </w:r>
      <w:r w:rsidR="00D5443D" w:rsidRPr="001F06AA">
        <w:rPr>
          <w:rFonts w:ascii="GHEA Grapalat" w:hAnsi="GHEA Grapalat"/>
          <w:b/>
          <w:sz w:val="24"/>
          <w:szCs w:val="24"/>
        </w:rPr>
        <w:t xml:space="preserve"> </w:t>
      </w:r>
      <w:r w:rsidRPr="001F06AA">
        <w:rPr>
          <w:rFonts w:ascii="GHEA Grapalat" w:hAnsi="GHEA Grapalat"/>
          <w:b/>
          <w:sz w:val="24"/>
          <w:szCs w:val="24"/>
        </w:rPr>
        <w:t>" календарных</w:t>
      </w:r>
      <w:r w:rsidRPr="009044F1">
        <w:rPr>
          <w:rFonts w:ascii="GHEA Grapalat" w:hAnsi="GHEA Grapalat"/>
          <w:sz w:val="24"/>
          <w:szCs w:val="24"/>
        </w:rPr>
        <w:t xml:space="preserve">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proofErr w:type="gramStart"/>
      <w:r w:rsidRPr="009044F1">
        <w:rPr>
          <w:rFonts w:ascii="GHEA Grapalat" w:hAnsi="GHEA Grapalat"/>
        </w:rPr>
        <w:t>. части</w:t>
      </w:r>
      <w:proofErr w:type="gramEnd"/>
      <w:r w:rsidRPr="009044F1">
        <w:rPr>
          <w:rFonts w:ascii="GHEA Grapalat" w:hAnsi="GHEA Grapalat"/>
        </w:rPr>
        <w:t xml:space="preserve">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w:t>
      </w:r>
      <w:r w:rsidRPr="009044F1">
        <w:rPr>
          <w:rFonts w:ascii="GHEA Grapalat" w:hAnsi="GHEA Grapalat"/>
        </w:rPr>
        <w:lastRenderedPageBreak/>
        <w:t>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D161D5" w:rsidRDefault="00030D40" w:rsidP="00D2548C">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D161D5" w:rsidRPr="009044F1">
        <w:rPr>
          <w:rFonts w:ascii="GHEA Grapalat" w:hAnsi="GHEA Grapalat"/>
        </w:rPr>
        <w:t>На основании требования о предоставлении обеспечени</w:t>
      </w:r>
      <w:r w:rsidR="00D161D5">
        <w:rPr>
          <w:rFonts w:ascii="GHEA Grapalat" w:hAnsi="GHEA Grapalat"/>
        </w:rPr>
        <w:t>й</w:t>
      </w:r>
      <w:r w:rsidR="00D161D5" w:rsidRPr="009044F1">
        <w:rPr>
          <w:rFonts w:ascii="GHEA Grapalat" w:hAnsi="GHEA Grapalat"/>
        </w:rPr>
        <w:t xml:space="preserve"> </w:t>
      </w:r>
      <w:r w:rsidR="00D161D5">
        <w:rPr>
          <w:rFonts w:ascii="GHEA Grapalat" w:hAnsi="GHEA Grapalat"/>
        </w:rPr>
        <w:t xml:space="preserve">квалификации и </w:t>
      </w:r>
      <w:r w:rsidR="00D161D5" w:rsidRPr="009044F1">
        <w:rPr>
          <w:rFonts w:ascii="GHEA Grapalat" w:hAnsi="GHEA Grapalat"/>
        </w:rPr>
        <w:t>договора отобранный участник в течение 10</w:t>
      </w:r>
      <w:r w:rsidR="00D161D5">
        <w:rPr>
          <w:rFonts w:ascii="GHEA Grapalat" w:hAnsi="GHEA Grapalat"/>
        </w:rPr>
        <w:t xml:space="preserve">-и </w:t>
      </w:r>
      <w:r w:rsidR="00D161D5" w:rsidRPr="009044F1">
        <w:rPr>
          <w:rFonts w:ascii="GHEA Grapalat" w:hAnsi="GHEA Grapalat"/>
        </w:rPr>
        <w:t>рабочих дней со дня его получения</w:t>
      </w:r>
      <w:r w:rsidR="00D161D5">
        <w:rPr>
          <w:rFonts w:ascii="GHEA Grapalat" w:hAnsi="GHEA Grapalat"/>
        </w:rPr>
        <w:t>,</w:t>
      </w:r>
      <w:r w:rsidR="00D161D5" w:rsidRPr="009044F1">
        <w:rPr>
          <w:rFonts w:ascii="GHEA Grapalat" w:hAnsi="GHEA Grapalat"/>
        </w:rPr>
        <w:t xml:space="preserve"> обязан представить обеспечени</w:t>
      </w:r>
      <w:r w:rsidR="00D161D5">
        <w:rPr>
          <w:rFonts w:ascii="GHEA Grapalat" w:hAnsi="GHEA Grapalat"/>
        </w:rPr>
        <w:t>я квалификации и</w:t>
      </w:r>
      <w:r w:rsidR="00D161D5" w:rsidRPr="009044F1">
        <w:rPr>
          <w:rFonts w:ascii="GHEA Grapalat" w:hAnsi="GHEA Grapalat"/>
        </w:rPr>
        <w:t xml:space="preserve"> договора. С отобранным участником заключается договор, если он представляет обеспечени</w:t>
      </w:r>
      <w:r w:rsidR="00D161D5">
        <w:rPr>
          <w:rFonts w:ascii="GHEA Grapalat" w:hAnsi="GHEA Grapalat"/>
        </w:rPr>
        <w:t xml:space="preserve">я квалификации </w:t>
      </w:r>
      <w:proofErr w:type="gramStart"/>
      <w:r w:rsidR="00D161D5">
        <w:rPr>
          <w:rFonts w:ascii="GHEA Grapalat" w:hAnsi="GHEA Grapalat"/>
        </w:rPr>
        <w:t xml:space="preserve">и </w:t>
      </w:r>
      <w:r w:rsidR="00D161D5" w:rsidRPr="009044F1">
        <w:rPr>
          <w:rFonts w:ascii="GHEA Grapalat" w:hAnsi="GHEA Grapalat"/>
        </w:rPr>
        <w:t xml:space="preserve"> договора</w:t>
      </w:r>
      <w:proofErr w:type="gramEnd"/>
      <w:r w:rsidR="00D161D5" w:rsidRPr="009044F1">
        <w:rPr>
          <w:rFonts w:ascii="GHEA Grapalat" w:hAnsi="GHEA Grapalat"/>
        </w:rPr>
        <w:t>.</w:t>
      </w:r>
    </w:p>
    <w:p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8A3CE7" w:rsidRPr="003B6812">
        <w:rPr>
          <w:rFonts w:ascii="GHEA Grapalat" w:hAnsi="GHEA Grapalat"/>
        </w:rPr>
        <w:t>Размер о</w:t>
      </w:r>
      <w:r w:rsidR="00D161D5">
        <w:rPr>
          <w:rFonts w:ascii="GHEA Grapalat" w:hAnsi="GHEA Grapalat"/>
        </w:rPr>
        <w:t>беспечения квалификации равен 30</w:t>
      </w:r>
      <w:r w:rsidR="008A3CE7" w:rsidRPr="003B6812">
        <w:rPr>
          <w:rFonts w:ascii="GHEA Grapalat" w:hAnsi="GHEA Grapalat"/>
        </w:rPr>
        <w:t xml:space="preserve"> процентам ценового предложения отобранного </w:t>
      </w:r>
      <w:proofErr w:type="spellStart"/>
      <w:r w:rsidR="008A3CE7" w:rsidRPr="003B6812">
        <w:rPr>
          <w:rFonts w:ascii="GHEA Grapalat" w:hAnsi="GHEA Grapalat"/>
        </w:rPr>
        <w:t>участника.Обеспечение</w:t>
      </w:r>
      <w:proofErr w:type="spellEnd"/>
      <w:r w:rsidR="008A3CE7" w:rsidRPr="003B6812">
        <w:rPr>
          <w:rFonts w:ascii="GHEA Grapalat" w:hAnsi="GHEA Grapalat"/>
        </w:rPr>
        <w:t xml:space="preserve"> квалификации представляется в </w:t>
      </w:r>
      <w:r w:rsidR="008A3CE7" w:rsidRPr="00AF604F">
        <w:rPr>
          <w:rFonts w:ascii="GHEA Grapalat" w:hAnsi="GHEA Grapalat"/>
        </w:rPr>
        <w:t>виде соглаше</w:t>
      </w:r>
      <w:r w:rsidR="00AF604F" w:rsidRPr="00AF604F">
        <w:rPr>
          <w:rFonts w:ascii="GHEA Grapalat" w:hAnsi="GHEA Grapalat"/>
        </w:rPr>
        <w:t>ния о неустойке (приложение 4</w:t>
      </w:r>
      <w:r w:rsidR="008A3CE7" w:rsidRPr="00AF604F">
        <w:rPr>
          <w:rFonts w:ascii="GHEA Grapalat" w:hAnsi="GHEA Grapalat"/>
        </w:rPr>
        <w:t>) или наличных</w:t>
      </w:r>
      <w:r w:rsidR="008A3CE7" w:rsidRPr="003B6812">
        <w:rPr>
          <w:rFonts w:ascii="GHEA Grapalat" w:hAnsi="GHEA Grapalat"/>
        </w:rPr>
        <w:t xml:space="preserve"> денег, или гарантий, предоставленных банками или страховыми организациями. </w:t>
      </w:r>
      <w:proofErr w:type="gramStart"/>
      <w:r w:rsidR="008A3CE7" w:rsidRPr="003B6812">
        <w:rPr>
          <w:rFonts w:ascii="GHEA Grapalat" w:hAnsi="GHEA Grapalat"/>
        </w:rPr>
        <w:t>Причем  обеспечение</w:t>
      </w:r>
      <w:proofErr w:type="gramEnd"/>
      <w:r w:rsidR="008A3CE7" w:rsidRPr="003B6812">
        <w:rPr>
          <w:rFonts w:ascii="GHEA Grapalat" w:hAnsi="GHEA Grapalat"/>
        </w:rPr>
        <w:t xml:space="preserve"> должно быть действительны</w:t>
      </w:r>
      <w:r w:rsidR="00D161D5">
        <w:rPr>
          <w:rFonts w:ascii="GHEA Grapalat" w:hAnsi="GHEA Grapalat"/>
        </w:rPr>
        <w:t>м как минимум включительно до 90</w:t>
      </w:r>
      <w:r w:rsidR="008A3CE7" w:rsidRPr="003B6812">
        <w:rPr>
          <w:rFonts w:ascii="GHEA Grapalat" w:hAnsi="GHEA Grapalat"/>
        </w:rPr>
        <w:t>-го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11.1</w:t>
      </w:r>
    </w:p>
    <w:p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35631F" w:rsidRDefault="00D2548C" w:rsidP="00D2548C">
      <w:pPr>
        <w:widowControl w:val="0"/>
        <w:tabs>
          <w:tab w:val="left" w:pos="1276"/>
        </w:tabs>
        <w:spacing w:after="160"/>
        <w:ind w:firstLine="567"/>
        <w:jc w:val="both"/>
        <w:rPr>
          <w:rFonts w:ascii="GHEA Grapalat" w:hAnsi="GHEA Grapalat"/>
        </w:rPr>
      </w:pPr>
      <w:r w:rsidRPr="00D50B30">
        <w:rPr>
          <w:rFonts w:ascii="GHEA Grapalat" w:hAnsi="GHEA Grapalat" w:cs="Sylfaen"/>
        </w:rPr>
        <w:lastRenderedPageBreak/>
        <w:t>Обеспечение квалификации в виде гарантии отобранный участник представляет согласно</w:t>
      </w:r>
      <w:r w:rsidR="00D161D5">
        <w:rPr>
          <w:rFonts w:ascii="GHEA Grapalat" w:hAnsi="GHEA Grapalat" w:cs="Sylfaen"/>
        </w:rPr>
        <w:t xml:space="preserve"> приложению 4 </w:t>
      </w:r>
      <w:r w:rsidR="00B71FA8" w:rsidRPr="00D50B30">
        <w:rPr>
          <w:rStyle w:val="af6"/>
          <w:rFonts w:ascii="GHEA Grapalat" w:hAnsi="GHEA Grapalat"/>
        </w:rPr>
        <w:footnoteReference w:customMarkFollows="1" w:id="6"/>
        <w:t>12</w:t>
      </w:r>
      <w:r w:rsidR="00A6609C" w:rsidRPr="0027573B">
        <w:rPr>
          <w:rFonts w:ascii="GHEA Grapalat" w:hAnsi="GHEA Grapalat"/>
        </w:rPr>
        <w:t xml:space="preserve"> </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C108EE">
        <w:rPr>
          <w:rStyle w:val="af6"/>
          <w:rFonts w:ascii="GHEA Grapalat" w:hAnsi="GHEA Grapalat"/>
        </w:rPr>
        <w:footnoteReference w:customMarkFollows="1" w:id="7"/>
        <w:t>13</w:t>
      </w:r>
      <w:r w:rsidR="00375E5E">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Pr="003A415E"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w:t>
      </w:r>
      <w:r w:rsidRPr="003A415E">
        <w:rPr>
          <w:rFonts w:ascii="GHEA Grapalat" w:hAnsi="GHEA Grapalat"/>
        </w:rPr>
        <w:t>казначействе на имя уполномоченного органа.</w:t>
      </w:r>
    </w:p>
    <w:p w:rsidR="00D32092" w:rsidRPr="003A415E" w:rsidRDefault="004A0321" w:rsidP="00B46D58">
      <w:pPr>
        <w:widowControl w:val="0"/>
        <w:tabs>
          <w:tab w:val="left" w:pos="1276"/>
        </w:tabs>
        <w:spacing w:after="160"/>
        <w:ind w:firstLine="567"/>
        <w:jc w:val="both"/>
        <w:rPr>
          <w:rFonts w:ascii="GHEA Grapalat" w:hAnsi="GHEA Grapalat" w:cs="Sylfaen"/>
        </w:rPr>
      </w:pPr>
      <w:r w:rsidRPr="003A415E">
        <w:rPr>
          <w:rFonts w:ascii="GHEA Grapalat" w:hAnsi="GHEA Grapalat"/>
        </w:rPr>
        <w:t>10.4</w:t>
      </w:r>
      <w:r w:rsidR="00251CF9" w:rsidRPr="003A415E">
        <w:rPr>
          <w:rFonts w:ascii="GHEA Grapalat" w:hAnsi="GHEA Grapalat"/>
        </w:rPr>
        <w:t xml:space="preserve"> </w:t>
      </w:r>
      <w:r w:rsidR="0076763C" w:rsidRPr="003A415E">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3A415E">
        <w:rPr>
          <w:rFonts w:ascii="GHEA Grapalat" w:hAnsi="GHEA Grapalat"/>
        </w:rPr>
        <w:t>я квалификации и</w:t>
      </w:r>
      <w:r w:rsidR="0076763C" w:rsidRPr="003A415E">
        <w:rPr>
          <w:rFonts w:ascii="GHEA Grapalat" w:hAnsi="GHEA Grapalat"/>
        </w:rPr>
        <w:t xml:space="preserve"> договора представля</w:t>
      </w:r>
      <w:r w:rsidR="00DE7753" w:rsidRPr="003A415E">
        <w:rPr>
          <w:rFonts w:ascii="GHEA Grapalat" w:hAnsi="GHEA Grapalat"/>
        </w:rPr>
        <w:t>ю</w:t>
      </w:r>
      <w:r w:rsidR="0076763C" w:rsidRPr="003A415E">
        <w:rPr>
          <w:rFonts w:ascii="GHEA Grapalat" w:hAnsi="GHEA Grapalat"/>
        </w:rPr>
        <w:t>тся</w:t>
      </w:r>
      <w:r w:rsidR="00180134" w:rsidRPr="003A415E">
        <w:rPr>
          <w:rFonts w:ascii="GHEA Grapalat" w:hAnsi="GHEA Grapalat"/>
        </w:rPr>
        <w:t xml:space="preserve"> в виде заключенного в одностороннем порядке </w:t>
      </w:r>
      <w:r w:rsidR="00A9694C" w:rsidRPr="003A415E">
        <w:rPr>
          <w:rFonts w:ascii="GHEA Grapalat" w:hAnsi="GHEA Grapalat"/>
        </w:rPr>
        <w:t>за</w:t>
      </w:r>
      <w:r w:rsidR="00180134" w:rsidRPr="003A415E">
        <w:rPr>
          <w:rFonts w:ascii="GHEA Grapalat" w:hAnsi="GHEA Grapalat"/>
        </w:rPr>
        <w:t xml:space="preserve">явления - в </w:t>
      </w:r>
      <w:r w:rsidR="00180134" w:rsidRPr="003A415E">
        <w:rPr>
          <w:rFonts w:ascii="GHEA Grapalat" w:hAnsi="GHEA Grapalat"/>
        </w:rPr>
        <w:lastRenderedPageBreak/>
        <w:t>виде неустойки или наличных денег</w:t>
      </w:r>
      <w:r w:rsidR="006D7219" w:rsidRPr="003A415E">
        <w:rPr>
          <w:rFonts w:ascii="GHEA Grapalat" w:hAnsi="GHEA Grapalat"/>
        </w:rPr>
        <w:t>. Если на момент возникновения правомочия по заключению договора</w:t>
      </w:r>
      <w:r w:rsidR="006A132A" w:rsidRPr="003A415E">
        <w:rPr>
          <w:rFonts w:ascii="GHEA Grapalat" w:hAnsi="GHEA Grapalat"/>
        </w:rPr>
        <w:t xml:space="preserve"> </w:t>
      </w:r>
      <w:r w:rsidR="00D32092" w:rsidRPr="003A415E">
        <w:rPr>
          <w:rFonts w:ascii="GHEA Grapalat" w:hAnsi="GHEA Grapalat" w:cs="Sylfaen"/>
        </w:rPr>
        <w:t xml:space="preserve">предусмотренные финансовые средства превышают </w:t>
      </w:r>
      <w:r w:rsidR="006A132A" w:rsidRPr="003A415E">
        <w:rPr>
          <w:rFonts w:ascii="GHEA Grapalat" w:hAnsi="GHEA Grapalat" w:cs="Sylfaen"/>
        </w:rPr>
        <w:t>25</w:t>
      </w:r>
      <w:r w:rsidR="00D32092" w:rsidRPr="003A415E">
        <w:rPr>
          <w:rFonts w:ascii="GHEA Grapalat" w:hAnsi="GHEA Grapalat" w:cs="Sylfaen"/>
        </w:rPr>
        <w:t xml:space="preserve"> млн. </w:t>
      </w:r>
      <w:proofErr w:type="spellStart"/>
      <w:r w:rsidR="00D32092" w:rsidRPr="003A415E">
        <w:rPr>
          <w:rFonts w:ascii="GHEA Grapalat" w:hAnsi="GHEA Grapalat" w:cs="Sylfaen"/>
        </w:rPr>
        <w:t>драмов</w:t>
      </w:r>
      <w:proofErr w:type="spellEnd"/>
      <w:r w:rsidR="00D32092" w:rsidRPr="003A415E">
        <w:rPr>
          <w:rFonts w:ascii="GHEA Grapalat" w:hAnsi="GHEA Grapalat" w:cs="Sylfaen"/>
        </w:rPr>
        <w:t>, однако для полного выполнения договора и в дальнейшем требуются финансовые средства, то обеспечени</w:t>
      </w:r>
      <w:r w:rsidR="003203EF" w:rsidRPr="003A415E">
        <w:rPr>
          <w:rFonts w:ascii="GHEA Grapalat" w:hAnsi="GHEA Grapalat" w:cs="Sylfaen"/>
        </w:rPr>
        <w:t>я квалификации и</w:t>
      </w:r>
      <w:r w:rsidR="00D32092" w:rsidRPr="003A415E">
        <w:rPr>
          <w:rFonts w:ascii="GHEA Grapalat" w:hAnsi="GHEA Grapalat" w:cs="Sylfaen"/>
        </w:rPr>
        <w:t xml:space="preserve"> договора, по части выделенных финансовых средств, представля</w:t>
      </w:r>
      <w:r w:rsidR="003203EF" w:rsidRPr="003A415E">
        <w:rPr>
          <w:rFonts w:ascii="GHEA Grapalat" w:hAnsi="GHEA Grapalat" w:cs="Sylfaen"/>
        </w:rPr>
        <w:t>ю</w:t>
      </w:r>
      <w:r w:rsidR="00D32092" w:rsidRPr="003A415E">
        <w:rPr>
          <w:rFonts w:ascii="GHEA Grapalat" w:hAnsi="GHEA Grapalat" w:cs="Sylfaen"/>
        </w:rPr>
        <w:t>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3A415E">
        <w:rPr>
          <w:rFonts w:ascii="GHEA Grapalat" w:hAnsi="GHEA Grapalat" w:cs="Sylfaen"/>
        </w:rPr>
        <w:t>.</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af6"/>
          <w:rFonts w:ascii="GHEA Grapalat" w:hAnsi="GHEA Grapalat"/>
        </w:rPr>
        <w:footnoteReference w:customMarkFollows="1" w:id="8"/>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ул.Мелик-Адамян</w:t>
      </w:r>
      <w:proofErr w:type="spellEnd"/>
      <w:r>
        <w:rPr>
          <w:rFonts w:ascii="GHEA Grapalat" w:hAnsi="GHEA Grapalat"/>
        </w:rPr>
        <w:t xml:space="preserve"> 1 или воспроизведенный (отсканированный) вариант с </w:t>
      </w:r>
      <w:proofErr w:type="gramStart"/>
      <w:r>
        <w:rPr>
          <w:rFonts w:ascii="GHEA Grapalat" w:hAnsi="GHEA Grapalat"/>
        </w:rPr>
        <w:t>оригинала  высылается</w:t>
      </w:r>
      <w:proofErr w:type="gramEnd"/>
      <w:r>
        <w:rPr>
          <w:rFonts w:ascii="GHEA Grapalat" w:hAnsi="GHEA Grapalat"/>
        </w:rPr>
        <w:t xml:space="preserve">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 xml:space="preserve">уполномоченный орган копию документа, удостоверяющего внесение платы </w:t>
      </w:r>
      <w:r w:rsidRPr="009044F1">
        <w:rPr>
          <w:rFonts w:ascii="GHEA Grapalat" w:hAnsi="GHEA Grapalat"/>
        </w:rPr>
        <w:lastRenderedPageBreak/>
        <w:t>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w:t>
      </w:r>
      <w:proofErr w:type="gramStart"/>
      <w:r w:rsidR="00D51669">
        <w:rPr>
          <w:rFonts w:ascii="GHEA Grapalat" w:hAnsi="GHEA Grapalat"/>
        </w:rPr>
        <w:t>жалобе.</w:t>
      </w:r>
      <w:r w:rsidRPr="009044F1">
        <w:rPr>
          <w:rFonts w:ascii="GHEA Grapalat" w:hAnsi="GHEA Grapalat"/>
        </w:rPr>
        <w:t>.</w:t>
      </w:r>
      <w:proofErr w:type="gramEnd"/>
      <w:r w:rsidRPr="009044F1">
        <w:rPr>
          <w:rFonts w:ascii="GHEA Grapalat" w:hAnsi="GHEA Grapalat"/>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w:t>
      </w:r>
      <w:proofErr w:type="gramStart"/>
      <w:r w:rsidR="00A677CD">
        <w:rPr>
          <w:rFonts w:ascii="GHEA Grapalat" w:hAnsi="GHEA Grapalat"/>
        </w:rPr>
        <w:t>недостатками  -</w:t>
      </w:r>
      <w:proofErr w:type="gramEnd"/>
      <w:r w:rsidR="00A677CD">
        <w:rPr>
          <w:rFonts w:ascii="GHEA Grapalat" w:hAnsi="GHEA Grapalat"/>
        </w:rPr>
        <w:t xml:space="preserve">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 xml:space="preserve">Указанные в настоящем пункте документы заказчик представляет лицу, рассматривающему связанные с закупками </w:t>
      </w:r>
      <w:proofErr w:type="gramStart"/>
      <w:r w:rsidR="00A677CD">
        <w:rPr>
          <w:rFonts w:ascii="GHEA Grapalat" w:hAnsi="GHEA Grapalat" w:cs="Sylfaen"/>
        </w:rPr>
        <w:t>жалобы,  в</w:t>
      </w:r>
      <w:proofErr w:type="gramEnd"/>
      <w:r w:rsidR="00A677CD">
        <w:rPr>
          <w:rFonts w:ascii="GHEA Grapalat" w:hAnsi="GHEA Grapalat" w:cs="Sylfaen"/>
        </w:rPr>
        <w:t xml:space="preserve">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proofErr w:type="gramStart"/>
      <w:r w:rsidRPr="009044F1">
        <w:rPr>
          <w:rFonts w:ascii="GHEA Grapalat" w:hAnsi="GHEA Grapalat"/>
        </w:rPr>
        <w:t>запретить</w:t>
      </w:r>
      <w:proofErr w:type="gramEnd"/>
      <w:r w:rsidRPr="009044F1">
        <w:rPr>
          <w:rFonts w:ascii="GHEA Grapalat" w:hAnsi="GHEA Grapalat"/>
        </w:rPr>
        <w:t xml:space="preserve">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proofErr w:type="gramStart"/>
      <w:r w:rsidRPr="009044F1">
        <w:rPr>
          <w:rFonts w:ascii="GHEA Grapalat" w:hAnsi="GHEA Grapalat"/>
        </w:rPr>
        <w:t>обязать</w:t>
      </w:r>
      <w:proofErr w:type="gramEnd"/>
      <w:r w:rsidRPr="009044F1">
        <w:rPr>
          <w:rFonts w:ascii="GHEA Grapalat" w:hAnsi="GHEA Grapalat"/>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xml:space="preserve">, опубликовывает в бюллетене решение в течение двух рабочих дней, следующих за днем его принятия, с указанием даты опубликования. Решение лица, </w:t>
      </w:r>
      <w:r w:rsidRPr="009044F1">
        <w:rPr>
          <w:rFonts w:ascii="GHEA Grapalat" w:hAnsi="GHEA Grapalat"/>
        </w:rPr>
        <w:lastRenderedPageBreak/>
        <w:t>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001A070B">
        <w:rPr>
          <w:rFonts w:ascii="GHEA Grapalat" w:hAnsi="GHEA Grapalat"/>
        </w:rPr>
        <w:t>рассматривающего</w:t>
      </w:r>
      <w:proofErr w:type="spell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r w:rsidR="00996C19" w:rsidRPr="009044F1">
        <w:rPr>
          <w:rFonts w:ascii="GHEA Grapalat" w:hAnsi="GHEA Grapalat"/>
        </w:rPr>
        <w:t>Лицо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gramStart"/>
      <w:r w:rsidRPr="009044F1">
        <w:rPr>
          <w:rFonts w:ascii="GHEA Grapalat" w:hAnsi="GHEA Grapalat"/>
        </w:rPr>
        <w:t>заявление</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af6"/>
          <w:rFonts w:ascii="GHEA Grapalat" w:hAnsi="GHEA Grapalat"/>
        </w:rPr>
        <w:footnoteReference w:customMarkFollows="1" w:id="9"/>
        <w:t>15</w:t>
      </w:r>
    </w:p>
    <w:p w:rsidR="006505D2" w:rsidRPr="00357E0E" w:rsidRDefault="002C4DBF" w:rsidP="00B46D58">
      <w:pPr>
        <w:widowControl w:val="0"/>
        <w:tabs>
          <w:tab w:val="left" w:pos="1134"/>
        </w:tabs>
        <w:spacing w:after="160"/>
        <w:ind w:firstLine="567"/>
        <w:jc w:val="both"/>
        <w:rPr>
          <w:rFonts w:ascii="GHEA Grapalat" w:hAnsi="GHEA Grapalat"/>
          <w:b/>
        </w:rPr>
      </w:pPr>
      <w:r w:rsidRPr="00357E0E">
        <w:rPr>
          <w:rFonts w:ascii="GHEA Grapalat" w:hAnsi="GHEA Grapalat"/>
          <w:b/>
        </w:rPr>
        <w:t>2.</w:t>
      </w:r>
      <w:r w:rsidR="005A17BE" w:rsidRPr="00357E0E">
        <w:rPr>
          <w:rFonts w:ascii="GHEA Grapalat" w:hAnsi="GHEA Grapalat"/>
          <w:b/>
        </w:rPr>
        <w:t>4</w:t>
      </w:r>
      <w:r w:rsidR="005114D0" w:rsidRPr="00357E0E">
        <w:rPr>
          <w:rFonts w:ascii="GHEA Grapalat" w:hAnsi="GHEA Grapalat"/>
          <w:b/>
        </w:rPr>
        <w:t>.</w:t>
      </w:r>
      <w:r w:rsidR="009873F3" w:rsidRPr="00357E0E">
        <w:rPr>
          <w:rFonts w:ascii="GHEA Grapalat" w:hAnsi="GHEA Grapalat"/>
          <w:b/>
        </w:rPr>
        <w:tab/>
      </w:r>
      <w:proofErr w:type="gramStart"/>
      <w:r w:rsidRPr="00357E0E">
        <w:rPr>
          <w:rFonts w:ascii="GHEA Grapalat" w:hAnsi="GHEA Grapalat"/>
          <w:b/>
        </w:rPr>
        <w:t>обеспечение</w:t>
      </w:r>
      <w:proofErr w:type="gramEnd"/>
      <w:r w:rsidRPr="00357E0E">
        <w:rPr>
          <w:rFonts w:ascii="GHEA Grapalat" w:hAnsi="GHEA Grapalat"/>
          <w:b/>
        </w:rPr>
        <w:t xml:space="preserve"> заявки, которое представляется в форме наличных денег или банковской гарантии</w:t>
      </w:r>
      <w:r w:rsidR="00FC016A" w:rsidRPr="00357E0E">
        <w:rPr>
          <w:rFonts w:ascii="GHEA Grapalat" w:hAnsi="GHEA Grapalat"/>
          <w:b/>
        </w:rPr>
        <w:t xml:space="preserve"> (Приложению №3)</w:t>
      </w:r>
      <w:r w:rsidRPr="00357E0E">
        <w:rPr>
          <w:rFonts w:ascii="GHEA Grapalat" w:hAnsi="GHEA Grapalat"/>
          <w:b/>
        </w:rPr>
        <w:t xml:space="preserve">; При этом заявкой представляется </w:t>
      </w:r>
      <w:r w:rsidR="00030728" w:rsidRPr="00357E0E">
        <w:rPr>
          <w:rFonts w:ascii="GHEA Grapalat" w:hAnsi="GHEA Grapalat"/>
          <w:b/>
        </w:rPr>
        <w:t>оригинал</w:t>
      </w:r>
      <w:r w:rsidRPr="00357E0E">
        <w:rPr>
          <w:rFonts w:ascii="GHEA Grapalat" w:hAnsi="GHEA Grapalat"/>
          <w:b/>
        </w:rPr>
        <w:t xml:space="preserve"> документа, удостоверяющего опла</w:t>
      </w:r>
      <w:r w:rsidR="00030728" w:rsidRPr="00357E0E">
        <w:rPr>
          <w:rFonts w:ascii="GHEA Grapalat" w:hAnsi="GHEA Grapalat"/>
          <w:b/>
        </w:rPr>
        <w:t>ту наличных денег, или оригинал</w:t>
      </w:r>
      <w:r w:rsidRPr="00357E0E">
        <w:rPr>
          <w:rFonts w:ascii="GHEA Grapalat" w:hAnsi="GHEA Grapalat"/>
          <w:b/>
        </w:rPr>
        <w:t xml:space="preserve"> банковской гарантии.</w:t>
      </w:r>
      <w:r w:rsidR="00030728" w:rsidRPr="00357E0E">
        <w:rPr>
          <w:rStyle w:val="af6"/>
          <w:rFonts w:ascii="GHEA Grapalat" w:hAnsi="GHEA Grapalat"/>
          <w:b/>
        </w:rPr>
        <w:footnoteReference w:customMarkFollows="1" w:id="10"/>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proofErr w:type="gramStart"/>
      <w:r w:rsidRPr="009044F1">
        <w:rPr>
          <w:rFonts w:ascii="GHEA Grapalat" w:hAnsi="GHEA Grapalat"/>
        </w:rPr>
        <w:t>ценовое</w:t>
      </w:r>
      <w:proofErr w:type="gramEnd"/>
      <w:r w:rsidRPr="009044F1">
        <w:rPr>
          <w:rFonts w:ascii="GHEA Grapalat" w:hAnsi="GHEA Grapalat"/>
        </w:rPr>
        <w:t xml:space="preserve">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1" w:author="Vardan" w:date="2020-06-03T18:32:00Z">
        <w:r w:rsidR="002C0665" w:rsidDel="00C14716">
          <w:rPr>
            <w:rFonts w:ascii="GHEA Grapalat" w:hAnsi="GHEA Grapalat"/>
          </w:rPr>
          <w:delText>,</w:delText>
        </w:r>
      </w:del>
      <w:ins w:id="2"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w:t>
      </w:r>
      <w:r w:rsidRPr="009044F1">
        <w:rPr>
          <w:rFonts w:ascii="GHEA Grapalat" w:hAnsi="GHEA Grapalat"/>
        </w:rPr>
        <w:lastRenderedPageBreak/>
        <w:t>детали — не</w:t>
      </w:r>
      <w:r w:rsidR="00E267E5">
        <w:rPr>
          <w:rFonts w:ascii="GHEA Grapalat" w:hAnsi="GHEA Grapalat"/>
        </w:rPr>
        <w:t xml:space="preserve"> требуются и не 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FF3E38" w:rsidRDefault="00D70ABA" w:rsidP="006F2D9C">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w:t>
      </w:r>
      <w:r w:rsidR="00BC3C9D">
        <w:rPr>
          <w:rFonts w:ascii="GHEA Grapalat" w:hAnsi="GHEA Grapalat"/>
        </w:rPr>
        <w:t xml:space="preserve">игинала) и копий в </w:t>
      </w:r>
      <w:proofErr w:type="gramStart"/>
      <w:r w:rsidR="00BC3C9D">
        <w:rPr>
          <w:rFonts w:ascii="GHEA Grapalat" w:hAnsi="GHEA Grapalat"/>
        </w:rPr>
        <w:t xml:space="preserve">2 </w:t>
      </w:r>
      <w:r w:rsidRPr="002658C9">
        <w:rPr>
          <w:rFonts w:ascii="GHEA Grapalat" w:hAnsi="GHEA Grapalat"/>
        </w:rPr>
        <w:t xml:space="preserve"> экземплярах</w:t>
      </w:r>
      <w:proofErr w:type="gramEnd"/>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C3C9D" w:rsidRDefault="00BC3C9D" w:rsidP="008B1F31">
      <w:pPr>
        <w:widowControl w:val="0"/>
        <w:tabs>
          <w:tab w:val="left" w:pos="1134"/>
        </w:tabs>
        <w:spacing w:after="160"/>
        <w:ind w:firstLine="567"/>
        <w:jc w:val="both"/>
        <w:rPr>
          <w:rFonts w:ascii="GHEA Grapalat" w:hAnsi="GHEA Grapalat"/>
        </w:rPr>
      </w:pPr>
    </w:p>
    <w:p w:rsidR="00BC3C9D" w:rsidRDefault="00BC3C9D" w:rsidP="008B1F31">
      <w:pPr>
        <w:widowControl w:val="0"/>
        <w:tabs>
          <w:tab w:val="left" w:pos="1134"/>
        </w:tabs>
        <w:spacing w:after="160"/>
        <w:ind w:firstLine="567"/>
        <w:jc w:val="both"/>
        <w:rPr>
          <w:rFonts w:ascii="GHEA Grapalat" w:hAnsi="GHEA Grapalat"/>
        </w:rPr>
      </w:pPr>
    </w:p>
    <w:p w:rsidR="00BC3C9D" w:rsidRDefault="00BC3C9D" w:rsidP="008B1F31">
      <w:pPr>
        <w:widowControl w:val="0"/>
        <w:tabs>
          <w:tab w:val="left" w:pos="1134"/>
        </w:tabs>
        <w:spacing w:after="160"/>
        <w:ind w:firstLine="567"/>
        <w:jc w:val="both"/>
        <w:rPr>
          <w:rFonts w:ascii="GHEA Grapalat" w:hAnsi="GHEA Grapalat" w:cs="Sylfaen"/>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proofErr w:type="gramStart"/>
      <w:r w:rsidRPr="00BF4E90">
        <w:rPr>
          <w:rFonts w:ascii="GHEA Grapalat" w:hAnsi="GHEA Grapalat"/>
          <w:b/>
          <w:sz w:val="24"/>
          <w:szCs w:val="24"/>
        </w:rPr>
        <w:t>к</w:t>
      </w:r>
      <w:proofErr w:type="gramEnd"/>
      <w:r w:rsidRPr="00BF4E90">
        <w:rPr>
          <w:rFonts w:ascii="GHEA Grapalat" w:hAnsi="GHEA Grapalat"/>
          <w:b/>
          <w:sz w:val="24"/>
          <w:szCs w:val="24"/>
        </w:rPr>
        <w:t xml:space="preserve">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DA1CCA">
        <w:rPr>
          <w:rFonts w:ascii="GHEA Grapalat" w:hAnsi="GHEA Grapalat"/>
          <w:b/>
          <w:i/>
          <w:sz w:val="24"/>
          <w:szCs w:val="24"/>
          <w:lang w:val="hy-AM"/>
        </w:rPr>
        <w:t>Գ</w:t>
      </w:r>
      <w:r w:rsidR="00DA1CCA">
        <w:rPr>
          <w:rFonts w:ascii="GHEA Grapalat" w:hAnsi="GHEA Grapalat"/>
          <w:b/>
          <w:i/>
          <w:sz w:val="24"/>
          <w:szCs w:val="24"/>
          <w:lang w:val="en-US"/>
        </w:rPr>
        <w:t>Հ</w:t>
      </w:r>
      <w:r w:rsidR="00BC3C9D" w:rsidRPr="00BC3C9D">
        <w:rPr>
          <w:rFonts w:ascii="GHEA Grapalat" w:hAnsi="GHEA Grapalat"/>
          <w:b/>
          <w:i/>
          <w:sz w:val="24"/>
          <w:szCs w:val="24"/>
          <w:lang w:val="hy-AM"/>
        </w:rPr>
        <w:t>-</w:t>
      </w:r>
      <w:r w:rsidR="00BC3C9D" w:rsidRPr="00BC3C9D">
        <w:rPr>
          <w:rFonts w:ascii="GHEA Grapalat" w:hAnsi="GHEA Grapalat"/>
          <w:b/>
          <w:sz w:val="24"/>
          <w:szCs w:val="24"/>
          <w:lang w:val="hy-AM"/>
        </w:rPr>
        <w:t>Հ</w:t>
      </w:r>
      <w:r w:rsidR="00BC3C9D" w:rsidRPr="00BC3C9D">
        <w:rPr>
          <w:rFonts w:ascii="GHEA Grapalat" w:hAnsi="GHEA Grapalat"/>
          <w:b/>
          <w:i/>
          <w:sz w:val="24"/>
          <w:szCs w:val="24"/>
          <w:lang w:val="hy-AM"/>
        </w:rPr>
        <w:t>ԲՄԱՇՁԲ</w:t>
      </w:r>
      <w:r w:rsidR="00BC3C9D" w:rsidRPr="00BC3C9D">
        <w:rPr>
          <w:rFonts w:ascii="GHEA Grapalat" w:hAnsi="GHEA Grapalat"/>
          <w:b/>
          <w:i/>
          <w:sz w:val="24"/>
          <w:szCs w:val="24"/>
          <w:lang w:val="af-ZA"/>
        </w:rPr>
        <w:t>-21</w:t>
      </w:r>
      <w:r w:rsidR="00BC3C9D" w:rsidRPr="00BC3C9D">
        <w:rPr>
          <w:rFonts w:ascii="GHEA Grapalat" w:hAnsi="GHEA Grapalat"/>
          <w:b/>
          <w:i/>
          <w:sz w:val="24"/>
          <w:szCs w:val="24"/>
          <w:lang w:val="hy-AM"/>
        </w:rPr>
        <w:t>/</w:t>
      </w:r>
      <w:r w:rsidR="00DA1CCA">
        <w:rPr>
          <w:rFonts w:ascii="GHEA Grapalat" w:hAnsi="GHEA Grapalat"/>
          <w:b/>
          <w:i/>
          <w:sz w:val="24"/>
          <w:szCs w:val="24"/>
          <w:lang w:val="af-ZA"/>
        </w:rPr>
        <w:t>21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proofErr w:type="gramStart"/>
      <w:r w:rsidRPr="00374F4A">
        <w:rPr>
          <w:rFonts w:ascii="GHEA Grapalat" w:hAnsi="GHEA Grapalat"/>
          <w:color w:val="auto"/>
          <w:sz w:val="24"/>
          <w:szCs w:val="24"/>
        </w:rPr>
        <w:t>на</w:t>
      </w:r>
      <w:proofErr w:type="gramEnd"/>
      <w:r w:rsidRPr="00374F4A">
        <w:rPr>
          <w:rFonts w:ascii="GHEA Grapalat" w:hAnsi="GHEA Grapalat"/>
          <w:color w:val="auto"/>
          <w:sz w:val="24"/>
          <w:szCs w:val="24"/>
        </w:rPr>
        <w:t xml:space="preserve">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proofErr w:type="gramStart"/>
      <w:r w:rsidRPr="000C1746">
        <w:rPr>
          <w:rFonts w:ascii="GHEA Grapalat" w:hAnsi="GHEA Grapalat"/>
          <w:sz w:val="16"/>
        </w:rPr>
        <w:t>наименование</w:t>
      </w:r>
      <w:proofErr w:type="gramEnd"/>
      <w:r w:rsidRPr="000C1746">
        <w:rPr>
          <w:rFonts w:ascii="GHEA Grapalat" w:hAnsi="GHEA Grapalat"/>
          <w:sz w:val="16"/>
        </w:rPr>
        <w:t xml:space="preserve"> участника </w:t>
      </w:r>
    </w:p>
    <w:p w:rsidR="00374F4A" w:rsidRPr="00DA5EA0" w:rsidRDefault="00374F4A" w:rsidP="00B46D58">
      <w:pPr>
        <w:jc w:val="both"/>
        <w:rPr>
          <w:rFonts w:ascii="GHEA Grapalat" w:hAnsi="GHEA Grapalat"/>
          <w:u w:val="single"/>
        </w:rPr>
      </w:pPr>
      <w:proofErr w:type="gramStart"/>
      <w:r w:rsidRPr="00DA5EA0">
        <w:rPr>
          <w:rFonts w:ascii="GHEA Grapalat" w:hAnsi="GHEA Grapalat"/>
        </w:rPr>
        <w:t>желает</w:t>
      </w:r>
      <w:proofErr w:type="gramEnd"/>
      <w:r w:rsidRPr="00DA5EA0">
        <w:rPr>
          <w:rFonts w:ascii="GHEA Grapalat" w:hAnsi="GHEA Grapalat"/>
        </w:rPr>
        <w:t xml:space="preserve">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proofErr w:type="gramStart"/>
      <w:r w:rsidR="00374F4A" w:rsidRPr="000C1746">
        <w:rPr>
          <w:rFonts w:ascii="GHEA Grapalat" w:hAnsi="GHEA Grapalat"/>
          <w:sz w:val="16"/>
        </w:rPr>
        <w:t>номер</w:t>
      </w:r>
      <w:proofErr w:type="gramEnd"/>
      <w:r w:rsidR="00374F4A" w:rsidRPr="000C1746">
        <w:rPr>
          <w:rFonts w:ascii="GHEA Grapalat" w:hAnsi="GHEA Grapalat"/>
          <w:sz w:val="16"/>
        </w:rPr>
        <w:t xml:space="preserve">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00DA1CCA">
        <w:rPr>
          <w:rFonts w:ascii="GHEA Grapalat" w:hAnsi="GHEA Grapalat"/>
          <w:b/>
          <w:i/>
          <w:lang w:val="hy-AM"/>
        </w:rPr>
        <w:t>Գ</w:t>
      </w:r>
      <w:r w:rsidR="00DA1CCA">
        <w:rPr>
          <w:rFonts w:ascii="GHEA Grapalat" w:hAnsi="GHEA Grapalat"/>
          <w:b/>
          <w:i/>
          <w:lang w:val="en-US"/>
        </w:rPr>
        <w:t>Հ</w:t>
      </w:r>
      <w:r w:rsidR="00BC3C9D" w:rsidRPr="00BC3C9D">
        <w:rPr>
          <w:rFonts w:ascii="GHEA Grapalat" w:hAnsi="GHEA Grapalat"/>
          <w:b/>
          <w:i/>
          <w:lang w:val="hy-AM"/>
        </w:rPr>
        <w:t>-</w:t>
      </w:r>
      <w:r w:rsidR="00BC3C9D" w:rsidRPr="00BC3C9D">
        <w:rPr>
          <w:rFonts w:ascii="GHEA Grapalat" w:hAnsi="GHEA Grapalat"/>
          <w:b/>
          <w:lang w:val="hy-AM"/>
        </w:rPr>
        <w:t>Հ</w:t>
      </w:r>
      <w:r w:rsidR="00BC3C9D" w:rsidRPr="00BC3C9D">
        <w:rPr>
          <w:rFonts w:ascii="GHEA Grapalat" w:hAnsi="GHEA Grapalat"/>
          <w:b/>
          <w:i/>
          <w:lang w:val="hy-AM"/>
        </w:rPr>
        <w:t>ԲՄԱՇՁԲ</w:t>
      </w:r>
      <w:r w:rsidR="00BC3C9D" w:rsidRPr="00BC3C9D">
        <w:rPr>
          <w:rFonts w:ascii="GHEA Grapalat" w:hAnsi="GHEA Grapalat"/>
          <w:b/>
          <w:i/>
          <w:lang w:val="af-ZA"/>
        </w:rPr>
        <w:t>-21</w:t>
      </w:r>
      <w:r w:rsidR="00BC3C9D" w:rsidRPr="00BC3C9D">
        <w:rPr>
          <w:rFonts w:ascii="GHEA Grapalat" w:hAnsi="GHEA Grapalat"/>
          <w:b/>
          <w:i/>
          <w:lang w:val="hy-AM"/>
        </w:rPr>
        <w:t>/</w:t>
      </w:r>
      <w:r w:rsidR="00DA1CCA">
        <w:rPr>
          <w:rFonts w:ascii="GHEA Grapalat" w:hAnsi="GHEA Grapalat"/>
          <w:b/>
          <w:i/>
          <w:lang w:val="af-ZA"/>
        </w:rPr>
        <w:t>21</w:t>
      </w:r>
    </w:p>
    <w:p w:rsidR="00374F4A" w:rsidRPr="00C4157A" w:rsidRDefault="00374F4A" w:rsidP="00B46D58">
      <w:pPr>
        <w:spacing w:after="160"/>
        <w:ind w:left="1560"/>
        <w:jc w:val="both"/>
        <w:rPr>
          <w:rFonts w:ascii="GHEA Grapalat" w:hAnsi="GHEA Grapalat"/>
          <w:sz w:val="20"/>
        </w:rPr>
      </w:pPr>
      <w:proofErr w:type="gramStart"/>
      <w:r w:rsidRPr="000C1746">
        <w:rPr>
          <w:rFonts w:ascii="GHEA Grapalat" w:hAnsi="GHEA Grapalat"/>
          <w:sz w:val="16"/>
        </w:rPr>
        <w:t>наименование</w:t>
      </w:r>
      <w:proofErr w:type="gramEnd"/>
      <w:r w:rsidRPr="000C1746">
        <w:rPr>
          <w:rFonts w:ascii="GHEA Grapalat" w:hAnsi="GHEA Grapalat"/>
          <w:sz w:val="16"/>
        </w:rPr>
        <w:t xml:space="preserve"> заказчика</w:t>
      </w:r>
    </w:p>
    <w:p w:rsidR="00374F4A" w:rsidRPr="00DA5EA0" w:rsidRDefault="00374F4A" w:rsidP="00B46D58">
      <w:pPr>
        <w:spacing w:after="160"/>
        <w:jc w:val="both"/>
        <w:rPr>
          <w:rFonts w:ascii="GHEA Grapalat" w:hAnsi="GHEA Grapalat"/>
        </w:rPr>
      </w:pPr>
      <w:proofErr w:type="gramStart"/>
      <w:r w:rsidRPr="00DD2B43">
        <w:rPr>
          <w:rFonts w:ascii="GHEA Grapalat" w:hAnsi="GHEA Grapalat"/>
        </w:rPr>
        <w:t>открытого</w:t>
      </w:r>
      <w:proofErr w:type="gramEnd"/>
      <w:r w:rsidRPr="00DD2B43">
        <w:rPr>
          <w:rFonts w:ascii="GHEA Grapalat" w:hAnsi="GHEA Grapalat"/>
        </w:rPr>
        <w:t xml:space="preserve">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proofErr w:type="gramStart"/>
      <w:r w:rsidRPr="000C1746">
        <w:rPr>
          <w:rFonts w:ascii="GHEA Grapalat" w:hAnsi="GHEA Grapalat"/>
          <w:sz w:val="16"/>
        </w:rPr>
        <w:t>наименование</w:t>
      </w:r>
      <w:proofErr w:type="gramEnd"/>
      <w:r w:rsidRPr="000C1746">
        <w:rPr>
          <w:rFonts w:ascii="GHEA Grapalat" w:hAnsi="GHEA Grapalat"/>
          <w:sz w:val="16"/>
        </w:rPr>
        <w:t xml:space="preserve"> участника</w:t>
      </w:r>
    </w:p>
    <w:p w:rsidR="00374F4A" w:rsidRPr="00DA5EA0" w:rsidRDefault="00374F4A" w:rsidP="00B46D58">
      <w:pPr>
        <w:jc w:val="both"/>
        <w:rPr>
          <w:rFonts w:ascii="GHEA Grapalat" w:hAnsi="GHEA Grapalat" w:cs="Sylfaen"/>
        </w:rPr>
      </w:pPr>
      <w:proofErr w:type="gramStart"/>
      <w:r w:rsidRPr="00DA5EA0">
        <w:rPr>
          <w:rFonts w:ascii="GHEA Grapalat" w:hAnsi="GHEA Grapalat"/>
        </w:rPr>
        <w:t>является</w:t>
      </w:r>
      <w:proofErr w:type="gramEnd"/>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proofErr w:type="gramStart"/>
      <w:r w:rsidRPr="000C1746">
        <w:rPr>
          <w:rFonts w:ascii="GHEA Grapalat" w:hAnsi="GHEA Grapalat"/>
          <w:sz w:val="16"/>
        </w:rPr>
        <w:t>наименование</w:t>
      </w:r>
      <w:proofErr w:type="gramEnd"/>
      <w:r w:rsidRPr="000C1746">
        <w:rPr>
          <w:rFonts w:ascii="GHEA Grapalat" w:hAnsi="GHEA Grapalat"/>
          <w:sz w:val="16"/>
        </w:rPr>
        <w:t xml:space="preserve">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proofErr w:type="gramStart"/>
      <w:r w:rsidRPr="000C1746">
        <w:rPr>
          <w:rFonts w:ascii="GHEA Grapalat" w:hAnsi="GHEA Grapalat"/>
          <w:sz w:val="16"/>
        </w:rPr>
        <w:t>наименование</w:t>
      </w:r>
      <w:proofErr w:type="gramEnd"/>
      <w:r w:rsidRPr="000C1746">
        <w:rPr>
          <w:rFonts w:ascii="GHEA Grapalat" w:hAnsi="GHEA Grapalat"/>
          <w:sz w:val="16"/>
        </w:rPr>
        <w:t xml:space="preserve">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proofErr w:type="gramStart"/>
      <w:r w:rsidR="00374F4A" w:rsidRPr="000C1746">
        <w:rPr>
          <w:rFonts w:ascii="GHEA Grapalat" w:hAnsi="GHEA Grapalat"/>
          <w:sz w:val="16"/>
        </w:rPr>
        <w:t>учетный</w:t>
      </w:r>
      <w:proofErr w:type="gramEnd"/>
      <w:r w:rsidR="00374F4A" w:rsidRPr="000C1746">
        <w:rPr>
          <w:rFonts w:ascii="GHEA Grapalat" w:hAnsi="GHEA Grapalat"/>
          <w:sz w:val="16"/>
        </w:rPr>
        <w:t xml:space="preserve">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proofErr w:type="gramStart"/>
      <w:r w:rsidR="00374F4A" w:rsidRPr="000C1746">
        <w:rPr>
          <w:rFonts w:ascii="GHEA Grapalat" w:hAnsi="GHEA Grapalat"/>
          <w:sz w:val="16"/>
        </w:rPr>
        <w:t>адрес</w:t>
      </w:r>
      <w:proofErr w:type="gramEnd"/>
      <w:r w:rsidR="00374F4A" w:rsidRPr="000C1746">
        <w:rPr>
          <w:rFonts w:ascii="GHEA Grapalat" w:hAnsi="GHEA Grapalat"/>
          <w:sz w:val="16"/>
        </w:rPr>
        <w:t xml:space="preserve">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proofErr w:type="gramStart"/>
      <w:r w:rsidRPr="000811C1">
        <w:rPr>
          <w:rFonts w:ascii="GHEA Grapalat" w:hAnsi="GHEA Grapalat"/>
          <w:sz w:val="18"/>
          <w:szCs w:val="18"/>
        </w:rPr>
        <w:t>адрес</w:t>
      </w:r>
      <w:proofErr w:type="gramEnd"/>
      <w:r w:rsidRPr="000811C1">
        <w:rPr>
          <w:rFonts w:ascii="GHEA Grapalat" w:hAnsi="GHEA Grapalat"/>
          <w:sz w:val="18"/>
          <w:szCs w:val="18"/>
        </w:rPr>
        <w:t xml:space="preserve">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rsidR="006B3E56" w:rsidRDefault="006B3E56" w:rsidP="00B46D58">
      <w:pPr>
        <w:widowControl w:val="0"/>
        <w:spacing w:after="120"/>
        <w:ind w:left="2835"/>
        <w:jc w:val="both"/>
        <w:rPr>
          <w:rFonts w:ascii="GHEA Grapalat" w:hAnsi="GHEA Grapalat"/>
          <w:sz w:val="16"/>
        </w:rPr>
      </w:pPr>
      <w:proofErr w:type="gramStart"/>
      <w:r>
        <w:rPr>
          <w:rFonts w:ascii="GHEA Grapalat" w:hAnsi="GHEA Grapalat"/>
          <w:sz w:val="16"/>
        </w:rPr>
        <w:t>наименование</w:t>
      </w:r>
      <w:proofErr w:type="gramEnd"/>
      <w:r>
        <w:rPr>
          <w:rFonts w:ascii="GHEA Grapalat" w:hAnsi="GHEA Grapalat"/>
          <w:sz w:val="16"/>
        </w:rPr>
        <w:t xml:space="preserve"> участника</w:t>
      </w:r>
    </w:p>
    <w:p w:rsidR="006B3E56" w:rsidRDefault="006B3E56" w:rsidP="00B46D58">
      <w:pPr>
        <w:pStyle w:val="aff3"/>
        <w:widowControl w:val="0"/>
        <w:numPr>
          <w:ilvl w:val="0"/>
          <w:numId w:val="21"/>
        </w:numPr>
        <w:spacing w:after="160"/>
        <w:jc w:val="both"/>
        <w:rPr>
          <w:rFonts w:ascii="GHEA Grapalat" w:hAnsi="GHEA Grapalat" w:cs="Arial"/>
        </w:rPr>
      </w:pPr>
      <w:proofErr w:type="gramStart"/>
      <w:r>
        <w:rPr>
          <w:rFonts w:ascii="GHEA Grapalat" w:hAnsi="GHEA Grapalat"/>
        </w:rPr>
        <w:t>удовлетворяет</w:t>
      </w:r>
      <w:proofErr w:type="gramEnd"/>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DA1CCA">
        <w:rPr>
          <w:rFonts w:ascii="GHEA Grapalat" w:hAnsi="GHEA Grapalat"/>
          <w:b/>
          <w:i/>
          <w:lang w:val="hy-AM"/>
        </w:rPr>
        <w:t>Գ</w:t>
      </w:r>
      <w:r w:rsidR="00DA1CCA">
        <w:rPr>
          <w:rFonts w:ascii="GHEA Grapalat" w:hAnsi="GHEA Grapalat"/>
          <w:b/>
          <w:i/>
          <w:lang w:val="en-US"/>
        </w:rPr>
        <w:t>Հ</w:t>
      </w:r>
      <w:r w:rsidR="00BC3C9D" w:rsidRPr="00BC3C9D">
        <w:rPr>
          <w:rFonts w:ascii="GHEA Grapalat" w:hAnsi="GHEA Grapalat"/>
          <w:b/>
          <w:i/>
          <w:lang w:val="hy-AM"/>
        </w:rPr>
        <w:t>-</w:t>
      </w:r>
      <w:r w:rsidR="00BC3C9D" w:rsidRPr="00BC3C9D">
        <w:rPr>
          <w:rFonts w:ascii="GHEA Grapalat" w:hAnsi="GHEA Grapalat"/>
          <w:b/>
          <w:lang w:val="hy-AM"/>
        </w:rPr>
        <w:t>Հ</w:t>
      </w:r>
      <w:r w:rsidR="00BC3C9D" w:rsidRPr="00BC3C9D">
        <w:rPr>
          <w:rFonts w:ascii="GHEA Grapalat" w:hAnsi="GHEA Grapalat"/>
          <w:b/>
          <w:i/>
          <w:lang w:val="hy-AM"/>
        </w:rPr>
        <w:t>ԲՄԱՇՁԲ</w:t>
      </w:r>
      <w:r w:rsidR="00BC3C9D" w:rsidRPr="00BC3C9D">
        <w:rPr>
          <w:rFonts w:ascii="GHEA Grapalat" w:hAnsi="GHEA Grapalat"/>
          <w:b/>
          <w:i/>
          <w:lang w:val="af-ZA"/>
        </w:rPr>
        <w:t>-21</w:t>
      </w:r>
      <w:r w:rsidR="00BC3C9D" w:rsidRPr="00BC3C9D">
        <w:rPr>
          <w:rFonts w:ascii="GHEA Grapalat" w:hAnsi="GHEA Grapalat"/>
          <w:b/>
          <w:i/>
          <w:lang w:val="hy-AM"/>
        </w:rPr>
        <w:t>/</w:t>
      </w:r>
      <w:r w:rsidR="00DA1CCA" w:rsidRPr="00DA1CCA">
        <w:rPr>
          <w:rFonts w:ascii="GHEA Grapalat" w:hAnsi="GHEA Grapalat"/>
          <w:b/>
          <w:i/>
        </w:rPr>
        <w:t>21</w:t>
      </w:r>
      <w:r w:rsidR="00BC3C9D" w:rsidRPr="00BC3C9D">
        <w:rPr>
          <w:rFonts w:ascii="GHEA Grapalat" w:hAnsi="GHEA Grapalat"/>
          <w:b/>
          <w:lang w:val="es-ES"/>
        </w:rPr>
        <w:t xml:space="preserve"> </w:t>
      </w:r>
      <w:r>
        <w:rPr>
          <w:rFonts w:ascii="GHEA Grapalat" w:hAnsi="GHEA Grapalat"/>
        </w:rPr>
        <w:t>*,</w:t>
      </w:r>
      <w:r w:rsidR="00A90FCD">
        <w:rPr>
          <w:rFonts w:ascii="GHEA Grapalat" w:hAnsi="GHEA Grapalat"/>
        </w:rPr>
        <w:t xml:space="preserve">и обязуется в </w:t>
      </w:r>
      <w:r w:rsidR="00A90FCD">
        <w:rPr>
          <w:rFonts w:ascii="GHEA Grapalat" w:hAnsi="GHEA Grapalat"/>
        </w:rPr>
        <w:lastRenderedPageBreak/>
        <w:t xml:space="preserve">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w:t>
      </w:r>
      <w:r w:rsidR="00952531" w:rsidRPr="00063FC7">
        <w:rPr>
          <w:rFonts w:ascii="GHEA Grapalat" w:hAnsi="GHEA Grapalat"/>
        </w:rPr>
        <w:t>представить обеспечение квалификации</w:t>
      </w:r>
      <w:r w:rsidR="00727466" w:rsidRPr="00063FC7">
        <w:rPr>
          <w:rFonts w:ascii="GHEA Grapalat" w:hAnsi="GHEA Grapalat"/>
          <w:vertAlign w:val="superscript"/>
        </w:rPr>
        <w:t>16</w:t>
      </w:r>
      <w:r w:rsidR="00952531" w:rsidRPr="00063FC7">
        <w:rPr>
          <w:rFonts w:ascii="GHEA Grapalat" w:hAnsi="GHEA Grapalat"/>
        </w:rPr>
        <w:t>,</w:t>
      </w:r>
    </w:p>
    <w:p w:rsidR="006B3E56" w:rsidRDefault="006B3E56" w:rsidP="00B46D58">
      <w:pPr>
        <w:pStyle w:val="aff3"/>
        <w:widowControl w:val="0"/>
        <w:numPr>
          <w:ilvl w:val="0"/>
          <w:numId w:val="21"/>
        </w:numPr>
        <w:tabs>
          <w:tab w:val="left" w:pos="567"/>
        </w:tabs>
        <w:spacing w:after="160"/>
        <w:jc w:val="both"/>
        <w:rPr>
          <w:rFonts w:ascii="GHEA Grapalat" w:hAnsi="GHEA Grapalat" w:cs="Arial"/>
        </w:rPr>
      </w:pPr>
      <w:proofErr w:type="gramStart"/>
      <w:r>
        <w:rPr>
          <w:rFonts w:ascii="GHEA Grapalat" w:hAnsi="GHEA Grapalat"/>
        </w:rPr>
        <w:t>в</w:t>
      </w:r>
      <w:proofErr w:type="gramEnd"/>
      <w:r>
        <w:rPr>
          <w:rFonts w:ascii="GHEA Grapalat" w:hAnsi="GHEA Grapalat"/>
        </w:rPr>
        <w:t xml:space="preserve">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DA1CCA">
        <w:rPr>
          <w:rFonts w:ascii="GHEA Grapalat" w:hAnsi="GHEA Grapalat"/>
          <w:b/>
          <w:i/>
          <w:lang w:val="hy-AM"/>
        </w:rPr>
        <w:t>Գ</w:t>
      </w:r>
      <w:r w:rsidR="00DA1CCA">
        <w:rPr>
          <w:rFonts w:ascii="GHEA Grapalat" w:hAnsi="GHEA Grapalat"/>
          <w:b/>
          <w:i/>
          <w:lang w:val="en-US"/>
        </w:rPr>
        <w:t>Հ</w:t>
      </w:r>
      <w:r w:rsidR="00BC3C9D" w:rsidRPr="00BC3C9D">
        <w:rPr>
          <w:rFonts w:ascii="GHEA Grapalat" w:hAnsi="GHEA Grapalat"/>
          <w:b/>
          <w:i/>
          <w:lang w:val="hy-AM"/>
        </w:rPr>
        <w:t>-</w:t>
      </w:r>
      <w:r w:rsidR="00BC3C9D" w:rsidRPr="00BC3C9D">
        <w:rPr>
          <w:rFonts w:ascii="GHEA Grapalat" w:hAnsi="GHEA Grapalat"/>
          <w:b/>
          <w:lang w:val="hy-AM"/>
        </w:rPr>
        <w:t>Հ</w:t>
      </w:r>
      <w:r w:rsidR="00BC3C9D" w:rsidRPr="00BC3C9D">
        <w:rPr>
          <w:rFonts w:ascii="GHEA Grapalat" w:hAnsi="GHEA Grapalat"/>
          <w:b/>
          <w:i/>
          <w:lang w:val="hy-AM"/>
        </w:rPr>
        <w:t>ԲՄԱՇՁԲ</w:t>
      </w:r>
      <w:r w:rsidR="00BC3C9D" w:rsidRPr="00BC3C9D">
        <w:rPr>
          <w:rFonts w:ascii="GHEA Grapalat" w:hAnsi="GHEA Grapalat"/>
          <w:b/>
          <w:i/>
          <w:lang w:val="af-ZA"/>
        </w:rPr>
        <w:t>-21</w:t>
      </w:r>
      <w:r w:rsidR="00BC3C9D" w:rsidRPr="00BC3C9D">
        <w:rPr>
          <w:rFonts w:ascii="GHEA Grapalat" w:hAnsi="GHEA Grapalat"/>
          <w:b/>
          <w:i/>
          <w:lang w:val="hy-AM"/>
        </w:rPr>
        <w:t>/</w:t>
      </w:r>
      <w:r w:rsidR="00DA1CCA">
        <w:rPr>
          <w:rFonts w:ascii="GHEA Grapalat" w:hAnsi="GHEA Grapalat"/>
          <w:b/>
          <w:i/>
          <w:lang w:val="af-ZA"/>
        </w:rPr>
        <w:t>21</w:t>
      </w:r>
      <w:r w:rsidR="00BC3C9D" w:rsidRPr="00BC3C9D">
        <w:rPr>
          <w:rFonts w:ascii="GHEA Grapalat" w:hAnsi="GHEA Grapalat"/>
          <w:b/>
          <w:lang w:val="es-ES"/>
        </w:rPr>
        <w:t xml:space="preserve"> </w:t>
      </w:r>
      <w:r>
        <w:rPr>
          <w:rFonts w:ascii="GHEA Grapalat" w:hAnsi="GHEA Grapalat"/>
        </w:rPr>
        <w:t>*</w:t>
      </w:r>
    </w:p>
    <w:p w:rsidR="006B3E56" w:rsidRDefault="006B3E56" w:rsidP="00B46D58">
      <w:pPr>
        <w:pStyle w:val="aff3"/>
        <w:widowControl w:val="0"/>
        <w:numPr>
          <w:ilvl w:val="0"/>
          <w:numId w:val="22"/>
        </w:numPr>
        <w:tabs>
          <w:tab w:val="left" w:pos="567"/>
        </w:tabs>
        <w:spacing w:after="160"/>
        <w:jc w:val="both"/>
        <w:rPr>
          <w:rFonts w:ascii="GHEA Grapalat" w:hAnsi="GHEA Grapalat"/>
        </w:rPr>
      </w:pPr>
      <w:proofErr w:type="gramStart"/>
      <w:r>
        <w:rPr>
          <w:rFonts w:ascii="GHEA Grapalat" w:hAnsi="GHEA Grapalat"/>
        </w:rPr>
        <w:t>не</w:t>
      </w:r>
      <w:proofErr w:type="gramEnd"/>
      <w:r>
        <w:rPr>
          <w:rFonts w:ascii="GHEA Grapalat" w:hAnsi="GHEA Grapalat"/>
        </w:rPr>
        <w:t xml:space="preserve">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3"/>
        <w:widowControl w:val="0"/>
        <w:numPr>
          <w:ilvl w:val="0"/>
          <w:numId w:val="22"/>
        </w:numPr>
        <w:tabs>
          <w:tab w:val="left" w:pos="567"/>
        </w:tabs>
        <w:spacing w:after="160"/>
        <w:jc w:val="both"/>
        <w:rPr>
          <w:rFonts w:ascii="GHEA Grapalat" w:hAnsi="GHEA Grapalat"/>
          <w:spacing w:val="-6"/>
        </w:rPr>
      </w:pPr>
      <w:proofErr w:type="gramStart"/>
      <w:r>
        <w:rPr>
          <w:rFonts w:ascii="GHEA Grapalat" w:hAnsi="GHEA Grapalat"/>
          <w:spacing w:val="-6"/>
        </w:rPr>
        <w:t>отсутствует</w:t>
      </w:r>
      <w:proofErr w:type="gramEnd"/>
      <w:r>
        <w:rPr>
          <w:rFonts w:ascii="GHEA Grapalat" w:hAnsi="GHEA Grapalat"/>
          <w:spacing w:val="-6"/>
        </w:rPr>
        <w:t xml:space="preserve">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w:t>
      </w:r>
      <w:proofErr w:type="gramEnd"/>
      <w:r>
        <w:rPr>
          <w:rFonts w:ascii="GHEA Grapalat" w:hAnsi="GHEA Grapalat"/>
          <w:i w:val="0"/>
          <w:sz w:val="24"/>
        </w:rPr>
        <w:t xml:space="preserve">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proofErr w:type="gramStart"/>
      <w:r>
        <w:rPr>
          <w:rFonts w:ascii="GHEA Grapalat" w:hAnsi="GHEA Grapalat"/>
          <w:sz w:val="16"/>
        </w:rPr>
        <w:t>наименование</w:t>
      </w:r>
      <w:proofErr w:type="gramEnd"/>
      <w:r>
        <w:rPr>
          <w:rFonts w:ascii="GHEA Grapalat" w:hAnsi="GHEA Grapalat"/>
          <w:sz w:val="16"/>
        </w:rPr>
        <w:t xml:space="preserve">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proofErr w:type="gramStart"/>
      <w:r>
        <w:rPr>
          <w:rFonts w:ascii="GHEA Grapalat" w:hAnsi="GHEA Grapalat"/>
          <w:sz w:val="16"/>
        </w:rPr>
        <w:t>участника</w:t>
      </w:r>
      <w:proofErr w:type="gramEnd"/>
    </w:p>
    <w:p w:rsidR="006B3E56" w:rsidRDefault="006B3E56" w:rsidP="00B46D58">
      <w:pPr>
        <w:widowControl w:val="0"/>
        <w:jc w:val="both"/>
        <w:rPr>
          <w:rFonts w:ascii="GHEA Grapalat" w:hAnsi="GHEA Grapalat"/>
          <w:u w:val="single"/>
        </w:rPr>
      </w:pPr>
      <w:proofErr w:type="gramStart"/>
      <w:r>
        <w:rPr>
          <w:rFonts w:ascii="GHEA Grapalat" w:hAnsi="GHEA Grapalat"/>
        </w:rPr>
        <w:t>организаций</w:t>
      </w:r>
      <w:proofErr w:type="gramEnd"/>
      <w:r>
        <w:rPr>
          <w:rFonts w:ascii="GHEA Grapalat" w:hAnsi="GHEA Grapalat"/>
        </w:rPr>
        <w:t>,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proofErr w:type="gramStart"/>
      <w:r>
        <w:rPr>
          <w:rFonts w:ascii="GHEA Grapalat" w:hAnsi="GHEA Grapalat"/>
          <w:vertAlign w:val="superscript"/>
        </w:rPr>
        <w:t>наименование</w:t>
      </w:r>
      <w:proofErr w:type="gramEnd"/>
      <w:r>
        <w:rPr>
          <w:rFonts w:ascii="GHEA Grapalat" w:hAnsi="GHEA Grapalat"/>
          <w:vertAlign w:val="superscript"/>
        </w:rPr>
        <w:t xml:space="preserve"> участника</w:t>
      </w:r>
    </w:p>
    <w:p w:rsidR="006B3E56" w:rsidRDefault="006B3E56" w:rsidP="00B46D58">
      <w:pPr>
        <w:widowControl w:val="0"/>
        <w:spacing w:after="160"/>
        <w:jc w:val="both"/>
        <w:rPr>
          <w:rFonts w:ascii="GHEA Grapalat" w:hAnsi="GHEA Grapalat"/>
        </w:rPr>
      </w:pPr>
      <w:proofErr w:type="gramStart"/>
      <w:r>
        <w:rPr>
          <w:rFonts w:ascii="GHEA Grapalat" w:hAnsi="GHEA Grapalat"/>
        </w:rPr>
        <w:t>долю</w:t>
      </w:r>
      <w:proofErr w:type="gramEnd"/>
      <w:r>
        <w:rPr>
          <w:rFonts w:ascii="GHEA Grapalat" w:hAnsi="GHEA Grapalat"/>
        </w:rPr>
        <w:t xml:space="preserve"> (пай) в размере более пятидесяти процентов</w:t>
      </w:r>
      <w:r w:rsidR="00D4396D">
        <w:rPr>
          <w:rFonts w:ascii="GHEA Grapalat" w:hAnsi="GHEA Grapalat"/>
        </w:rPr>
        <w:t>.</w:t>
      </w:r>
    </w:p>
    <w:p w:rsidR="00D4396D" w:rsidRDefault="00D4396D" w:rsidP="00D4396D">
      <w:pPr>
        <w:widowControl w:val="0"/>
        <w:spacing w:after="160"/>
        <w:contextualSpacing/>
        <w:jc w:val="both"/>
        <w:rPr>
          <w:rFonts w:ascii="GHEA Grapalat" w:hAnsi="GHEA Grapalat"/>
        </w:rPr>
      </w:pPr>
      <w:proofErr w:type="gramStart"/>
      <w:r>
        <w:rPr>
          <w:rFonts w:ascii="GHEA Grapalat" w:hAnsi="GHEA Grapalat"/>
        </w:rPr>
        <w:t>Ниже  --------------------------------------------</w:t>
      </w:r>
      <w:r w:rsidR="001849D9">
        <w:rPr>
          <w:rFonts w:ascii="GHEA Grapalat" w:hAnsi="GHEA Grapalat"/>
        </w:rPr>
        <w:t>----------------------</w:t>
      </w:r>
      <w:proofErr w:type="gramEnd"/>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proofErr w:type="gramStart"/>
      <w:r>
        <w:rPr>
          <w:rFonts w:ascii="GHEA Grapalat" w:hAnsi="GHEA Grapalat"/>
          <w:vertAlign w:val="superscript"/>
        </w:rPr>
        <w:t>наименование</w:t>
      </w:r>
      <w:proofErr w:type="gramEnd"/>
      <w:r>
        <w:rPr>
          <w:rFonts w:ascii="GHEA Grapalat" w:hAnsi="GHEA Grapalat"/>
          <w:vertAlign w:val="superscript"/>
        </w:rPr>
        <w:t xml:space="preserve"> участника</w:t>
      </w:r>
    </w:p>
    <w:p w:rsidR="006B3E56" w:rsidRPr="001849D9" w:rsidRDefault="001849D9" w:rsidP="001849D9">
      <w:pPr>
        <w:widowControl w:val="0"/>
        <w:spacing w:after="160"/>
        <w:jc w:val="both"/>
        <w:rPr>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af6"/>
          <w:rFonts w:ascii="GHEA Grapalat" w:hAnsi="GHEA Grapalat"/>
          <w:sz w:val="32"/>
          <w:szCs w:val="32"/>
        </w:rPr>
        <w:footnoteReference w:customMarkFollows="1" w:id="11"/>
        <w:t>**</w:t>
      </w:r>
      <w:r w:rsidR="006B3E56" w:rsidRPr="001849D9">
        <w:rPr>
          <w:rFonts w:ascii="GHEA Grapalat" w:hAnsi="GHEA Grapalat"/>
        </w:rPr>
        <w:t xml:space="preserve"> </w:t>
      </w:r>
      <w:r>
        <w:rPr>
          <w:rFonts w:ascii="GHEA Grapalat" w:hAnsi="GHEA Grapalat"/>
        </w:rPr>
        <w:t>.</w:t>
      </w:r>
    </w:p>
    <w:p w:rsidR="006B3E56" w:rsidRDefault="006B3E56" w:rsidP="00B46D58">
      <w:pPr>
        <w:jc w:val="both"/>
        <w:rPr>
          <w:rFonts w:ascii="GHEA Grapalat" w:hAnsi="GHEA Grapalat"/>
        </w:rPr>
      </w:pP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proofErr w:type="gramStart"/>
      <w:r w:rsidRPr="000C1746">
        <w:rPr>
          <w:rFonts w:ascii="GHEA Grapalat" w:hAnsi="GHEA Grapalat"/>
          <w:sz w:val="16"/>
        </w:rPr>
        <w:t>наименование</w:t>
      </w:r>
      <w:proofErr w:type="gramEnd"/>
      <w:r w:rsidRPr="000C1746">
        <w:rPr>
          <w:rFonts w:ascii="GHEA Grapalat" w:hAnsi="GHEA Grapalat"/>
          <w:sz w:val="16"/>
        </w:rPr>
        <w:t xml:space="preserve">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proofErr w:type="gramStart"/>
      <w:r w:rsidRPr="000C1746">
        <w:rPr>
          <w:rFonts w:ascii="GHEA Grapalat" w:hAnsi="GHEA Grapalat"/>
          <w:sz w:val="16"/>
        </w:rPr>
        <w:t>имя</w:t>
      </w:r>
      <w:proofErr w:type="gramEnd"/>
      <w:r w:rsidRPr="000C1746">
        <w:rPr>
          <w:rFonts w:ascii="GHEA Grapalat" w:hAnsi="GHEA Grapalat"/>
          <w:sz w:val="16"/>
        </w:rPr>
        <w:t>,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220899" w:rsidRDefault="00220899" w:rsidP="00220899">
      <w:pPr>
        <w:jc w:val="right"/>
        <w:rPr>
          <w:rFonts w:ascii="GHEA Grapalat" w:hAnsi="GHEA Grapalat"/>
          <w:b/>
        </w:rPr>
      </w:pPr>
      <w:r w:rsidRPr="002E2C90">
        <w:rPr>
          <w:rFonts w:ascii="GHEA Grapalat" w:hAnsi="GHEA Grapalat"/>
          <w:b/>
        </w:rPr>
        <w:t>Приложение 1.</w:t>
      </w:r>
      <w:r w:rsidR="00357E0E">
        <w:rPr>
          <w:rFonts w:ascii="GHEA Grapalat" w:hAnsi="GHEA Grapalat"/>
          <w:b/>
        </w:rPr>
        <w:t>1</w:t>
      </w:r>
      <w:r w:rsidRPr="002E2C90">
        <w:rPr>
          <w:rFonts w:ascii="GHEA Grapalat" w:hAnsi="GHEA Grapalat"/>
          <w:b/>
        </w:rPr>
        <w:t>**</w:t>
      </w:r>
      <w:r>
        <w:rPr>
          <w:rFonts w:ascii="GHEA Grapalat" w:hAnsi="GHEA Grapalat"/>
          <w:b/>
        </w:rPr>
        <w:t xml:space="preserve"> </w:t>
      </w:r>
    </w:p>
    <w:p w:rsidR="00220899" w:rsidRPr="00FA6464" w:rsidRDefault="00220899" w:rsidP="00220899">
      <w:pPr>
        <w:jc w:val="right"/>
        <w:rPr>
          <w:rFonts w:ascii="GHEA Grapalat" w:hAnsi="GHEA Grapalat"/>
          <w:b/>
        </w:rPr>
      </w:pPr>
      <w:proofErr w:type="gramStart"/>
      <w:r w:rsidRPr="001439BD">
        <w:rPr>
          <w:rFonts w:ascii="GHEA Grapalat" w:hAnsi="GHEA Grapalat"/>
          <w:b/>
        </w:rPr>
        <w:t>к</w:t>
      </w:r>
      <w:proofErr w:type="gramEnd"/>
      <w:r w:rsidRPr="001439BD">
        <w:rPr>
          <w:rFonts w:ascii="GHEA Grapalat" w:hAnsi="GHEA Grapalat"/>
          <w:b/>
        </w:rPr>
        <w:t xml:space="preserve"> Приглашению на открытый конкурс</w:t>
      </w:r>
    </w:p>
    <w:p w:rsidR="00220899" w:rsidRPr="00DA1CCA" w:rsidRDefault="00220899" w:rsidP="00220899">
      <w:pPr>
        <w:pStyle w:val="3"/>
        <w:keepNext w:val="0"/>
        <w:widowControl w:val="0"/>
        <w:spacing w:after="160" w:line="240" w:lineRule="auto"/>
        <w:ind w:firstLine="567"/>
        <w:jc w:val="right"/>
        <w:rPr>
          <w:rFonts w:ascii="GHEA Grapalat" w:hAnsi="GHEA Grapalat" w:cs="Arial"/>
          <w:b/>
          <w:sz w:val="24"/>
          <w:szCs w:val="24"/>
          <w:lang w:val="en-US"/>
        </w:rPr>
      </w:pPr>
      <w:proofErr w:type="gramStart"/>
      <w:r w:rsidRPr="009044F1">
        <w:rPr>
          <w:rFonts w:ascii="GHEA Grapalat" w:hAnsi="GHEA Grapalat"/>
          <w:b/>
          <w:sz w:val="24"/>
          <w:szCs w:val="24"/>
        </w:rPr>
        <w:t>под</w:t>
      </w:r>
      <w:proofErr w:type="gramEnd"/>
      <w:r w:rsidRPr="009044F1">
        <w:rPr>
          <w:rFonts w:ascii="GHEA Grapalat" w:hAnsi="GHEA Grapalat"/>
          <w:b/>
          <w:sz w:val="24"/>
          <w:szCs w:val="24"/>
        </w:rPr>
        <w:t xml:space="preserve"> кодом </w:t>
      </w:r>
      <w:r w:rsidR="00DA1CCA">
        <w:rPr>
          <w:rFonts w:ascii="GHEA Grapalat" w:hAnsi="GHEA Grapalat"/>
          <w:b/>
          <w:sz w:val="24"/>
          <w:szCs w:val="24"/>
          <w:lang w:val="hy-AM"/>
        </w:rPr>
        <w:t>Գ</w:t>
      </w:r>
      <w:r w:rsidR="00DA1CCA">
        <w:rPr>
          <w:rFonts w:ascii="GHEA Grapalat" w:hAnsi="GHEA Grapalat"/>
          <w:b/>
          <w:sz w:val="24"/>
          <w:szCs w:val="24"/>
          <w:lang w:val="en-US"/>
        </w:rPr>
        <w:t>Հ</w:t>
      </w:r>
      <w:r w:rsidR="00BC3C9D" w:rsidRPr="00BC3C9D">
        <w:rPr>
          <w:rFonts w:ascii="GHEA Grapalat" w:hAnsi="GHEA Grapalat"/>
          <w:b/>
          <w:sz w:val="24"/>
          <w:szCs w:val="24"/>
          <w:lang w:val="hy-AM"/>
        </w:rPr>
        <w:t>-</w:t>
      </w:r>
      <w:r w:rsidR="00BC3C9D" w:rsidRPr="00BC3C9D">
        <w:rPr>
          <w:rFonts w:ascii="GHEA Grapalat" w:hAnsi="GHEA Grapalat"/>
          <w:b/>
          <w:i w:val="0"/>
          <w:sz w:val="24"/>
          <w:szCs w:val="24"/>
          <w:lang w:val="hy-AM"/>
        </w:rPr>
        <w:t>Հ</w:t>
      </w:r>
      <w:r w:rsidR="00BC3C9D" w:rsidRPr="00BC3C9D">
        <w:rPr>
          <w:rFonts w:ascii="GHEA Grapalat" w:hAnsi="GHEA Grapalat"/>
          <w:b/>
          <w:sz w:val="24"/>
          <w:szCs w:val="24"/>
          <w:lang w:val="hy-AM"/>
        </w:rPr>
        <w:t>ԲՄԱՇՁԲ</w:t>
      </w:r>
      <w:r w:rsidR="00BC3C9D" w:rsidRPr="00BC3C9D">
        <w:rPr>
          <w:rFonts w:ascii="GHEA Grapalat" w:hAnsi="GHEA Grapalat"/>
          <w:b/>
          <w:sz w:val="24"/>
          <w:szCs w:val="24"/>
          <w:lang w:val="af-ZA"/>
        </w:rPr>
        <w:t>-21</w:t>
      </w:r>
      <w:r w:rsidR="00BC3C9D" w:rsidRPr="00BC3C9D">
        <w:rPr>
          <w:rFonts w:ascii="GHEA Grapalat" w:hAnsi="GHEA Grapalat"/>
          <w:b/>
          <w:sz w:val="24"/>
          <w:szCs w:val="24"/>
          <w:lang w:val="hy-AM"/>
        </w:rPr>
        <w:t>/</w:t>
      </w:r>
      <w:r w:rsidR="00DA1CCA">
        <w:rPr>
          <w:rFonts w:ascii="GHEA Grapalat" w:hAnsi="GHEA Grapalat"/>
          <w:b/>
          <w:sz w:val="24"/>
          <w:szCs w:val="24"/>
          <w:lang w:val="en-US"/>
        </w:rPr>
        <w:t>21</w:t>
      </w: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FD1EE4" w:rsidRDefault="00220899" w:rsidP="00220899">
      <w:pPr>
        <w:rPr>
          <w:rFonts w:ascii="GHEA Grapalat" w:eastAsia="GHEA Grapalat" w:hAnsi="GHEA Grapalat" w:cs="GHEA Grapalat"/>
        </w:rPr>
      </w:pPr>
      <w:r w:rsidRPr="00FD1EE4">
        <w:rPr>
          <w:rFonts w:ascii="GHEA Grapalat" w:hAnsi="GHEA Grapalat"/>
        </w:rPr>
        <w:br w:type="page"/>
      </w:r>
    </w:p>
    <w:p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DA1CCA"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DA1CCA"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DA1CCA"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DA1CCA"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DA1CCA"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DA1CCA"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rPr>
          <w:rFonts w:ascii="GHEA Grapalat" w:eastAsia="GHEA Grapalat" w:hAnsi="GHEA Grapalat" w:cs="GHEA Grapalat"/>
          <w:b/>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DA1CCA"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proofErr w:type="gramStart"/>
            <w:r w:rsidR="00220899" w:rsidRPr="00C76DD8">
              <w:rPr>
                <w:rFonts w:ascii="GHEA Grapalat" w:eastAsia="GHEA Grapalat" w:hAnsi="GHEA Grapalat" w:cs="GHEA Grapalat"/>
              </w:rPr>
              <w:t>прямо</w:t>
            </w:r>
            <w:proofErr w:type="gramEnd"/>
            <w:r w:rsidR="00220899" w:rsidRPr="00C76DD8">
              <w:rPr>
                <w:rFonts w:ascii="GHEA Grapalat" w:eastAsia="GHEA Grapalat" w:hAnsi="GHEA Grapalat" w:cs="GHEA Grapalat"/>
              </w:rPr>
              <w:t xml:space="preserve">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DA1CCA"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DA1CCA"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DA1CCA"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DA1CCA"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w:t>
            </w:r>
            <w:proofErr w:type="gramStart"/>
            <w:r w:rsidR="00220899" w:rsidRPr="00BA30D4">
              <w:rPr>
                <w:rFonts w:ascii="GHEA Grapalat" w:eastAsia="GHEA Grapalat" w:hAnsi="GHEA Grapalat" w:cs="GHEA Grapalat"/>
              </w:rPr>
              <w:t>является</w:t>
            </w:r>
            <w:proofErr w:type="gramEnd"/>
            <w:r w:rsidR="00220899"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DA1CCA"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DA1CCA"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DA1CCA"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DA1CCA"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DA1CCA"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DA1CCA"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DA1CCA"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220899" w:rsidRPr="00B23852" w:rsidRDefault="00DA1CCA"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DA1CCA"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220899" w:rsidRPr="005600B4" w:rsidRDefault="00DA1CCA"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DA1CCA"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220899" w:rsidRPr="00FD1EE4" w:rsidTr="00220899">
        <w:tc>
          <w:tcPr>
            <w:tcW w:w="9016"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20899">
        <w:trPr>
          <w:trHeight w:val="10187"/>
        </w:trPr>
        <w:tc>
          <w:tcPr>
            <w:tcW w:w="9016"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220899" w:rsidRPr="00490465" w:rsidRDefault="00220899" w:rsidP="00220899">
      <w:pPr>
        <w:spacing w:line="360" w:lineRule="auto"/>
        <w:jc w:val="center"/>
        <w:rPr>
          <w:rFonts w:ascii="GHEA Grapalat" w:hAnsi="GHEA Grapalat"/>
          <w:b/>
          <w:sz w:val="28"/>
          <w:szCs w:val="28"/>
          <w:lang w:val="hy-AM"/>
        </w:rPr>
      </w:pP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220899">
      <w:pPr>
        <w:pStyle w:val="aff3"/>
        <w:numPr>
          <w:ilvl w:val="0"/>
          <w:numId w:val="30"/>
        </w:numPr>
        <w:spacing w:after="200" w:line="360" w:lineRule="auto"/>
        <w:ind w:left="0" w:firstLine="142"/>
        <w:contextualSpacing/>
        <w:jc w:val="both"/>
        <w:rPr>
          <w:rFonts w:ascii="GHEA Grapalat" w:hAnsi="GHEA Grapalat"/>
        </w:rPr>
      </w:pPr>
      <w:proofErr w:type="gramStart"/>
      <w:r w:rsidRPr="00092E73">
        <w:rPr>
          <w:rFonts w:ascii="GHEA Grapalat" w:hAnsi="GHEA Grapalat"/>
        </w:rPr>
        <w:t>в</w:t>
      </w:r>
      <w:proofErr w:type="gramEnd"/>
      <w:r w:rsidRPr="00092E73">
        <w:rPr>
          <w:rFonts w:ascii="GHEA Grapalat" w:hAnsi="GHEA Grapalat"/>
        </w:rPr>
        <w:t xml:space="preserve">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220899">
      <w:pPr>
        <w:pStyle w:val="aff3"/>
        <w:numPr>
          <w:ilvl w:val="0"/>
          <w:numId w:val="30"/>
        </w:numPr>
        <w:spacing w:after="200" w:line="360" w:lineRule="auto"/>
        <w:contextualSpacing/>
        <w:jc w:val="both"/>
        <w:rPr>
          <w:rFonts w:ascii="GHEA Grapalat" w:hAnsi="GHEA Grapalat"/>
        </w:rPr>
      </w:pPr>
      <w:proofErr w:type="gramStart"/>
      <w:r w:rsidRPr="00092E73">
        <w:rPr>
          <w:rFonts w:ascii="GHEA Grapalat" w:hAnsi="GHEA Grapalat"/>
        </w:rPr>
        <w:t>в</w:t>
      </w:r>
      <w:proofErr w:type="gramEnd"/>
      <w:r w:rsidRPr="00092E73">
        <w:rPr>
          <w:rFonts w:ascii="GHEA Grapalat" w:hAnsi="GHEA Grapalat"/>
        </w:rPr>
        <w:t xml:space="preserve">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220899">
      <w:pPr>
        <w:pStyle w:val="aff3"/>
        <w:numPr>
          <w:ilvl w:val="0"/>
          <w:numId w:val="30"/>
        </w:numPr>
        <w:spacing w:after="200" w:line="360" w:lineRule="auto"/>
        <w:ind w:left="0" w:firstLine="0"/>
        <w:contextualSpacing/>
        <w:jc w:val="both"/>
        <w:rPr>
          <w:rFonts w:ascii="GHEA Grapalat" w:hAnsi="GHEA Grapalat"/>
        </w:rPr>
      </w:pPr>
      <w:proofErr w:type="gramStart"/>
      <w:r w:rsidRPr="00092E73">
        <w:rPr>
          <w:rFonts w:ascii="GHEA Grapalat" w:hAnsi="GHEA Grapalat"/>
        </w:rPr>
        <w:t>в</w:t>
      </w:r>
      <w:proofErr w:type="gramEnd"/>
      <w:r w:rsidRPr="00092E73">
        <w:rPr>
          <w:rFonts w:ascii="GHEA Grapalat" w:hAnsi="GHEA Grapalat"/>
        </w:rPr>
        <w:t xml:space="preserve">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220899">
      <w:pPr>
        <w:pStyle w:val="aff3"/>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092E73">
        <w:rPr>
          <w:rFonts w:ascii="GHEA Grapalat" w:hAnsi="GHEA Grapalat"/>
        </w:rPr>
        <w:t>листингированы</w:t>
      </w:r>
      <w:proofErr w:type="spellEnd"/>
      <w:r w:rsidRPr="00092E73">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proofErr w:type="gramStart"/>
      <w:r w:rsidRPr="00092E73">
        <w:rPr>
          <w:rFonts w:ascii="GHEA Grapalat" w:hAnsi="GHEA Grapalat"/>
        </w:rPr>
        <w:t>в</w:t>
      </w:r>
      <w:proofErr w:type="gramEnd"/>
      <w:r w:rsidRPr="00092E73">
        <w:rPr>
          <w:rFonts w:ascii="GHEA Grapalat" w:hAnsi="GHEA Grapalat"/>
        </w:rPr>
        <w:t xml:space="preserve"> подразделе "Данные листинга акций" заполняется наименование фондовой биржи, указывая в скобках код биржи (</w:t>
      </w:r>
      <w:proofErr w:type="spellStart"/>
      <w:r w:rsidRPr="00092E73">
        <w:rPr>
          <w:rFonts w:ascii="GHEA Grapalat" w:hAnsi="GHEA Grapalat"/>
        </w:rPr>
        <w:t>Market</w:t>
      </w:r>
      <w:proofErr w:type="spellEnd"/>
      <w:r w:rsidRPr="00092E73">
        <w:rPr>
          <w:rFonts w:ascii="GHEA Grapalat" w:hAnsi="GHEA Grapalat"/>
        </w:rPr>
        <w:t xml:space="preserve"> </w:t>
      </w:r>
      <w:proofErr w:type="spellStart"/>
      <w:r w:rsidRPr="00092E73">
        <w:rPr>
          <w:rFonts w:ascii="GHEA Grapalat" w:hAnsi="GHEA Grapalat"/>
        </w:rPr>
        <w:t>Identifier</w:t>
      </w:r>
      <w:proofErr w:type="spellEnd"/>
      <w:r w:rsidRPr="00092E73">
        <w:rPr>
          <w:rFonts w:ascii="GHEA Grapalat" w:hAnsi="GHEA Grapalat"/>
        </w:rPr>
        <w:t xml:space="preserve"> </w:t>
      </w:r>
      <w:proofErr w:type="spellStart"/>
      <w:r w:rsidRPr="00092E73">
        <w:rPr>
          <w:rFonts w:ascii="GHEA Grapalat" w:hAnsi="GHEA Grapalat"/>
        </w:rPr>
        <w:t>Code</w:t>
      </w:r>
      <w:proofErr w:type="spellEnd"/>
      <w:r w:rsidRPr="00092E73">
        <w:rPr>
          <w:rFonts w:ascii="GHEA Grapalat" w:hAnsi="GHEA Grapalat"/>
        </w:rPr>
        <w:t xml:space="preserve">), где </w:t>
      </w:r>
      <w:proofErr w:type="spellStart"/>
      <w:r w:rsidRPr="00092E73">
        <w:rPr>
          <w:rFonts w:ascii="GHEA Grapalat" w:hAnsi="GHEA Grapalat"/>
        </w:rPr>
        <w:t>листингированы</w:t>
      </w:r>
      <w:proofErr w:type="spellEnd"/>
      <w:r w:rsidRPr="00092E73">
        <w:rPr>
          <w:rFonts w:ascii="GHEA Grapalat" w:hAnsi="GHEA Grapalat"/>
        </w:rPr>
        <w:t xml:space="preserve"> акции Организации или другого юридического лица, </w:t>
      </w:r>
      <w:r w:rsidRPr="00092E73">
        <w:rPr>
          <w:rFonts w:ascii="GHEA Grapalat" w:hAnsi="GHEA Grapalat"/>
        </w:rPr>
        <w:lastRenderedPageBreak/>
        <w:t>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proofErr w:type="gramStart"/>
      <w:r w:rsidRPr="00092E73">
        <w:rPr>
          <w:rFonts w:ascii="GHEA Grapalat" w:hAnsi="GHEA Grapalat"/>
        </w:rPr>
        <w:t>подраздел</w:t>
      </w:r>
      <w:proofErr w:type="gramEnd"/>
      <w:r w:rsidRPr="00092E73">
        <w:rPr>
          <w:rFonts w:ascii="GHEA Grapalat" w:hAnsi="GHEA Grapalat"/>
        </w:rPr>
        <w:t xml:space="preserve">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proofErr w:type="gramStart"/>
      <w:r w:rsidRPr="00092E73">
        <w:rPr>
          <w:rFonts w:ascii="GHEA Grapalat" w:hAnsi="GHEA Grapalat"/>
        </w:rPr>
        <w:t>подраздел</w:t>
      </w:r>
      <w:proofErr w:type="gramEnd"/>
      <w:r w:rsidRPr="00092E73">
        <w:rPr>
          <w:rFonts w:ascii="GHEA Grapalat" w:hAnsi="GHEA Grapalat"/>
        </w:rPr>
        <w:t xml:space="preserve">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92E73">
        <w:rPr>
          <w:rFonts w:ascii="GHEA Grapalat" w:hAnsi="GHEA Grapalat"/>
        </w:rPr>
        <w:t>организациий</w:t>
      </w:r>
      <w:proofErr w:type="spellEnd"/>
      <w:r w:rsidRPr="00092E73">
        <w:rPr>
          <w:rFonts w:ascii="GHEA Grapalat" w:hAnsi="GHEA Grapalat"/>
        </w:rPr>
        <w:t>.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aff3"/>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w:t>
      </w:r>
      <w:proofErr w:type="gramStart"/>
      <w:r w:rsidRPr="00092E73">
        <w:rPr>
          <w:rFonts w:ascii="GHEA Grapalat" w:hAnsi="GHEA Grapalat"/>
        </w:rPr>
        <w:t>подраздел</w:t>
      </w:r>
      <w:proofErr w:type="gramEnd"/>
      <w:r w:rsidRPr="00092E73">
        <w:rPr>
          <w:rFonts w:ascii="GHEA Grapalat" w:hAnsi="GHEA Grapalat"/>
        </w:rPr>
        <w:t xml:space="preserve">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92E73">
        <w:rPr>
          <w:rFonts w:ascii="GHEA Grapalat" w:hAnsi="GHEA Grapalat"/>
        </w:rPr>
        <w:t>муниципалитета.В</w:t>
      </w:r>
      <w:proofErr w:type="spellEnd"/>
      <w:r w:rsidRPr="00092E73">
        <w:rPr>
          <w:rFonts w:ascii="GHEA Grapalat" w:hAnsi="GHEA Grapalat"/>
        </w:rPr>
        <w:t xml:space="preserve"> этом подразделе </w:t>
      </w:r>
      <w:r w:rsidRPr="00092E73">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aff3"/>
        <w:numPr>
          <w:ilvl w:val="0"/>
          <w:numId w:val="33"/>
        </w:numPr>
        <w:spacing w:after="200" w:line="360" w:lineRule="auto"/>
        <w:ind w:left="0"/>
        <w:contextualSpacing/>
        <w:jc w:val="both"/>
        <w:rPr>
          <w:rFonts w:ascii="GHEA Grapalat" w:hAnsi="GHEA Grapalat"/>
        </w:rPr>
      </w:pPr>
      <w:proofErr w:type="gramStart"/>
      <w:r w:rsidRPr="00092E73">
        <w:rPr>
          <w:rFonts w:ascii="GHEA Grapalat" w:hAnsi="GHEA Grapalat"/>
        </w:rPr>
        <w:t>в</w:t>
      </w:r>
      <w:proofErr w:type="gramEnd"/>
      <w:r w:rsidRPr="00092E73">
        <w:rPr>
          <w:rFonts w:ascii="GHEA Grapalat" w:hAnsi="GHEA Grapalat"/>
        </w:rPr>
        <w:t xml:space="preserve">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220899">
      <w:pPr>
        <w:spacing w:line="360" w:lineRule="auto"/>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92E73">
        <w:rPr>
          <w:rFonts w:ascii="GHEA Grapalat" w:hAnsi="GHEA Grapalat"/>
        </w:rPr>
        <w:t>является  реальным</w:t>
      </w:r>
      <w:proofErr w:type="gramEnd"/>
      <w:r w:rsidRPr="00092E73">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92E73">
        <w:rPr>
          <w:rFonts w:ascii="GHEA Grapalat" w:hAnsi="GHEA Grapalat"/>
        </w:rPr>
        <w:t>реальнго</w:t>
      </w:r>
      <w:proofErr w:type="spellEnd"/>
      <w:r w:rsidRPr="00092E73">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w:t>
      </w:r>
      <w:r w:rsidRPr="00092E73">
        <w:rPr>
          <w:rFonts w:ascii="GHEA Grapalat" w:hAnsi="GHEA Grapalat"/>
        </w:rPr>
        <w:lastRenderedPageBreak/>
        <w:t xml:space="preserve">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proofErr w:type="spellStart"/>
      <w:r w:rsidRPr="00092E73">
        <w:rPr>
          <w:rFonts w:ascii="GHEA Grapalat" w:hAnsi="GHEA Grapalat"/>
        </w:rPr>
        <w:t>ым</w:t>
      </w:r>
      <w:proofErr w:type="spellEnd"/>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proofErr w:type="spellStart"/>
      <w:r w:rsidRPr="00092E73">
        <w:rPr>
          <w:rFonts w:ascii="GHEA Grapalat" w:hAnsi="GHEA Grapalat"/>
        </w:rPr>
        <w:t>отстраня</w:t>
      </w:r>
      <w:proofErr w:type="spellEnd"/>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w:t>
      </w:r>
      <w:r w:rsidRPr="00092E73">
        <w:rPr>
          <w:rFonts w:ascii="GHEA Grapalat" w:hAnsi="GHEA Grapalat"/>
        </w:rPr>
        <w:lastRenderedPageBreak/>
        <w:t>полученной данным юридическим лицом в течение года, предшествующего отчетному году;</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220899">
      <w:pPr>
        <w:spacing w:line="360" w:lineRule="auto"/>
        <w:jc w:val="both"/>
        <w:rPr>
          <w:rFonts w:ascii="GHEA Grapalat" w:hAnsi="GHEA Grapalat"/>
        </w:rPr>
      </w:pPr>
      <w:proofErr w:type="gramStart"/>
      <w:r w:rsidRPr="00092E73">
        <w:rPr>
          <w:rFonts w:ascii="GHEA Grapalat" w:hAnsi="GHEA Grapalat"/>
        </w:rPr>
        <w:t>если</w:t>
      </w:r>
      <w:proofErr w:type="gramEnd"/>
      <w:r w:rsidRPr="00092E73">
        <w:rPr>
          <w:rFonts w:ascii="GHEA Grapalat" w:hAnsi="GHEA Grapalat"/>
        </w:rPr>
        <w:t xml:space="preserve">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w:t>
      </w:r>
      <w:r w:rsidRPr="00092E73">
        <w:rPr>
          <w:rFonts w:ascii="GHEA Grapalat" w:hAnsi="GHEA Grapalat"/>
        </w:rPr>
        <w:lastRenderedPageBreak/>
        <w:t>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92E73">
        <w:rPr>
          <w:rFonts w:ascii="GHEA Grapalat" w:hAnsi="GHEA Grapalat"/>
        </w:rPr>
        <w:t>листингуются</w:t>
      </w:r>
      <w:proofErr w:type="spellEnd"/>
      <w:r w:rsidRPr="00092E73">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92E73">
        <w:rPr>
          <w:rFonts w:ascii="GHEA Grapalat" w:hAnsi="GHEA Grapalat"/>
        </w:rPr>
        <w:t>Market</w:t>
      </w:r>
      <w:proofErr w:type="spellEnd"/>
      <w:r w:rsidRPr="00092E73">
        <w:rPr>
          <w:rFonts w:ascii="GHEA Grapalat" w:hAnsi="GHEA Grapalat"/>
        </w:rPr>
        <w:t xml:space="preserve"> </w:t>
      </w:r>
      <w:proofErr w:type="spellStart"/>
      <w:r w:rsidRPr="00092E73">
        <w:rPr>
          <w:rFonts w:ascii="GHEA Grapalat" w:hAnsi="GHEA Grapalat"/>
        </w:rPr>
        <w:t>Identifier</w:t>
      </w:r>
      <w:proofErr w:type="spellEnd"/>
      <w:r w:rsidRPr="00092E73">
        <w:rPr>
          <w:rFonts w:ascii="GHEA Grapalat" w:hAnsi="GHEA Grapalat"/>
        </w:rPr>
        <w:t xml:space="preserve"> </w:t>
      </w:r>
      <w:proofErr w:type="spellStart"/>
      <w:r w:rsidRPr="00092E73">
        <w:rPr>
          <w:rFonts w:ascii="GHEA Grapalat" w:hAnsi="GHEA Grapalat"/>
        </w:rPr>
        <w:t>Code</w:t>
      </w:r>
      <w:proofErr w:type="spellEnd"/>
      <w:r w:rsidRPr="00092E73">
        <w:rPr>
          <w:rFonts w:ascii="GHEA Grapalat" w:hAnsi="GHEA Grapalat"/>
        </w:rPr>
        <w:t xml:space="preserve">), где </w:t>
      </w:r>
      <w:proofErr w:type="spellStart"/>
      <w:r w:rsidRPr="00092E73">
        <w:rPr>
          <w:rFonts w:ascii="GHEA Grapalat" w:hAnsi="GHEA Grapalat"/>
        </w:rPr>
        <w:t>листингуются</w:t>
      </w:r>
      <w:proofErr w:type="spellEnd"/>
      <w:r w:rsidRPr="00092E73">
        <w:rPr>
          <w:rFonts w:ascii="GHEA Grapalat" w:hAnsi="GHEA Grapalat"/>
        </w:rPr>
        <w:t xml:space="preserve"> акции юридического лица, а также ссылается на имеющиеся на бирже документы.</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220899">
      <w:pPr>
        <w:contextualSpacing/>
        <w:jc w:val="both"/>
        <w:rPr>
          <w:rFonts w:ascii="GHEA Grapalat" w:hAnsi="GHEA Grapalat"/>
          <w:sz w:val="28"/>
          <w:szCs w:val="28"/>
        </w:rPr>
      </w:pPr>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lastRenderedPageBreak/>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 в случае, если Приложение № 1 к настоящему</w:t>
      </w:r>
      <w:r w:rsidRPr="009E5671">
        <w:rPr>
          <w:rFonts w:ascii="GHEA Grapalat" w:hAnsi="GHEA Grapalat"/>
          <w:i/>
          <w:sz w:val="20"/>
          <w:szCs w:val="20"/>
        </w:rPr>
        <w:t xml:space="preserve">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F60961">
      <w:pPr>
        <w:pStyle w:val="31"/>
        <w:widowControl w:val="0"/>
        <w:spacing w:after="160" w:line="240" w:lineRule="auto"/>
        <w:jc w:val="right"/>
        <w:rPr>
          <w:rFonts w:ascii="GHEA Grapalat" w:hAnsi="GHEA Grapalat"/>
        </w:rPr>
      </w:pPr>
      <w:proofErr w:type="gramStart"/>
      <w:r w:rsidRPr="001439BD">
        <w:rPr>
          <w:rFonts w:ascii="GHEA Grapalat" w:hAnsi="GHEA Grapalat"/>
          <w:b/>
          <w:sz w:val="24"/>
          <w:szCs w:val="24"/>
        </w:rPr>
        <w:t>к</w:t>
      </w:r>
      <w:proofErr w:type="gramEnd"/>
      <w:r w:rsidRPr="001439BD">
        <w:rPr>
          <w:rFonts w:ascii="GHEA Grapalat" w:hAnsi="GHEA Grapalat"/>
          <w:b/>
          <w:sz w:val="24"/>
          <w:szCs w:val="24"/>
        </w:rPr>
        <w:t xml:space="preserve">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DA1CCA">
        <w:rPr>
          <w:rFonts w:ascii="GHEA Grapalat" w:hAnsi="GHEA Grapalat"/>
          <w:b/>
          <w:sz w:val="24"/>
          <w:szCs w:val="24"/>
          <w:lang w:val="hy-AM"/>
        </w:rPr>
        <w:t>Գ</w:t>
      </w:r>
      <w:r w:rsidR="00DA1CCA">
        <w:rPr>
          <w:rFonts w:ascii="GHEA Grapalat" w:hAnsi="GHEA Grapalat"/>
          <w:b/>
          <w:sz w:val="24"/>
          <w:szCs w:val="24"/>
          <w:lang w:val="en-US"/>
        </w:rPr>
        <w:t>Հ</w:t>
      </w:r>
      <w:r w:rsidR="00F60961" w:rsidRPr="00BC3C9D">
        <w:rPr>
          <w:rFonts w:ascii="GHEA Grapalat" w:hAnsi="GHEA Grapalat"/>
          <w:b/>
          <w:sz w:val="24"/>
          <w:szCs w:val="24"/>
          <w:lang w:val="hy-AM"/>
        </w:rPr>
        <w:t>-ՀԲՄԱՇՁԲ</w:t>
      </w:r>
      <w:r w:rsidR="00F60961" w:rsidRPr="00BC3C9D">
        <w:rPr>
          <w:rFonts w:ascii="GHEA Grapalat" w:hAnsi="GHEA Grapalat"/>
          <w:b/>
          <w:sz w:val="24"/>
          <w:szCs w:val="24"/>
          <w:lang w:val="af-ZA"/>
        </w:rPr>
        <w:t>-21</w:t>
      </w:r>
      <w:r w:rsidR="00F60961" w:rsidRPr="00BC3C9D">
        <w:rPr>
          <w:rFonts w:ascii="GHEA Grapalat" w:hAnsi="GHEA Grapalat"/>
          <w:b/>
          <w:sz w:val="24"/>
          <w:szCs w:val="24"/>
          <w:lang w:val="hy-AM"/>
        </w:rPr>
        <w:t>/</w:t>
      </w:r>
      <w:r w:rsidR="00DA1CCA">
        <w:rPr>
          <w:rFonts w:ascii="GHEA Grapalat" w:hAnsi="GHEA Grapalat"/>
          <w:b/>
          <w:sz w:val="24"/>
          <w:szCs w:val="24"/>
          <w:lang w:val="af-ZA"/>
        </w:rPr>
        <w:t>21</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DA1CCA">
        <w:rPr>
          <w:rFonts w:ascii="GHEA Grapalat" w:hAnsi="GHEA Grapalat"/>
          <w:b/>
          <w:lang w:val="hy-AM"/>
        </w:rPr>
        <w:t>Գ</w:t>
      </w:r>
      <w:r w:rsidR="00DA1CCA">
        <w:rPr>
          <w:rFonts w:ascii="GHEA Grapalat" w:hAnsi="GHEA Grapalat"/>
          <w:b/>
          <w:lang w:val="en-US"/>
        </w:rPr>
        <w:t>Հ</w:t>
      </w:r>
      <w:r w:rsidR="00F60961" w:rsidRPr="00BC3C9D">
        <w:rPr>
          <w:rFonts w:ascii="GHEA Grapalat" w:hAnsi="GHEA Grapalat"/>
          <w:b/>
          <w:lang w:val="hy-AM"/>
        </w:rPr>
        <w:t>-ՀԲՄԱՇՁԲ</w:t>
      </w:r>
      <w:r w:rsidR="00F60961" w:rsidRPr="00BC3C9D">
        <w:rPr>
          <w:rFonts w:ascii="GHEA Grapalat" w:hAnsi="GHEA Grapalat"/>
          <w:b/>
          <w:lang w:val="af-ZA"/>
        </w:rPr>
        <w:t>-21</w:t>
      </w:r>
      <w:r w:rsidR="00F60961" w:rsidRPr="00BC3C9D">
        <w:rPr>
          <w:rFonts w:ascii="GHEA Grapalat" w:hAnsi="GHEA Grapalat"/>
          <w:b/>
          <w:lang w:val="hy-AM"/>
        </w:rPr>
        <w:t>/</w:t>
      </w:r>
      <w:r w:rsidR="00DA1CCA" w:rsidRPr="00DA1CCA">
        <w:rPr>
          <w:rFonts w:ascii="GHEA Grapalat" w:hAnsi="GHEA Grapalat"/>
          <w:b/>
        </w:rPr>
        <w:t>21</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proofErr w:type="gramStart"/>
      <w:r w:rsidRPr="009044F1">
        <w:rPr>
          <w:rFonts w:ascii="GHEA Grapalat" w:hAnsi="GHEA Grapalat"/>
        </w:rPr>
        <w:t>в</w:t>
      </w:r>
      <w:proofErr w:type="gramEnd"/>
      <w:r w:rsidRPr="009044F1">
        <w:rPr>
          <w:rFonts w:ascii="GHEA Grapalat" w:hAnsi="GHEA Grapalat"/>
        </w:rPr>
        <w:t xml:space="preserve">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proofErr w:type="gramStart"/>
      <w:r w:rsidRPr="009044F1">
        <w:rPr>
          <w:rFonts w:ascii="GHEA Grapalat" w:hAnsi="GHEA Grapalat"/>
          <w:vertAlign w:val="superscript"/>
        </w:rPr>
        <w:t>наименование</w:t>
      </w:r>
      <w:proofErr w:type="gramEnd"/>
      <w:r w:rsidRPr="009044F1">
        <w:rPr>
          <w:rFonts w:ascii="GHEA Grapalat" w:hAnsi="GHEA Grapalat"/>
          <w:vertAlign w:val="superscript"/>
        </w:rPr>
        <w:t xml:space="preserve"> участника</w:t>
      </w:r>
    </w:p>
    <w:p w:rsidR="00B2572B" w:rsidRPr="009044F1" w:rsidRDefault="00B2572B" w:rsidP="00B46D58">
      <w:pPr>
        <w:widowControl w:val="0"/>
        <w:spacing w:after="160"/>
        <w:jc w:val="both"/>
        <w:rPr>
          <w:rFonts w:ascii="GHEA Grapalat" w:hAnsi="GHEA Grapalat"/>
        </w:rPr>
      </w:pPr>
      <w:proofErr w:type="gramStart"/>
      <w:r w:rsidRPr="009044F1">
        <w:rPr>
          <w:rFonts w:ascii="GHEA Grapalat" w:hAnsi="GHEA Grapalat"/>
        </w:rPr>
        <w:t>предлагает</w:t>
      </w:r>
      <w:proofErr w:type="gramEnd"/>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proofErr w:type="gramStart"/>
      <w:r w:rsidRPr="009044F1">
        <w:rPr>
          <w:rFonts w:ascii="GHEA Grapalat" w:hAnsi="GHEA Grapalat"/>
        </w:rPr>
        <w:t>д</w:t>
      </w:r>
      <w:r w:rsidR="00B2572B" w:rsidRPr="009044F1">
        <w:rPr>
          <w:rFonts w:ascii="GHEA Grapalat" w:hAnsi="GHEA Grapalat"/>
        </w:rPr>
        <w:t>рамов</w:t>
      </w:r>
      <w:proofErr w:type="spellEnd"/>
      <w:proofErr w:type="gramEnd"/>
      <w:r w:rsidR="00B2572B" w:rsidRPr="009044F1">
        <w:rPr>
          <w:rFonts w:ascii="GHEA Grapalat" w:hAnsi="GHEA Grapalat"/>
        </w:rPr>
        <w:t xml:space="preserve">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w:t>
            </w:r>
            <w:proofErr w:type="gramStart"/>
            <w:r w:rsidRPr="00CE62D4">
              <w:rPr>
                <w:rFonts w:ascii="GHEA Grapalat" w:hAnsi="GHEA Grapalat"/>
                <w:sz w:val="16"/>
                <w:szCs w:val="16"/>
              </w:rPr>
              <w:t>совокупность</w:t>
            </w:r>
            <w:proofErr w:type="gramEnd"/>
            <w:r w:rsidRPr="00CE62D4">
              <w:rPr>
                <w:rFonts w:ascii="GHEA Grapalat" w:hAnsi="GHEA Grapalat"/>
                <w:sz w:val="16"/>
                <w:szCs w:val="16"/>
              </w:rPr>
              <w:t xml:space="preserve">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2"/>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w:t>
      </w:r>
      <w:proofErr w:type="gramEnd"/>
      <w:r w:rsidRPr="00567D3B">
        <w:rPr>
          <w:rFonts w:ascii="GHEA Grapalat" w:hAnsi="GHEA Grapalat"/>
          <w:sz w:val="16"/>
        </w:rPr>
        <w:t xml:space="preserve">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742F7B" w:rsidRPr="00B138F3" w:rsidRDefault="00B2572B" w:rsidP="00BC3C9D">
      <w:pPr>
        <w:pStyle w:val="31"/>
        <w:widowControl w:val="0"/>
        <w:spacing w:after="160" w:line="240" w:lineRule="auto"/>
        <w:jc w:val="right"/>
        <w:rPr>
          <w:rFonts w:ascii="GHEA Grapalat" w:hAnsi="GHEA Grapalat"/>
          <w:sz w:val="24"/>
          <w:szCs w:val="24"/>
        </w:rPr>
      </w:pPr>
      <w:proofErr w:type="gramStart"/>
      <w:r w:rsidRPr="00B138F3">
        <w:rPr>
          <w:rFonts w:ascii="GHEA Grapalat" w:hAnsi="GHEA Grapalat"/>
          <w:b/>
          <w:sz w:val="24"/>
          <w:szCs w:val="24"/>
        </w:rPr>
        <w:t>к</w:t>
      </w:r>
      <w:proofErr w:type="gramEnd"/>
      <w:r w:rsidRPr="00B138F3">
        <w:rPr>
          <w:rFonts w:ascii="GHEA Grapalat" w:hAnsi="GHEA Grapalat"/>
          <w:b/>
          <w:sz w:val="24"/>
          <w:szCs w:val="24"/>
        </w:rPr>
        <w:t xml:space="preserve">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DA1CCA">
        <w:rPr>
          <w:rFonts w:ascii="GHEA Grapalat" w:hAnsi="GHEA Grapalat"/>
          <w:b/>
          <w:i/>
          <w:sz w:val="24"/>
          <w:szCs w:val="24"/>
          <w:lang w:val="hy-AM"/>
        </w:rPr>
        <w:t>Գ</w:t>
      </w:r>
      <w:r w:rsidR="00DA1CCA">
        <w:rPr>
          <w:rFonts w:ascii="GHEA Grapalat" w:hAnsi="GHEA Grapalat"/>
          <w:b/>
          <w:i/>
          <w:sz w:val="24"/>
          <w:szCs w:val="24"/>
          <w:lang w:val="en-US"/>
        </w:rPr>
        <w:t>Հ</w:t>
      </w:r>
      <w:r w:rsidR="00BC3C9D" w:rsidRPr="00BC3C9D">
        <w:rPr>
          <w:rFonts w:ascii="GHEA Grapalat" w:hAnsi="GHEA Grapalat"/>
          <w:b/>
          <w:i/>
          <w:sz w:val="24"/>
          <w:szCs w:val="24"/>
          <w:lang w:val="hy-AM"/>
        </w:rPr>
        <w:t>-</w:t>
      </w:r>
      <w:r w:rsidR="00BC3C9D" w:rsidRPr="00BC3C9D">
        <w:rPr>
          <w:rFonts w:ascii="GHEA Grapalat" w:hAnsi="GHEA Grapalat"/>
          <w:b/>
          <w:sz w:val="24"/>
          <w:szCs w:val="24"/>
          <w:lang w:val="hy-AM"/>
        </w:rPr>
        <w:t>Հ</w:t>
      </w:r>
      <w:r w:rsidR="00BC3C9D" w:rsidRPr="00BC3C9D">
        <w:rPr>
          <w:rFonts w:ascii="GHEA Grapalat" w:hAnsi="GHEA Grapalat"/>
          <w:b/>
          <w:i/>
          <w:sz w:val="24"/>
          <w:szCs w:val="24"/>
          <w:lang w:val="hy-AM"/>
        </w:rPr>
        <w:t>ԲՄԱՇՁԲ</w:t>
      </w:r>
      <w:r w:rsidR="00BC3C9D" w:rsidRPr="00BC3C9D">
        <w:rPr>
          <w:rFonts w:ascii="GHEA Grapalat" w:hAnsi="GHEA Grapalat"/>
          <w:b/>
          <w:i/>
          <w:sz w:val="24"/>
          <w:szCs w:val="24"/>
          <w:lang w:val="af-ZA"/>
        </w:rPr>
        <w:t>-21</w:t>
      </w:r>
      <w:r w:rsidR="00BC3C9D" w:rsidRPr="00BC3C9D">
        <w:rPr>
          <w:rFonts w:ascii="GHEA Grapalat" w:hAnsi="GHEA Grapalat"/>
          <w:b/>
          <w:i/>
          <w:sz w:val="24"/>
          <w:szCs w:val="24"/>
          <w:lang w:val="hy-AM"/>
        </w:rPr>
        <w:t>/</w:t>
      </w:r>
      <w:r w:rsidR="00DA1CCA" w:rsidRPr="00740CDF">
        <w:rPr>
          <w:rFonts w:ascii="GHEA Grapalat" w:hAnsi="GHEA Grapalat"/>
          <w:b/>
          <w:i/>
          <w:sz w:val="24"/>
          <w:szCs w:val="24"/>
        </w:rPr>
        <w:t>21</w:t>
      </w:r>
      <w:r w:rsidR="00BC3C9D" w:rsidRPr="00BC3C9D">
        <w:rPr>
          <w:rFonts w:ascii="GHEA Grapalat" w:hAnsi="GHEA Grapalat"/>
          <w:b/>
          <w:sz w:val="24"/>
          <w:szCs w:val="24"/>
          <w:lang w:val="es-ES"/>
        </w:rPr>
        <w:t xml:space="preserve"> </w:t>
      </w:r>
      <w:r w:rsidR="00742F7B" w:rsidRPr="00B138F3">
        <w:rPr>
          <w:rFonts w:ascii="GHEA Grapalat" w:hAnsi="GHEA Grapalat"/>
          <w:sz w:val="24"/>
          <w:szCs w:val="24"/>
        </w:rPr>
        <w:t xml:space="preserve"> </w:t>
      </w:r>
    </w:p>
    <w:p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w:t>
      </w:r>
      <w:proofErr w:type="gramStart"/>
      <w:r w:rsidRPr="00B138F3">
        <w:rPr>
          <w:rFonts w:ascii="GHEA Grapalat" w:eastAsiaTheme="minorHAnsi" w:hAnsi="GHEA Grapalat" w:cstheme="minorBidi"/>
        </w:rPr>
        <w:t xml:space="preserve">кодом  </w:t>
      </w:r>
      <w:r w:rsidRPr="00B138F3">
        <w:rPr>
          <w:rFonts w:ascii="GHEA Grapalat" w:eastAsiaTheme="minorHAnsi" w:hAnsi="GHEA Grapalat" w:cstheme="minorBidi"/>
          <w:sz w:val="18"/>
          <w:szCs w:val="18"/>
        </w:rPr>
        <w:t>_</w:t>
      </w:r>
      <w:proofErr w:type="gramEnd"/>
      <w:r w:rsidRPr="00B138F3">
        <w:rPr>
          <w:rFonts w:ascii="GHEA Grapalat" w:eastAsiaTheme="minorHAnsi" w:hAnsi="GHEA Grapalat" w:cstheme="minorBidi"/>
          <w:sz w:val="18"/>
          <w:szCs w:val="18"/>
        </w:rPr>
        <w:t>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w:t>
      </w:r>
      <w:proofErr w:type="gramStart"/>
      <w:r w:rsidRPr="00B138F3">
        <w:rPr>
          <w:rFonts w:ascii="GHEA Grapalat" w:eastAsiaTheme="minorHAnsi" w:hAnsi="GHEA Grapalat" w:cstheme="minorBidi"/>
          <w:sz w:val="16"/>
          <w:szCs w:val="16"/>
        </w:rPr>
        <w:t>код</w:t>
      </w:r>
      <w:proofErr w:type="gramEnd"/>
      <w:r w:rsidRPr="00B138F3">
        <w:rPr>
          <w:rFonts w:ascii="GHEA Grapalat" w:eastAsiaTheme="minorHAnsi" w:hAnsi="GHEA Grapalat" w:cstheme="minorBidi"/>
          <w:sz w:val="16"/>
          <w:szCs w:val="16"/>
        </w:rPr>
        <w:t xml:space="preserve">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proofErr w:type="gramStart"/>
      <w:r w:rsidRPr="00B138F3">
        <w:rPr>
          <w:rFonts w:ascii="GHEA Grapalat" w:eastAsiaTheme="minorHAnsi" w:hAnsi="GHEA Grapalat" w:cstheme="minorBidi"/>
          <w:sz w:val="18"/>
          <w:szCs w:val="18"/>
        </w:rPr>
        <w:t>наименование</w:t>
      </w:r>
      <w:proofErr w:type="gramEnd"/>
      <w:r w:rsidRPr="00B138F3">
        <w:rPr>
          <w:rFonts w:ascii="GHEA Grapalat" w:eastAsiaTheme="minorHAnsi" w:hAnsi="GHEA Grapalat" w:cstheme="minorBidi"/>
          <w:sz w:val="18"/>
          <w:szCs w:val="18"/>
        </w:rPr>
        <w:t xml:space="preserve"> заказчика</w:t>
      </w:r>
      <w:r w:rsidRPr="00B138F3">
        <w:rPr>
          <w:rStyle w:val="af5"/>
          <w:rFonts w:ascii="GHEA Grapalat" w:hAnsi="GHEA Grapalat"/>
          <w:sz w:val="16"/>
          <w:szCs w:val="16"/>
        </w:rPr>
        <w:t xml:space="preserve">                                                                                                       </w:t>
      </w:r>
      <w:r w:rsidR="00D95F89" w:rsidRPr="005F2C25">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proofErr w:type="gramStart"/>
      <w:r w:rsidRPr="00B138F3">
        <w:rPr>
          <w:rFonts w:ascii="GHEA Grapalat" w:eastAsiaTheme="minorHAnsi" w:hAnsi="GHEA Grapalat" w:cstheme="minorBidi"/>
          <w:sz w:val="18"/>
          <w:szCs w:val="18"/>
        </w:rPr>
        <w:t>наименование</w:t>
      </w:r>
      <w:proofErr w:type="gramEnd"/>
      <w:r w:rsidRPr="00B138F3">
        <w:rPr>
          <w:rFonts w:ascii="GHEA Grapalat" w:eastAsiaTheme="minorHAnsi" w:hAnsi="GHEA Grapalat" w:cstheme="minorBidi"/>
          <w:sz w:val="18"/>
          <w:szCs w:val="18"/>
        </w:rPr>
        <w:t xml:space="preserve"> банка выдающего гарантию</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w:t>
      </w:r>
      <w:proofErr w:type="gramStart"/>
      <w:r w:rsidRPr="00B138F3">
        <w:rPr>
          <w:rFonts w:ascii="GHEA Grapalat" w:eastAsiaTheme="minorHAnsi" w:hAnsi="GHEA Grapalat" w:cstheme="minorBidi"/>
        </w:rPr>
        <w:t>далее</w:t>
      </w:r>
      <w:proofErr w:type="gramEnd"/>
      <w:r w:rsidRPr="00B138F3">
        <w:rPr>
          <w:rFonts w:ascii="GHEA Grapalat" w:eastAsiaTheme="minorHAnsi" w:hAnsi="GHEA Grapalat" w:cstheme="minorBidi"/>
        </w:rPr>
        <w:t xml:space="preserve">-лицо,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sz w:val="18"/>
          <w:szCs w:val="18"/>
        </w:rPr>
        <w:t>сумма</w:t>
      </w:r>
      <w:proofErr w:type="gramEnd"/>
      <w:r w:rsidRPr="00B138F3">
        <w:rPr>
          <w:rFonts w:ascii="GHEA Grapalat" w:eastAsiaTheme="minorHAnsi" w:hAnsi="GHEA Grapalat" w:cstheme="minorBidi"/>
          <w:sz w:val="18"/>
          <w:szCs w:val="18"/>
        </w:rPr>
        <w:t xml:space="preserve"> в цифрах и прописью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гарантии)  в</w:t>
      </w:r>
      <w:proofErr w:type="gramEnd"/>
      <w:r w:rsidRPr="00B138F3">
        <w:rPr>
          <w:rFonts w:ascii="GHEA Grapalat" w:eastAsiaTheme="minorHAnsi" w:hAnsi="GHEA Grapalat" w:cstheme="minorBidi"/>
        </w:rPr>
        <w:t xml:space="preserve"> течение десяти рабочих дней после получения требования.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Выплата производится посредством перечисления на расчетный    </w:t>
      </w:r>
      <w:r w:rsidRPr="00950BCE">
        <w:rPr>
          <w:rFonts w:ascii="GHEA Grapalat" w:eastAsiaTheme="minorHAnsi" w:hAnsi="GHEA Grapalat" w:cstheme="minorBidi"/>
        </w:rPr>
        <w:t>счет</w:t>
      </w:r>
      <w:r w:rsidR="00950BCE" w:rsidRPr="00950BCE">
        <w:rPr>
          <w:rFonts w:ascii="GHEA Grapalat" w:eastAsiaTheme="minorHAnsi" w:hAnsi="GHEA Grapalat" w:cstheme="minorBidi"/>
        </w:rPr>
        <w:t xml:space="preserve"> </w:t>
      </w:r>
      <w:proofErr w:type="gramStart"/>
      <w:r w:rsidR="00950BCE" w:rsidRPr="00950BCE">
        <w:rPr>
          <w:rFonts w:ascii="GHEA Grapalat" w:hAnsi="GHEA Grapalat"/>
          <w:b/>
          <w:color w:val="000000"/>
          <w:sz w:val="18"/>
          <w:szCs w:val="18"/>
          <w:lang w:val="hy-AM" w:eastAsia="en-US" w:bidi="ar-SA"/>
        </w:rPr>
        <w:t>900008000466</w:t>
      </w:r>
      <w:r w:rsidR="00950BCE" w:rsidRPr="00950BCE">
        <w:rPr>
          <w:rFonts w:ascii="GHEA Grapalat" w:hAnsi="GHEA Grapalat"/>
          <w:b/>
          <w:color w:val="002060"/>
          <w:sz w:val="20"/>
          <w:szCs w:val="20"/>
          <w:lang w:val="hy-AM" w:eastAsia="en-US" w:bidi="ar-SA"/>
        </w:rPr>
        <w:t xml:space="preserve"> </w:t>
      </w:r>
      <w:r w:rsidRPr="00950BCE">
        <w:rPr>
          <w:rFonts w:ascii="GHEA Grapalat" w:eastAsiaTheme="minorHAnsi" w:hAnsi="GHEA Grapalat" w:cstheme="minorBidi"/>
        </w:rPr>
        <w:t xml:space="preserve"> бенефициара</w:t>
      </w:r>
      <w:proofErr w:type="gramEnd"/>
      <w:r w:rsidRPr="00B138F3">
        <w:rPr>
          <w:rFonts w:ascii="GHEA Grapalat" w:eastAsiaTheme="minorHAnsi" w:hAnsi="GHEA Grapalat" w:cstheme="minorBidi"/>
        </w:rPr>
        <w:t>.</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proofErr w:type="gramStart"/>
      <w:r w:rsidRPr="00B138F3">
        <w:rPr>
          <w:rFonts w:ascii="GHEA Grapalat" w:eastAsiaTheme="minorHAnsi" w:hAnsi="GHEA Grapalat" w:cstheme="minorBidi"/>
          <w:sz w:val="18"/>
          <w:szCs w:val="18"/>
        </w:rPr>
        <w:t>код</w:t>
      </w:r>
      <w:proofErr w:type="gramEnd"/>
      <w:r w:rsidRPr="00B138F3">
        <w:rPr>
          <w:rFonts w:ascii="GHEA Grapalat" w:eastAsiaTheme="minorHAnsi" w:hAnsi="GHEA Grapalat" w:cstheme="minorBidi"/>
          <w:sz w:val="18"/>
          <w:szCs w:val="18"/>
        </w:rPr>
        <w:t xml:space="preserve"> процедуры</w:t>
      </w:r>
    </w:p>
    <w:p w:rsidR="007A4FB9" w:rsidRDefault="007A4FB9" w:rsidP="007A4FB9">
      <w:pPr>
        <w:pStyle w:val="af4"/>
        <w:shd w:val="clear" w:color="auto" w:fill="FFFFFF"/>
        <w:spacing w:before="0" w:beforeAutospacing="0" w:after="0" w:afterAutospacing="0"/>
        <w:ind w:firstLine="375"/>
        <w:jc w:val="both"/>
        <w:rPr>
          <w:rFonts w:ascii="GHEA Grapalat" w:eastAsiaTheme="minorHAnsi" w:hAnsi="GHEA Grapalat" w:cstheme="minorBidi"/>
        </w:rPr>
      </w:pPr>
      <w:r w:rsidRPr="008F0977">
        <w:rPr>
          <w:rFonts w:ascii="GHEA Grapalat" w:eastAsiaTheme="minorHAnsi" w:hAnsi="GHEA Grapalat" w:cstheme="minorBidi"/>
        </w:rPr>
        <w:t xml:space="preserve">Информацию о факте предоставления настоящей гарантии </w:t>
      </w:r>
      <w:r w:rsidR="004B6770" w:rsidRPr="008F0977">
        <w:rPr>
          <w:rFonts w:ascii="GHEA Grapalat" w:eastAsiaTheme="minorHAnsi" w:hAnsi="GHEA Grapalat" w:cstheme="minorBidi"/>
        </w:rPr>
        <w:t>-</w:t>
      </w:r>
      <w:r w:rsidR="004B6770" w:rsidRPr="008F0977">
        <w:t xml:space="preserve"> </w:t>
      </w:r>
      <w:r w:rsidR="004B6770" w:rsidRPr="008F0977">
        <w:rPr>
          <w:rFonts w:ascii="GHEA Grapalat" w:eastAsiaTheme="minorHAnsi" w:hAnsi="GHEA Grapalat" w:cstheme="minorBidi"/>
        </w:rPr>
        <w:t xml:space="preserve">номер гарантии, наименование предоставляющего банка и код, указанный в пункте 1 настоящей гарантии, </w:t>
      </w:r>
      <w:r w:rsidRPr="008F0977">
        <w:rPr>
          <w:rFonts w:ascii="GHEA Grapalat" w:eastAsiaTheme="minorHAnsi" w:hAnsi="GHEA Grapalat" w:cstheme="minorBidi"/>
        </w:rPr>
        <w:t>без</w:t>
      </w:r>
      <w:r w:rsidRPr="00402C45">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7A4FB9" w:rsidRDefault="007A4FB9" w:rsidP="007A4FB9">
      <w:pPr>
        <w:pStyle w:val="af4"/>
        <w:shd w:val="clear" w:color="auto" w:fill="FFFFFF"/>
        <w:spacing w:before="0" w:beforeAutospacing="0" w:after="0" w:afterAutospacing="0"/>
        <w:ind w:firstLine="375"/>
        <w:jc w:val="both"/>
        <w:rPr>
          <w:rStyle w:val="af5"/>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9B09D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9B09D3" w:rsidRPr="00B138F3">
        <w:rPr>
          <w:rFonts w:ascii="GHEA Grapalat" w:eastAsiaTheme="minorHAnsi" w:hAnsi="GHEA Grapalat" w:cstheme="minorBidi"/>
        </w:rPr>
        <w:t>прилага</w:t>
      </w:r>
      <w:r w:rsidR="009B09D3" w:rsidRPr="00C65612">
        <w:rPr>
          <w:rFonts w:ascii="GHEA Grapalat" w:eastAsiaTheme="minorHAnsi" w:hAnsi="GHEA Grapalat" w:cstheme="minorBidi"/>
        </w:rPr>
        <w:t>е</w:t>
      </w:r>
      <w:r w:rsidR="009B09D3" w:rsidRPr="00B138F3">
        <w:rPr>
          <w:rFonts w:ascii="GHEA Grapalat" w:eastAsiaTheme="minorHAnsi" w:hAnsi="GHEA Grapalat" w:cstheme="minorBidi"/>
        </w:rPr>
        <w:t>тся копия протокола заседания оценочной комиссии об отклонении заявки</w:t>
      </w:r>
      <w:r w:rsidR="009B09D3" w:rsidRPr="00C65612">
        <w:rPr>
          <w:rFonts w:ascii="GHEA Grapalat" w:eastAsiaTheme="minorHAnsi" w:hAnsi="GHEA Grapalat" w:cstheme="minorBidi"/>
        </w:rPr>
        <w:t>.</w:t>
      </w:r>
    </w:p>
    <w:p w:rsidR="00C65612" w:rsidRPr="002E4BC5" w:rsidRDefault="00C65612"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proofErr w:type="gramStart"/>
      <w:r w:rsidRPr="00B138F3">
        <w:rPr>
          <w:rFonts w:ascii="GHEA Grapalat" w:hAnsi="GHEA Grapalat" w:cs="Sylfaen"/>
          <w:vertAlign w:val="superscript"/>
        </w:rPr>
        <w:t>число</w:t>
      </w:r>
      <w:proofErr w:type="gramEnd"/>
      <w:r w:rsidRPr="00B138F3">
        <w:rPr>
          <w:rFonts w:ascii="GHEA Grapalat" w:hAnsi="GHEA Grapalat" w:cs="Sylfaen"/>
          <w:vertAlign w:val="superscript"/>
        </w:rPr>
        <w:t>, месяц, год</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a3"/>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7B3F5F" w:rsidP="00D061DC">
      <w:pPr>
        <w:jc w:val="right"/>
        <w:rPr>
          <w:rFonts w:ascii="GHEA Grapalat" w:hAnsi="GHEA Grapalat"/>
          <w:b/>
        </w:rPr>
      </w:pPr>
      <w:r w:rsidRPr="00B138F3">
        <w:rPr>
          <w:rFonts w:ascii="GHEA Grapalat" w:hAnsi="GHEA Grapalat"/>
          <w:b/>
        </w:rPr>
        <w:t>Приложение № 4</w:t>
      </w:r>
    </w:p>
    <w:p w:rsidR="002A4554" w:rsidRPr="00EC1F84" w:rsidRDefault="007B3F5F" w:rsidP="00BC3C9D">
      <w:pPr>
        <w:widowControl w:val="0"/>
        <w:spacing w:after="160"/>
        <w:ind w:firstLine="567"/>
        <w:jc w:val="right"/>
        <w:rPr>
          <w:rFonts w:ascii="GHEA Grapalat" w:hAnsi="GHEA Grapalat"/>
        </w:rPr>
      </w:pPr>
      <w:proofErr w:type="gramStart"/>
      <w:r w:rsidRPr="00B138F3">
        <w:rPr>
          <w:rFonts w:ascii="GHEA Grapalat" w:hAnsi="GHEA Grapalat"/>
          <w:b/>
        </w:rPr>
        <w:t>к</w:t>
      </w:r>
      <w:proofErr w:type="gramEnd"/>
      <w:r w:rsidRPr="00B138F3">
        <w:rPr>
          <w:rFonts w:ascii="GHEA Grapalat" w:hAnsi="GHEA Grapalat"/>
          <w:b/>
        </w:rPr>
        <w:t xml:space="preserve">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740CDF">
        <w:rPr>
          <w:rFonts w:ascii="GHEA Grapalat" w:hAnsi="GHEA Grapalat"/>
          <w:b/>
          <w:i/>
          <w:lang w:val="hy-AM"/>
        </w:rPr>
        <w:t>Գ</w:t>
      </w:r>
      <w:r w:rsidR="00740CDF">
        <w:rPr>
          <w:rFonts w:ascii="GHEA Grapalat" w:hAnsi="GHEA Grapalat"/>
          <w:b/>
          <w:i/>
          <w:lang w:val="en-US"/>
        </w:rPr>
        <w:t>Հ</w:t>
      </w:r>
      <w:r w:rsidR="00BC3C9D" w:rsidRPr="00BC3C9D">
        <w:rPr>
          <w:rFonts w:ascii="GHEA Grapalat" w:hAnsi="GHEA Grapalat"/>
          <w:b/>
          <w:i/>
          <w:lang w:val="hy-AM"/>
        </w:rPr>
        <w:t>-</w:t>
      </w:r>
      <w:r w:rsidR="00BC3C9D" w:rsidRPr="00BC3C9D">
        <w:rPr>
          <w:rFonts w:ascii="GHEA Grapalat" w:hAnsi="GHEA Grapalat"/>
          <w:b/>
          <w:lang w:val="hy-AM"/>
        </w:rPr>
        <w:t>Հ</w:t>
      </w:r>
      <w:r w:rsidR="00BC3C9D" w:rsidRPr="00BC3C9D">
        <w:rPr>
          <w:rFonts w:ascii="GHEA Grapalat" w:hAnsi="GHEA Grapalat"/>
          <w:b/>
          <w:i/>
          <w:lang w:val="hy-AM"/>
        </w:rPr>
        <w:t>ԲՄԱՇՁԲ</w:t>
      </w:r>
      <w:r w:rsidR="00BC3C9D" w:rsidRPr="00BC3C9D">
        <w:rPr>
          <w:rFonts w:ascii="GHEA Grapalat" w:hAnsi="GHEA Grapalat"/>
          <w:b/>
          <w:i/>
          <w:lang w:val="af-ZA"/>
        </w:rPr>
        <w:t>-21</w:t>
      </w:r>
      <w:r w:rsidR="00BC3C9D" w:rsidRPr="00BC3C9D">
        <w:rPr>
          <w:rFonts w:ascii="GHEA Grapalat" w:hAnsi="GHEA Grapalat"/>
          <w:b/>
          <w:i/>
          <w:lang w:val="hy-AM"/>
        </w:rPr>
        <w:t>/</w:t>
      </w:r>
      <w:r w:rsidR="00740CDF">
        <w:rPr>
          <w:rFonts w:ascii="GHEA Grapalat" w:hAnsi="GHEA Grapalat"/>
          <w:b/>
          <w:i/>
          <w:lang w:val="af-ZA"/>
        </w:rPr>
        <w:t>21</w:t>
      </w: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w:t>
      </w:r>
      <w:proofErr w:type="gramStart"/>
      <w:r w:rsidRPr="00B138F3">
        <w:rPr>
          <w:rFonts w:ascii="GHEA Grapalat" w:hAnsi="GHEA Grapalat"/>
          <w:b/>
        </w:rPr>
        <w:t>обеспечение</w:t>
      </w:r>
      <w:proofErr w:type="gramEnd"/>
      <w:r w:rsidRPr="00B138F3">
        <w:rPr>
          <w:rFonts w:ascii="GHEA Grapalat" w:hAnsi="GHEA Grapalat"/>
          <w:b/>
        </w:rPr>
        <w:t xml:space="preserve">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w:t>
      </w:r>
      <w:proofErr w:type="gramStart"/>
      <w:r w:rsidRPr="00B138F3">
        <w:rPr>
          <w:rStyle w:val="af5"/>
          <w:rFonts w:ascii="GHEA Grapalat" w:hAnsi="GHEA Grapalat"/>
          <w:b w:val="0"/>
          <w:sz w:val="18"/>
          <w:szCs w:val="18"/>
        </w:rPr>
        <w:t>номер</w:t>
      </w:r>
      <w:proofErr w:type="gramEnd"/>
      <w:r w:rsidRPr="00B138F3">
        <w:rPr>
          <w:rStyle w:val="af5"/>
          <w:rFonts w:ascii="GHEA Grapalat" w:hAnsi="GHEA Grapalat"/>
          <w:b w:val="0"/>
          <w:sz w:val="18"/>
          <w:szCs w:val="18"/>
        </w:rPr>
        <w:t xml:space="preserve">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rPr>
        <w:t>заключаемым</w:t>
      </w:r>
      <w:proofErr w:type="gramEnd"/>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w:t>
      </w:r>
      <w:proofErr w:type="gramStart"/>
      <w:r w:rsidRPr="00B138F3">
        <w:rPr>
          <w:rStyle w:val="af5"/>
          <w:rFonts w:ascii="GHEA Grapalat" w:hAnsi="GHEA Grapalat"/>
          <w:b w:val="0"/>
          <w:sz w:val="18"/>
          <w:szCs w:val="18"/>
        </w:rPr>
        <w:t>наименование</w:t>
      </w:r>
      <w:proofErr w:type="gramEnd"/>
      <w:r w:rsidRPr="00B138F3">
        <w:rPr>
          <w:rStyle w:val="af5"/>
          <w:rFonts w:ascii="GHEA Grapalat" w:hAnsi="GHEA Grapalat"/>
          <w:b w:val="0"/>
          <w:sz w:val="18"/>
          <w:szCs w:val="18"/>
        </w:rPr>
        <w:t xml:space="preserve">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proofErr w:type="gramStart"/>
      <w:r w:rsidRPr="00B138F3">
        <w:rPr>
          <w:rFonts w:ascii="GHEA Grapalat" w:eastAsiaTheme="minorHAnsi" w:hAnsi="GHEA Grapalat" w:cstheme="minorBidi"/>
        </w:rPr>
        <w:t>организованной</w:t>
      </w:r>
      <w:proofErr w:type="gramEnd"/>
      <w:r w:rsidRPr="00B138F3">
        <w:rPr>
          <w:rFonts w:ascii="GHEA Grapalat" w:eastAsiaTheme="minorHAnsi" w:hAnsi="GHEA Grapalat" w:cstheme="minorBidi"/>
        </w:rPr>
        <w:t xml:space="preserve">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proofErr w:type="gramStart"/>
      <w:r w:rsidRPr="00B138F3">
        <w:rPr>
          <w:rStyle w:val="af5"/>
          <w:rFonts w:ascii="GHEA Grapalat" w:hAnsi="GHEA Grapalat"/>
          <w:b w:val="0"/>
          <w:sz w:val="18"/>
          <w:szCs w:val="18"/>
        </w:rPr>
        <w:t>наименование</w:t>
      </w:r>
      <w:proofErr w:type="gramEnd"/>
      <w:r w:rsidRPr="00B138F3">
        <w:rPr>
          <w:rStyle w:val="af5"/>
          <w:rFonts w:ascii="GHEA Grapalat" w:hAnsi="GHEA Grapalat"/>
          <w:b w:val="0"/>
          <w:sz w:val="18"/>
          <w:szCs w:val="18"/>
        </w:rPr>
        <w:t xml:space="preserve">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proofErr w:type="gramStart"/>
      <w:r w:rsidRPr="00B138F3">
        <w:rPr>
          <w:rFonts w:ascii="GHEA Grapalat" w:eastAsiaTheme="minorHAnsi" w:hAnsi="GHEA Grapalat" w:cstheme="minorBidi"/>
        </w:rPr>
        <w:t>процедуры  закупок</w:t>
      </w:r>
      <w:proofErr w:type="gramEnd"/>
      <w:r w:rsidRPr="00B138F3">
        <w:rPr>
          <w:rFonts w:ascii="GHEA Grapalat" w:eastAsiaTheme="minorHAnsi" w:hAnsi="GHEA Grapalat" w:cstheme="minorBidi"/>
        </w:rPr>
        <w:t xml:space="preserve">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sz w:val="18"/>
          <w:szCs w:val="18"/>
        </w:rPr>
        <w:t>код</w:t>
      </w:r>
      <w:proofErr w:type="gramEnd"/>
      <w:r w:rsidRPr="00B138F3">
        <w:rPr>
          <w:rFonts w:ascii="GHEA Grapalat" w:eastAsiaTheme="minorHAnsi" w:hAnsi="GHEA Grapalat" w:cstheme="minorBidi"/>
          <w:sz w:val="18"/>
          <w:szCs w:val="18"/>
        </w:rPr>
        <w:t xml:space="preserve"> процедуры</w:t>
      </w:r>
    </w:p>
    <w:p w:rsidR="007B3F5F" w:rsidRPr="00B21A31"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21A31">
        <w:rPr>
          <w:rFonts w:ascii="GHEA Grapalat" w:eastAsiaTheme="minorHAnsi" w:hAnsi="GHEA Grapalat" w:cstheme="minorBidi"/>
          <w:lang w:val="hy-AM"/>
        </w:rPr>
        <w:t xml:space="preserve">----------------------------------------------------------------------------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21A31">
        <w:rPr>
          <w:rFonts w:ascii="GHEA Grapalat" w:eastAsiaTheme="minorHAnsi" w:hAnsi="GHEA Grapalat" w:cstheme="minorBidi"/>
          <w:sz w:val="18"/>
          <w:szCs w:val="18"/>
        </w:rPr>
        <w:t xml:space="preserve">                                       </w:t>
      </w:r>
      <w:proofErr w:type="gramStart"/>
      <w:r w:rsidRPr="00B21A31">
        <w:rPr>
          <w:rFonts w:ascii="GHEA Grapalat" w:eastAsiaTheme="minorHAnsi" w:hAnsi="GHEA Grapalat" w:cstheme="minorBidi"/>
          <w:sz w:val="18"/>
          <w:szCs w:val="18"/>
        </w:rPr>
        <w:t>наименование</w:t>
      </w:r>
      <w:proofErr w:type="gramEnd"/>
      <w:r w:rsidRPr="00B21A31">
        <w:rPr>
          <w:rFonts w:ascii="GHEA Grapalat" w:eastAsiaTheme="minorHAnsi" w:hAnsi="GHEA Grapalat" w:cstheme="minorBidi"/>
          <w:sz w:val="18"/>
          <w:szCs w:val="18"/>
        </w:rPr>
        <w:t xml:space="preserve"> </w:t>
      </w:r>
      <w:r w:rsidR="00E004B7" w:rsidRPr="00B21A31">
        <w:rPr>
          <w:rFonts w:ascii="GHEA Grapalat" w:eastAsiaTheme="minorHAnsi" w:hAnsi="GHEA Grapalat" w:cstheme="minorBidi"/>
          <w:sz w:val="18"/>
          <w:szCs w:val="18"/>
        </w:rPr>
        <w:t xml:space="preserve">выдающего гарантию </w:t>
      </w:r>
      <w:r w:rsidRPr="00B21A31">
        <w:rPr>
          <w:rFonts w:ascii="GHEA Grapalat" w:eastAsiaTheme="minorHAnsi" w:hAnsi="GHEA Grapalat" w:cstheme="minorBidi"/>
          <w:sz w:val="18"/>
          <w:szCs w:val="18"/>
        </w:rPr>
        <w:t xml:space="preserve">банка </w:t>
      </w:r>
      <w:r w:rsidR="00E004B7" w:rsidRPr="00B21A31">
        <w:rPr>
          <w:rFonts w:ascii="GHEA Grapalat" w:eastAsiaTheme="minorHAnsi" w:hAnsi="GHEA Grapalat" w:cstheme="minorBidi"/>
          <w:sz w:val="18"/>
          <w:szCs w:val="18"/>
        </w:rPr>
        <w:t>или страховой организации</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w:t>
      </w:r>
      <w:proofErr w:type="gramStart"/>
      <w:r w:rsidRPr="00B138F3">
        <w:rPr>
          <w:rFonts w:ascii="GHEA Grapalat" w:eastAsiaTheme="minorHAnsi" w:hAnsi="GHEA Grapalat" w:cstheme="minorBidi"/>
        </w:rPr>
        <w:t>далее</w:t>
      </w:r>
      <w:proofErr w:type="gramEnd"/>
      <w:r w:rsidRPr="00B138F3">
        <w:rPr>
          <w:rFonts w:ascii="GHEA Grapalat" w:eastAsiaTheme="minorHAnsi" w:hAnsi="GHEA Grapalat" w:cstheme="minorBidi"/>
        </w:rPr>
        <w:t xml:space="preserve">-лицо,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sz w:val="18"/>
          <w:szCs w:val="18"/>
        </w:rPr>
        <w:t>сумма</w:t>
      </w:r>
      <w:proofErr w:type="gramEnd"/>
      <w:r w:rsidRPr="00B138F3">
        <w:rPr>
          <w:rFonts w:ascii="GHEA Grapalat" w:eastAsiaTheme="minorHAnsi" w:hAnsi="GHEA Grapalat" w:cstheme="minorBidi"/>
          <w:sz w:val="18"/>
          <w:szCs w:val="18"/>
        </w:rPr>
        <w:t xml:space="preserve">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гарантии</w:t>
      </w:r>
      <w:proofErr w:type="gramEnd"/>
      <w:r w:rsidRPr="00B138F3">
        <w:rPr>
          <w:rFonts w:ascii="GHEA Grapalat" w:eastAsiaTheme="minorHAnsi" w:hAnsi="GHEA Grapalat" w:cstheme="minorBidi"/>
        </w:rPr>
        <w:t xml:space="preserve">) в течение десяти 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950BCE" w:rsidRPr="00950BCE">
        <w:rPr>
          <w:rFonts w:ascii="GHEA Grapalat" w:eastAsiaTheme="minorHAnsi" w:hAnsi="GHEA Grapalat" w:cstheme="minorBidi"/>
        </w:rPr>
        <w:t xml:space="preserve"> </w:t>
      </w:r>
      <w:r w:rsidR="00950BCE" w:rsidRPr="00950BCE">
        <w:rPr>
          <w:rFonts w:ascii="GHEA Grapalat" w:hAnsi="GHEA Grapalat"/>
          <w:b/>
          <w:color w:val="002060"/>
          <w:sz w:val="20"/>
          <w:szCs w:val="20"/>
          <w:u w:val="single"/>
          <w:lang w:val="hy-AM" w:eastAsia="en-US" w:bidi="ar-SA"/>
        </w:rPr>
        <w:t>900008000664</w:t>
      </w:r>
      <w:r w:rsidRPr="00B138F3">
        <w:rPr>
          <w:rFonts w:ascii="GHEA Grapalat" w:eastAsiaTheme="minorHAnsi" w:hAnsi="GHEA Grapalat" w:cstheme="minorBidi"/>
        </w:rPr>
        <w:t xml:space="preserve"> бенефициара.</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2E4BC5"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2E4BC5" w:rsidRDefault="00F25410"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4A3859" w:rsidRPr="00886AE6" w:rsidRDefault="004A3859" w:rsidP="004A3859">
      <w:pPr>
        <w:pStyle w:val="af4"/>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rPr>
        <w:t xml:space="preserve">5. Гарантия действует со дня вступления в силу договора под кодом N________________________ </w:t>
      </w:r>
      <w:proofErr w:type="gramStart"/>
      <w:r w:rsidRPr="00886AE6">
        <w:rPr>
          <w:rFonts w:ascii="GHEA Grapalat" w:eastAsiaTheme="minorHAnsi" w:hAnsi="GHEA Grapalat" w:cstheme="minorBidi"/>
        </w:rPr>
        <w:t>заключаемого  между</w:t>
      </w:r>
      <w:proofErr w:type="gramEnd"/>
      <w:r w:rsidRPr="00886AE6">
        <w:rPr>
          <w:rFonts w:ascii="GHEA Grapalat" w:eastAsiaTheme="minorHAnsi" w:hAnsi="GHEA Grapalat" w:cstheme="minorBidi"/>
        </w:rPr>
        <w:t xml:space="preserve">  бенефициаром и принципалом    </w:t>
      </w:r>
    </w:p>
    <w:p w:rsidR="004A3859" w:rsidRPr="00886AE6" w:rsidRDefault="004A3859" w:rsidP="004A3859">
      <w:pPr>
        <w:pStyle w:val="af4"/>
        <w:shd w:val="clear" w:color="auto" w:fill="FFFFFF"/>
        <w:ind w:firstLine="374"/>
        <w:contextualSpacing/>
        <w:jc w:val="both"/>
        <w:rPr>
          <w:rFonts w:ascii="GHEA Grapalat" w:eastAsiaTheme="minorHAnsi" w:hAnsi="GHEA Grapalat" w:cstheme="minorBidi"/>
        </w:rPr>
      </w:pPr>
      <w:proofErr w:type="gramStart"/>
      <w:r w:rsidRPr="00886AE6">
        <w:rPr>
          <w:rFonts w:ascii="GHEA Grapalat" w:eastAsiaTheme="minorHAnsi" w:hAnsi="GHEA Grapalat" w:cstheme="minorBidi"/>
          <w:sz w:val="18"/>
          <w:szCs w:val="18"/>
        </w:rPr>
        <w:t>номер</w:t>
      </w:r>
      <w:proofErr w:type="gramEnd"/>
      <w:r w:rsidRPr="00886AE6">
        <w:rPr>
          <w:rFonts w:ascii="GHEA Grapalat" w:eastAsiaTheme="minorHAnsi" w:hAnsi="GHEA Grapalat" w:cstheme="minorBidi"/>
          <w:sz w:val="18"/>
          <w:szCs w:val="18"/>
        </w:rPr>
        <w:t xml:space="preserve"> заключаемого </w:t>
      </w:r>
      <w:proofErr w:type="spellStart"/>
      <w:r w:rsidRPr="00886AE6">
        <w:rPr>
          <w:rFonts w:ascii="GHEA Grapalat" w:eastAsiaTheme="minorHAnsi" w:hAnsi="GHEA Grapalat" w:cstheme="minorBidi"/>
          <w:sz w:val="18"/>
          <w:szCs w:val="18"/>
        </w:rPr>
        <w:t>договара</w:t>
      </w:r>
      <w:proofErr w:type="spellEnd"/>
    </w:p>
    <w:p w:rsidR="004A3859" w:rsidRPr="00886AE6" w:rsidRDefault="004A3859" w:rsidP="004A3859">
      <w:pPr>
        <w:pStyle w:val="af4"/>
        <w:shd w:val="clear" w:color="auto" w:fill="FFFFFF"/>
        <w:ind w:firstLine="374"/>
        <w:contextualSpacing/>
        <w:jc w:val="both"/>
        <w:rPr>
          <w:rFonts w:ascii="GHEA Grapalat" w:eastAsiaTheme="minorHAnsi" w:hAnsi="GHEA Grapalat" w:cstheme="minorBidi"/>
        </w:rPr>
      </w:pPr>
    </w:p>
    <w:p w:rsidR="004A3859" w:rsidRPr="00886AE6" w:rsidRDefault="004A3859" w:rsidP="004A3859">
      <w:pPr>
        <w:pStyle w:val="af4"/>
        <w:shd w:val="clear" w:color="auto" w:fill="FFFFFF"/>
        <w:contextualSpacing/>
        <w:jc w:val="both"/>
        <w:rPr>
          <w:rFonts w:ascii="GHEA Grapalat" w:eastAsiaTheme="minorHAnsi" w:hAnsi="GHEA Grapalat" w:cstheme="minorBidi"/>
          <w:lang w:val="hy-AM"/>
        </w:rPr>
      </w:pPr>
      <w:proofErr w:type="gramStart"/>
      <w:r w:rsidRPr="00886AE6">
        <w:rPr>
          <w:rFonts w:ascii="GHEA Grapalat" w:eastAsiaTheme="minorHAnsi" w:hAnsi="GHEA Grapalat" w:cstheme="minorBidi"/>
        </w:rPr>
        <w:t>и  действует</w:t>
      </w:r>
      <w:proofErr w:type="gramEnd"/>
      <w:r w:rsidRPr="00886AE6">
        <w:rPr>
          <w:rFonts w:ascii="GHEA Grapalat" w:eastAsiaTheme="minorHAnsi" w:hAnsi="GHEA Grapalat" w:cstheme="minorBidi"/>
        </w:rPr>
        <w:t xml:space="preserve">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в</w:t>
      </w:r>
      <w:r w:rsidRPr="00886AE6">
        <w:rPr>
          <w:rFonts w:ascii="GHEA Grapalat" w:hAnsi="GHEA Grapalat"/>
        </w:rPr>
        <w:t>ключительно</w:t>
      </w:r>
      <w:r w:rsidRPr="00886AE6">
        <w:rPr>
          <w:rFonts w:ascii="GHEA Grapalat" w:eastAsiaTheme="minorHAnsi" w:hAnsi="GHEA Grapalat" w:cstheme="minorBidi"/>
        </w:rPr>
        <w:t xml:space="preserve">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до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девяностого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рабочего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дня</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следующего за днем </w:t>
      </w:r>
    </w:p>
    <w:p w:rsidR="004A3859" w:rsidRPr="00886AE6" w:rsidRDefault="004A3859" w:rsidP="004A3859">
      <w:pPr>
        <w:pStyle w:val="af4"/>
        <w:shd w:val="clear" w:color="auto" w:fill="FFFFFF"/>
        <w:contextualSpacing/>
        <w:jc w:val="both"/>
        <w:rPr>
          <w:rFonts w:ascii="GHEA Grapalat" w:eastAsiaTheme="minorHAnsi" w:hAnsi="GHEA Grapalat" w:cstheme="minorBidi"/>
          <w:sz w:val="18"/>
          <w:szCs w:val="18"/>
          <w:lang w:val="hy-AM"/>
        </w:rPr>
      </w:pPr>
    </w:p>
    <w:p w:rsidR="004A3859" w:rsidRPr="00886AE6" w:rsidRDefault="004A3859" w:rsidP="004A3859">
      <w:pPr>
        <w:pStyle w:val="af4"/>
        <w:shd w:val="clear" w:color="auto" w:fill="FFFFFF"/>
        <w:contextualSpacing/>
        <w:jc w:val="center"/>
        <w:rPr>
          <w:rFonts w:eastAsiaTheme="minorHAnsi" w:cstheme="minorBidi"/>
        </w:rPr>
      </w:pP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eastAsiaTheme="minorHAnsi" w:cstheme="minorBidi"/>
        </w:rPr>
        <w:t xml:space="preserve"> </w:t>
      </w:r>
      <w:r w:rsidRPr="00886AE6">
        <w:rPr>
          <w:rFonts w:eastAsiaTheme="minorHAnsi" w:cstheme="minorBidi"/>
          <w:lang w:val="hy-AM"/>
        </w:rPr>
        <w:t>.</w:t>
      </w:r>
      <w:r w:rsidRPr="00886AE6">
        <w:rPr>
          <w:rFonts w:eastAsiaTheme="minorHAnsi" w:cstheme="minorBidi"/>
        </w:rPr>
        <w:t xml:space="preserve">           </w:t>
      </w:r>
      <w:r w:rsidRPr="00886AE6">
        <w:rPr>
          <w:rFonts w:ascii="GHEA Grapalat" w:eastAsiaTheme="minorHAnsi" w:hAnsi="GHEA Grapalat" w:cstheme="minorBidi"/>
          <w:sz w:val="16"/>
          <w:szCs w:val="16"/>
        </w:rPr>
        <w:t xml:space="preserve"> </w:t>
      </w:r>
      <w:proofErr w:type="gramStart"/>
      <w:r w:rsidRPr="00886AE6">
        <w:rPr>
          <w:rFonts w:ascii="GHEA Grapalat" w:eastAsiaTheme="minorHAnsi" w:hAnsi="GHEA Grapalat" w:cstheme="minorBidi"/>
          <w:sz w:val="16"/>
          <w:szCs w:val="16"/>
        </w:rPr>
        <w:t>крайн</w:t>
      </w:r>
      <w:r w:rsidR="005502DE">
        <w:rPr>
          <w:rFonts w:ascii="GHEA Grapalat" w:eastAsiaTheme="minorHAnsi" w:hAnsi="GHEA Grapalat" w:cstheme="minorBidi"/>
          <w:sz w:val="16"/>
          <w:szCs w:val="16"/>
        </w:rPr>
        <w:t>и</w:t>
      </w:r>
      <w:r w:rsidRPr="00886AE6">
        <w:rPr>
          <w:rFonts w:ascii="GHEA Grapalat" w:eastAsiaTheme="minorHAnsi" w:hAnsi="GHEA Grapalat" w:cstheme="minorBidi"/>
          <w:sz w:val="16"/>
          <w:szCs w:val="16"/>
        </w:rPr>
        <w:t>й</w:t>
      </w:r>
      <w:proofErr w:type="gramEnd"/>
      <w:r w:rsidRPr="00886AE6">
        <w:rPr>
          <w:rFonts w:ascii="GHEA Grapalat" w:eastAsiaTheme="minorHAnsi" w:hAnsi="GHEA Grapalat" w:cstheme="minorBidi"/>
          <w:sz w:val="16"/>
          <w:szCs w:val="16"/>
        </w:rPr>
        <w:t xml:space="preserve"> срок выполнения работ</w:t>
      </w:r>
      <w:r w:rsidRPr="00886AE6">
        <w:rPr>
          <w:rFonts w:ascii="GHEA Grapalat" w:eastAsiaTheme="minorHAnsi" w:hAnsi="GHEA Grapalat" w:cstheme="minorBidi"/>
          <w:sz w:val="16"/>
          <w:szCs w:val="16"/>
          <w:lang w:val="hy-AM"/>
        </w:rPr>
        <w:t>, предусмотренн</w:t>
      </w:r>
      <w:proofErr w:type="spellStart"/>
      <w:r w:rsidRPr="00886AE6">
        <w:rPr>
          <w:rFonts w:ascii="GHEA Grapalat" w:eastAsiaTheme="minorHAnsi" w:hAnsi="GHEA Grapalat" w:cstheme="minorBidi"/>
          <w:sz w:val="16"/>
          <w:szCs w:val="16"/>
        </w:rPr>
        <w:t>ый</w:t>
      </w:r>
      <w:proofErr w:type="spellEnd"/>
      <w:r w:rsidRPr="00886AE6">
        <w:rPr>
          <w:rFonts w:ascii="GHEA Grapalat" w:eastAsiaTheme="minorHAnsi" w:hAnsi="GHEA Grapalat" w:cstheme="minorBidi"/>
          <w:sz w:val="16"/>
          <w:szCs w:val="16"/>
        </w:rPr>
        <w:t xml:space="preserve"> </w:t>
      </w:r>
      <w:r w:rsidRPr="00886AE6">
        <w:rPr>
          <w:rFonts w:ascii="GHEA Grapalat" w:eastAsiaTheme="minorHAnsi" w:hAnsi="GHEA Grapalat" w:cstheme="minorBidi"/>
          <w:sz w:val="16"/>
          <w:szCs w:val="16"/>
          <w:lang w:val="hy-AM"/>
        </w:rPr>
        <w:t>заключаемым договором</w:t>
      </w:r>
    </w:p>
    <w:p w:rsidR="004A3859" w:rsidRPr="00886AE6" w:rsidRDefault="004A3859" w:rsidP="004A3859">
      <w:pPr>
        <w:pStyle w:val="af4"/>
        <w:shd w:val="clear" w:color="auto" w:fill="FFFFFF"/>
        <w:contextualSpacing/>
        <w:jc w:val="both"/>
        <w:rPr>
          <w:rFonts w:ascii="GHEA Grapalat" w:eastAsiaTheme="minorHAnsi" w:hAnsi="GHEA Grapalat" w:cstheme="minorBidi"/>
        </w:rPr>
      </w:pPr>
      <w:r w:rsidRPr="00886AE6">
        <w:rPr>
          <w:rFonts w:ascii="GHEA Grapalat" w:eastAsiaTheme="minorHAnsi" w:hAnsi="GHEA Grapalat" w:cstheme="minorBidi"/>
        </w:rPr>
        <w:t>В день предоставления гарантии лицо, выдающее гарантию, с официального адреса</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w:t>
      </w:r>
      <w:r w:rsidRPr="00886AE6">
        <w:rPr>
          <w:rFonts w:ascii="GHEA Grapalat" w:eastAsiaTheme="minorHAnsi" w:hAnsi="GHEA Grapalat" w:cstheme="minorBidi"/>
        </w:rPr>
        <w:lastRenderedPageBreak/>
        <w:t>секретаря оценочной комиссии указанный в приглашении к процедуре закупок, организованной под кодом упомянутым в пункте 1 настоящей гарантии</w:t>
      </w:r>
      <w:r w:rsidRPr="00886AE6">
        <w:rPr>
          <w:rFonts w:ascii="GHEA Grapalat" w:eastAsiaTheme="minorHAnsi" w:hAnsi="GHEA Grapalat" w:cstheme="minorBidi"/>
          <w:lang w:val="hy-AM"/>
        </w:rPr>
        <w:t>.</w:t>
      </w:r>
      <w:r w:rsidRPr="00886AE6">
        <w:rPr>
          <w:rFonts w:ascii="GHEA Grapalat" w:eastAsiaTheme="minorHAnsi" w:hAnsi="GHEA Grapalat" w:cstheme="minorBidi"/>
        </w:rPr>
        <w:t xml:space="preserve"> </w:t>
      </w:r>
    </w:p>
    <w:p w:rsidR="004A3859" w:rsidRPr="00EF6EB4" w:rsidRDefault="004A3859" w:rsidP="004A3859">
      <w:pPr>
        <w:pStyle w:val="af4"/>
        <w:shd w:val="clear" w:color="auto" w:fill="FFFFFF"/>
        <w:contextualSpacing/>
        <w:jc w:val="both"/>
        <w:rPr>
          <w:rFonts w:ascii="GHEA Grapalat" w:eastAsiaTheme="minorHAnsi" w:hAnsi="GHEA Grapalat" w:cstheme="minorBidi"/>
          <w:color w:val="FF0000"/>
        </w:rPr>
      </w:pPr>
    </w:p>
    <w:p w:rsidR="007B3F5F" w:rsidRPr="002E4BC5"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17E6E" w:rsidRPr="002E4BC5" w:rsidRDefault="00717E6E"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proofErr w:type="gramStart"/>
      <w:r w:rsidRPr="00B138F3">
        <w:rPr>
          <w:rFonts w:ascii="GHEA Grapalat" w:eastAsiaTheme="minorHAnsi" w:hAnsi="GHEA Grapalat" w:cstheme="minorBidi"/>
          <w:sz w:val="18"/>
          <w:szCs w:val="18"/>
        </w:rPr>
        <w:t>номер</w:t>
      </w:r>
      <w:proofErr w:type="gramEnd"/>
      <w:r w:rsidRPr="00B138F3">
        <w:rPr>
          <w:rFonts w:ascii="GHEA Grapalat" w:eastAsiaTheme="minorHAnsi" w:hAnsi="GHEA Grapalat" w:cstheme="minorBidi"/>
          <w:sz w:val="18"/>
          <w:szCs w:val="18"/>
        </w:rPr>
        <w:t xml:space="preserve"> заключаемого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roofErr w:type="gramStart"/>
      <w:r w:rsidRPr="00B138F3">
        <w:rPr>
          <w:rFonts w:ascii="GHEA Grapalat" w:eastAsiaTheme="minorHAnsi" w:hAnsi="GHEA Grapalat" w:cstheme="minorBidi"/>
        </w:rPr>
        <w:t>копии</w:t>
      </w:r>
      <w:proofErr w:type="gramEnd"/>
      <w:r w:rsidRPr="00B138F3">
        <w:rPr>
          <w:rFonts w:ascii="GHEA Grapalat" w:eastAsiaTheme="minorHAnsi" w:hAnsi="GHEA Grapalat" w:cstheme="minorBidi"/>
        </w:rPr>
        <w:t xml:space="preserve">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proofErr w:type="gramStart"/>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roofErr w:type="gramEnd"/>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proofErr w:type="gramStart"/>
      <w:r w:rsidRPr="00B138F3">
        <w:rPr>
          <w:rFonts w:ascii="GHEA Grapalat" w:hAnsi="GHEA Grapalat" w:cs="Sylfaen"/>
          <w:vertAlign w:val="superscript"/>
        </w:rPr>
        <w:t>число</w:t>
      </w:r>
      <w:proofErr w:type="gramEnd"/>
      <w:r w:rsidRPr="00B138F3">
        <w:rPr>
          <w:rFonts w:ascii="GHEA Grapalat" w:hAnsi="GHEA Grapalat" w:cs="Sylfaen"/>
          <w:vertAlign w:val="superscript"/>
        </w:rPr>
        <w:t>,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D061DC" w:rsidRPr="002E4BC5" w:rsidRDefault="00D061DC" w:rsidP="00D061DC">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2E4BC5">
        <w:rPr>
          <w:rFonts w:ascii="GHEA Grapalat" w:hAnsi="GHEA Grapalat"/>
          <w:i/>
          <w:sz w:val="22"/>
          <w:szCs w:val="22"/>
        </w:rPr>
        <w:t>2</w:t>
      </w:r>
    </w:p>
    <w:p w:rsidR="000319D9" w:rsidRPr="00740CDF" w:rsidRDefault="000319D9" w:rsidP="000319D9">
      <w:pPr>
        <w:widowControl w:val="0"/>
        <w:spacing w:after="160"/>
        <w:ind w:firstLine="567"/>
        <w:jc w:val="right"/>
        <w:rPr>
          <w:rFonts w:ascii="GHEA Grapalat" w:hAnsi="GHEA Grapalat"/>
        </w:rPr>
      </w:pPr>
      <w:proofErr w:type="gramStart"/>
      <w:r w:rsidRPr="00B138F3">
        <w:rPr>
          <w:rFonts w:ascii="GHEA Grapalat" w:hAnsi="GHEA Grapalat"/>
          <w:b/>
        </w:rPr>
        <w:t>к</w:t>
      </w:r>
      <w:proofErr w:type="gramEnd"/>
      <w:r w:rsidRPr="00B138F3">
        <w:rPr>
          <w:rFonts w:ascii="GHEA Grapalat" w:hAnsi="GHEA Grapalat"/>
          <w:b/>
        </w:rPr>
        <w:t xml:space="preserve">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740CDF">
        <w:rPr>
          <w:rFonts w:ascii="GHEA Grapalat" w:hAnsi="GHEA Grapalat"/>
          <w:b/>
          <w:i/>
          <w:lang w:val="hy-AM"/>
        </w:rPr>
        <w:t>Գ</w:t>
      </w:r>
      <w:r w:rsidR="00740CDF">
        <w:rPr>
          <w:rFonts w:ascii="GHEA Grapalat" w:hAnsi="GHEA Grapalat"/>
          <w:b/>
          <w:i/>
          <w:lang w:val="en-US"/>
        </w:rPr>
        <w:t>Հ</w:t>
      </w:r>
      <w:r w:rsidRPr="00BC3C9D">
        <w:rPr>
          <w:rFonts w:ascii="GHEA Grapalat" w:hAnsi="GHEA Grapalat"/>
          <w:b/>
          <w:i/>
          <w:lang w:val="hy-AM"/>
        </w:rPr>
        <w:t>-</w:t>
      </w:r>
      <w:r w:rsidRPr="00BC3C9D">
        <w:rPr>
          <w:rFonts w:ascii="GHEA Grapalat" w:hAnsi="GHEA Grapalat"/>
          <w:b/>
          <w:lang w:val="hy-AM"/>
        </w:rPr>
        <w:t>Հ</w:t>
      </w:r>
      <w:r w:rsidRPr="00BC3C9D">
        <w:rPr>
          <w:rFonts w:ascii="GHEA Grapalat" w:hAnsi="GHEA Grapalat"/>
          <w:b/>
          <w:i/>
          <w:lang w:val="hy-AM"/>
        </w:rPr>
        <w:t>ԲՄԱՇՁԲ</w:t>
      </w:r>
      <w:r w:rsidRPr="00BC3C9D">
        <w:rPr>
          <w:rFonts w:ascii="GHEA Grapalat" w:hAnsi="GHEA Grapalat"/>
          <w:b/>
          <w:i/>
          <w:lang w:val="af-ZA"/>
        </w:rPr>
        <w:t>-21</w:t>
      </w:r>
      <w:r w:rsidRPr="00BC3C9D">
        <w:rPr>
          <w:rFonts w:ascii="GHEA Grapalat" w:hAnsi="GHEA Grapalat"/>
          <w:b/>
          <w:i/>
          <w:lang w:val="hy-AM"/>
        </w:rPr>
        <w:t>/</w:t>
      </w:r>
      <w:r w:rsidR="00740CDF" w:rsidRPr="00740CDF">
        <w:rPr>
          <w:rFonts w:ascii="GHEA Grapalat" w:hAnsi="GHEA Grapalat"/>
          <w:b/>
          <w:i/>
        </w:rPr>
        <w:t>21</w:t>
      </w:r>
    </w:p>
    <w:p w:rsidR="000319D9" w:rsidRDefault="000319D9" w:rsidP="000319D9">
      <w:pPr>
        <w:widowControl w:val="0"/>
        <w:spacing w:after="160"/>
        <w:jc w:val="center"/>
        <w:rPr>
          <w:rFonts w:ascii="GHEA Grapalat" w:hAnsi="GHEA Grapalat"/>
          <w:b/>
          <w:sz w:val="22"/>
          <w:szCs w:val="22"/>
        </w:rPr>
      </w:pPr>
    </w:p>
    <w:p w:rsidR="00D061DC" w:rsidRPr="00B138F3" w:rsidRDefault="00D061DC" w:rsidP="000319D9">
      <w:pPr>
        <w:widowControl w:val="0"/>
        <w:spacing w:after="160"/>
        <w:jc w:val="center"/>
        <w:rPr>
          <w:rFonts w:ascii="GHEA Grapalat" w:hAnsi="GHEA Grapalat" w:cs="GHEA Grapalat"/>
          <w:b/>
          <w:sz w:val="22"/>
          <w:szCs w:val="22"/>
        </w:rPr>
      </w:pPr>
      <w:r w:rsidRPr="00B138F3">
        <w:rPr>
          <w:rFonts w:ascii="GHEA Grapalat" w:hAnsi="GHEA Grapalat"/>
          <w:b/>
          <w:sz w:val="22"/>
          <w:szCs w:val="22"/>
        </w:rPr>
        <w:t>СОГЛАШЕНИЕ О НЕУСТОЙКЕ</w:t>
      </w:r>
    </w:p>
    <w:p w:rsidR="00D061DC" w:rsidRPr="00B138F3" w:rsidRDefault="00D061DC" w:rsidP="00D061DC">
      <w:pPr>
        <w:widowControl w:val="0"/>
        <w:spacing w:after="160"/>
        <w:jc w:val="center"/>
        <w:rPr>
          <w:rFonts w:ascii="GHEA Grapalat" w:hAnsi="GHEA Grapalat" w:cs="GHEA Grapalat"/>
          <w:b/>
          <w:sz w:val="22"/>
          <w:szCs w:val="22"/>
        </w:rPr>
      </w:pPr>
      <w:r w:rsidRPr="00B138F3">
        <w:rPr>
          <w:rFonts w:ascii="GHEA Grapalat" w:hAnsi="GHEA Grapalat"/>
          <w:b/>
          <w:sz w:val="22"/>
          <w:szCs w:val="22"/>
        </w:rPr>
        <w:t>(</w:t>
      </w:r>
      <w:proofErr w:type="gramStart"/>
      <w:r w:rsidRPr="00B138F3">
        <w:rPr>
          <w:rFonts w:ascii="GHEA Grapalat" w:hAnsi="GHEA Grapalat"/>
          <w:b/>
          <w:sz w:val="22"/>
          <w:szCs w:val="22"/>
        </w:rPr>
        <w:t>обеспечение</w:t>
      </w:r>
      <w:proofErr w:type="gramEnd"/>
      <w:r w:rsidRPr="00B138F3">
        <w:rPr>
          <w:rFonts w:ascii="GHEA Grapalat" w:hAnsi="GHEA Grapalat"/>
          <w:b/>
          <w:sz w:val="22"/>
          <w:szCs w:val="22"/>
        </w:rPr>
        <w:t xml:space="preserve">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1DC" w:rsidRPr="00B138F3" w:rsidTr="000319D9">
        <w:tc>
          <w:tcPr>
            <w:tcW w:w="4786" w:type="dxa"/>
          </w:tcPr>
          <w:p w:rsidR="00D061DC" w:rsidRPr="00B138F3" w:rsidRDefault="00D061DC" w:rsidP="000319D9">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D061DC" w:rsidRPr="00B138F3" w:rsidRDefault="00D061DC" w:rsidP="000319D9">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3"/>
              <w:t>**</w:t>
            </w:r>
          </w:p>
        </w:tc>
      </w:tr>
    </w:tbl>
    <w:p w:rsidR="00D061DC" w:rsidRPr="00B138F3" w:rsidRDefault="00D061DC" w:rsidP="00D061DC">
      <w:pPr>
        <w:widowControl w:val="0"/>
        <w:spacing w:after="160"/>
        <w:rPr>
          <w:rFonts w:ascii="GHEA Grapalat" w:hAnsi="GHEA Grapalat" w:cs="GHEA Grapalat"/>
          <w:b/>
          <w:sz w:val="22"/>
          <w:szCs w:val="22"/>
        </w:rPr>
      </w:pPr>
    </w:p>
    <w:p w:rsidR="00D061DC" w:rsidRPr="00B138F3" w:rsidRDefault="00D061DC" w:rsidP="00D061DC">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D061DC" w:rsidRPr="00985A25" w:rsidRDefault="00D061DC" w:rsidP="00D061DC">
      <w:pPr>
        <w:widowControl w:val="0"/>
        <w:spacing w:after="160"/>
        <w:ind w:left="1843"/>
        <w:jc w:val="both"/>
        <w:rPr>
          <w:rFonts w:ascii="GHEA Grapalat" w:hAnsi="GHEA Grapalat"/>
          <w:sz w:val="22"/>
          <w:szCs w:val="22"/>
          <w:vertAlign w:val="superscript"/>
        </w:rPr>
      </w:pPr>
      <w:proofErr w:type="gramStart"/>
      <w:r w:rsidRPr="00B138F3">
        <w:rPr>
          <w:rFonts w:ascii="GHEA Grapalat" w:hAnsi="GHEA Grapalat"/>
          <w:sz w:val="22"/>
          <w:szCs w:val="22"/>
          <w:vertAlign w:val="superscript"/>
        </w:rPr>
        <w:t>наименование</w:t>
      </w:r>
      <w:proofErr w:type="gramEnd"/>
      <w:r w:rsidRPr="00B138F3">
        <w:rPr>
          <w:rFonts w:ascii="GHEA Grapalat" w:hAnsi="GHEA Grapalat"/>
          <w:sz w:val="22"/>
          <w:szCs w:val="22"/>
          <w:vertAlign w:val="superscript"/>
        </w:rPr>
        <w:t xml:space="preserve"> Компании</w:t>
      </w:r>
    </w:p>
    <w:p w:rsidR="00D061DC" w:rsidRPr="00985A25" w:rsidRDefault="00D061DC" w:rsidP="00D061DC">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D061DC" w:rsidRPr="00B138F3" w:rsidRDefault="00D061DC" w:rsidP="00D061DC">
      <w:pPr>
        <w:widowControl w:val="0"/>
        <w:spacing w:after="160"/>
        <w:jc w:val="center"/>
        <w:rPr>
          <w:rFonts w:ascii="GHEA Grapalat" w:hAnsi="GHEA Grapalat"/>
          <w:sz w:val="22"/>
          <w:szCs w:val="22"/>
          <w:vertAlign w:val="superscript"/>
        </w:rPr>
      </w:pPr>
      <w:proofErr w:type="gramStart"/>
      <w:r w:rsidRPr="00B138F3">
        <w:rPr>
          <w:rFonts w:ascii="GHEA Grapalat" w:hAnsi="GHEA Grapalat"/>
          <w:sz w:val="22"/>
          <w:szCs w:val="22"/>
          <w:vertAlign w:val="superscript"/>
        </w:rPr>
        <w:t>имя</w:t>
      </w:r>
      <w:proofErr w:type="gramEnd"/>
      <w:r w:rsidRPr="00B138F3">
        <w:rPr>
          <w:rFonts w:ascii="GHEA Grapalat" w:hAnsi="GHEA Grapalat"/>
          <w:sz w:val="22"/>
          <w:szCs w:val="22"/>
          <w:vertAlign w:val="superscript"/>
        </w:rPr>
        <w:t>, фамилия, паспортные данные директора компании</w:t>
      </w:r>
    </w:p>
    <w:p w:rsidR="00D061DC" w:rsidRPr="00B138F3" w:rsidRDefault="00D061DC" w:rsidP="00D061DC">
      <w:pPr>
        <w:widowControl w:val="0"/>
        <w:spacing w:after="160"/>
        <w:jc w:val="both"/>
        <w:rPr>
          <w:rFonts w:ascii="GHEA Grapalat" w:hAnsi="GHEA Grapalat" w:cs="GHEA Grapalat"/>
          <w:sz w:val="22"/>
          <w:szCs w:val="22"/>
        </w:rPr>
      </w:pPr>
      <w:proofErr w:type="gramStart"/>
      <w:r w:rsidRPr="00B138F3">
        <w:rPr>
          <w:rFonts w:ascii="GHEA Grapalat" w:hAnsi="GHEA Grapalat"/>
          <w:sz w:val="22"/>
          <w:szCs w:val="22"/>
        </w:rPr>
        <w:t>действующего</w:t>
      </w:r>
      <w:proofErr w:type="gramEnd"/>
      <w:r w:rsidRPr="00B138F3">
        <w:rPr>
          <w:rFonts w:ascii="GHEA Grapalat" w:hAnsi="GHEA Grapalat"/>
          <w:sz w:val="22"/>
          <w:szCs w:val="22"/>
        </w:rPr>
        <w:t xml:space="preserve"> на основании устава Компании (далее — Компания), настоящим в одностороннем порядке устанавливает следующее соглашение об уплате неустойки.</w:t>
      </w:r>
    </w:p>
    <w:p w:rsidR="00D061DC" w:rsidRPr="00B138F3" w:rsidRDefault="00D061DC" w:rsidP="00D061DC">
      <w:pPr>
        <w:widowControl w:val="0"/>
        <w:spacing w:after="160"/>
        <w:ind w:firstLine="709"/>
        <w:jc w:val="both"/>
        <w:rPr>
          <w:rFonts w:ascii="GHEA Grapalat" w:hAnsi="GHEA Grapalat" w:cs="GHEA Grapalat"/>
          <w:sz w:val="22"/>
          <w:szCs w:val="22"/>
        </w:rPr>
      </w:pPr>
    </w:p>
    <w:p w:rsidR="00D061DC" w:rsidRPr="00B138F3" w:rsidRDefault="00D061DC" w:rsidP="00D061DC">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D061DC" w:rsidRPr="000319D9" w:rsidRDefault="00D061DC" w:rsidP="00D061DC">
      <w:pPr>
        <w:widowControl w:val="0"/>
        <w:tabs>
          <w:tab w:val="left" w:pos="567"/>
        </w:tabs>
        <w:jc w:val="both"/>
        <w:rPr>
          <w:rFonts w:ascii="GHEA Grapalat" w:hAnsi="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Pr="000319D9">
        <w:rPr>
          <w:rFonts w:ascii="GHEA Grapalat" w:hAnsi="GHEA Grapalat"/>
          <w:sz w:val="22"/>
          <w:szCs w:val="22"/>
        </w:rPr>
        <w:t xml:space="preserve">Компания участвует в организованной </w:t>
      </w:r>
      <w:proofErr w:type="spellStart"/>
      <w:r w:rsidR="00740CDF" w:rsidRPr="00740CDF">
        <w:rPr>
          <w:rFonts w:ascii="GHEA Grapalat" w:hAnsi="GHEA Grapalat"/>
        </w:rPr>
        <w:t>Гарнинский</w:t>
      </w:r>
      <w:proofErr w:type="spellEnd"/>
      <w:r w:rsidR="00740CDF" w:rsidRPr="00740CDF">
        <w:rPr>
          <w:rFonts w:ascii="GHEA Grapalat" w:hAnsi="GHEA Grapalat"/>
        </w:rPr>
        <w:t xml:space="preserve"> муниципалитет</w:t>
      </w:r>
      <w:r w:rsidR="00740CDF" w:rsidRPr="004B1AA6">
        <w:rPr>
          <w:rFonts w:ascii="GHEA Grapalat" w:hAnsi="GHEA Grapalat"/>
          <w:b/>
        </w:rPr>
        <w:t xml:space="preserve"> "</w:t>
      </w:r>
      <w:r w:rsidRPr="000319D9">
        <w:rPr>
          <w:rFonts w:ascii="GHEA Grapalat" w:hAnsi="GHEA Grapalat"/>
          <w:sz w:val="22"/>
          <w:szCs w:val="22"/>
        </w:rPr>
        <w:t xml:space="preserve">*(далее — Заказчик) </w:t>
      </w:r>
      <w:r w:rsidR="000319D9" w:rsidRPr="000319D9">
        <w:rPr>
          <w:rFonts w:ascii="GHEA Grapalat" w:hAnsi="GHEA Grapalat"/>
          <w:sz w:val="22"/>
          <w:szCs w:val="22"/>
        </w:rPr>
        <w:t>открытый конкурс</w:t>
      </w:r>
      <w:r w:rsidR="000319D9" w:rsidRPr="00B138F3">
        <w:rPr>
          <w:rFonts w:ascii="GHEA Grapalat" w:hAnsi="GHEA Grapalat"/>
          <w:sz w:val="22"/>
          <w:szCs w:val="22"/>
        </w:rPr>
        <w:t xml:space="preserve"> </w:t>
      </w:r>
      <w:r w:rsidRPr="00B138F3">
        <w:rPr>
          <w:rFonts w:ascii="GHEA Grapalat" w:hAnsi="GHEA Grapalat"/>
          <w:sz w:val="22"/>
          <w:szCs w:val="22"/>
        </w:rPr>
        <w:t xml:space="preserve">под кодом </w:t>
      </w:r>
      <w:r w:rsidRPr="000319D9">
        <w:rPr>
          <w:rFonts w:ascii="GHEA Grapalat" w:hAnsi="GHEA Grapalat"/>
          <w:sz w:val="22"/>
          <w:szCs w:val="22"/>
        </w:rPr>
        <w:t>ԳԿՏ-ՀԲՄԱՇՁԲ-21/4</w:t>
      </w:r>
      <w:r w:rsidRPr="00B138F3">
        <w:rPr>
          <w:rFonts w:ascii="GHEA Grapalat" w:hAnsi="GHEA Grapalat"/>
          <w:sz w:val="22"/>
          <w:szCs w:val="22"/>
        </w:rPr>
        <w:t xml:space="preserve"> *.</w:t>
      </w:r>
    </w:p>
    <w:p w:rsidR="00D061DC" w:rsidRPr="00B138F3" w:rsidRDefault="00D061DC" w:rsidP="00D061DC">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D061DC" w:rsidRPr="00B138F3" w:rsidRDefault="00D061DC" w:rsidP="00D061D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D061DC" w:rsidRPr="00B138F3" w:rsidRDefault="00D061DC" w:rsidP="00D061DC">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а)</w:t>
      </w:r>
      <w:r w:rsidRPr="00B138F3">
        <w:rPr>
          <w:rFonts w:ascii="GHEA Grapalat" w:hAnsi="GHEA Grapalat"/>
          <w:sz w:val="22"/>
          <w:szCs w:val="22"/>
        </w:rPr>
        <w:tab/>
      </w:r>
      <w:proofErr w:type="gramEnd"/>
      <w:r w:rsidRPr="00B138F3">
        <w:rPr>
          <w:rFonts w:ascii="GHEA Grapalat" w:hAnsi="GHEA Grapalat"/>
          <w:sz w:val="22"/>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1DC" w:rsidRPr="00B138F3" w:rsidRDefault="00D061DC" w:rsidP="00D061DC">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б)</w:t>
      </w:r>
      <w:r w:rsidRPr="00B138F3">
        <w:rPr>
          <w:rFonts w:ascii="GHEA Grapalat" w:hAnsi="GHEA Grapalat"/>
          <w:sz w:val="22"/>
          <w:szCs w:val="22"/>
        </w:rPr>
        <w:tab/>
      </w:r>
      <w:proofErr w:type="gramEnd"/>
      <w:r w:rsidRPr="00B138F3">
        <w:rPr>
          <w:rFonts w:ascii="GHEA Grapalat" w:hAnsi="GHEA Grapalat"/>
          <w:sz w:val="22"/>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1DC" w:rsidRPr="00B138F3" w:rsidRDefault="00D061DC" w:rsidP="00D061DC">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в)</w:t>
      </w:r>
      <w:r w:rsidRPr="00B138F3">
        <w:rPr>
          <w:rFonts w:ascii="GHEA Grapalat" w:hAnsi="GHEA Grapalat"/>
          <w:sz w:val="22"/>
          <w:szCs w:val="22"/>
        </w:rPr>
        <w:tab/>
      </w:r>
      <w:proofErr w:type="gramEnd"/>
      <w:r w:rsidRPr="00B138F3">
        <w:rPr>
          <w:rFonts w:ascii="GHEA Grapalat" w:hAnsi="GHEA Grapalat"/>
          <w:sz w:val="22"/>
          <w:szCs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D061DC" w:rsidRPr="00B138F3" w:rsidRDefault="00D061DC" w:rsidP="00D061DC">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г)</w:t>
      </w:r>
      <w:r w:rsidRPr="00B138F3">
        <w:rPr>
          <w:rFonts w:ascii="GHEA Grapalat" w:hAnsi="GHEA Grapalat"/>
          <w:sz w:val="22"/>
          <w:szCs w:val="22"/>
        </w:rPr>
        <w:tab/>
      </w:r>
      <w:proofErr w:type="gramEnd"/>
      <w:r w:rsidRPr="00B138F3">
        <w:rPr>
          <w:rFonts w:ascii="GHEA Grapalat" w:hAnsi="GHEA Grapalat"/>
          <w:sz w:val="22"/>
          <w:szCs w:val="22"/>
        </w:rPr>
        <w:t xml:space="preserve">Компания подтверждает, что акцептовала Требование в полном размере </w:t>
      </w:r>
      <w:r w:rsidRPr="00B138F3">
        <w:rPr>
          <w:rFonts w:ascii="GHEA Grapalat" w:hAnsi="GHEA Grapalat"/>
          <w:sz w:val="22"/>
          <w:szCs w:val="22"/>
        </w:rPr>
        <w:lastRenderedPageBreak/>
        <w:t>суммы неустойки.</w:t>
      </w:r>
    </w:p>
    <w:p w:rsidR="00D061DC" w:rsidRPr="00B138F3" w:rsidRDefault="00D061DC" w:rsidP="00D061DC">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д)</w:t>
      </w:r>
      <w:r w:rsidRPr="00B138F3">
        <w:rPr>
          <w:rFonts w:ascii="GHEA Grapalat" w:hAnsi="GHEA Grapalat"/>
          <w:sz w:val="22"/>
          <w:szCs w:val="22"/>
        </w:rPr>
        <w:tab/>
      </w:r>
      <w:proofErr w:type="gramEnd"/>
      <w:r w:rsidRPr="00B138F3">
        <w:rPr>
          <w:rFonts w:ascii="GHEA Grapalat" w:hAnsi="GHEA Grapalat"/>
          <w:sz w:val="22"/>
          <w:szCs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1DC" w:rsidRPr="00B138F3" w:rsidRDefault="00D061DC" w:rsidP="00D061D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1DC" w:rsidRPr="00B138F3" w:rsidRDefault="00D061DC" w:rsidP="00D061D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D061DC" w:rsidRPr="00B138F3" w:rsidRDefault="00D061DC" w:rsidP="00D061D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D061DC" w:rsidRPr="00B138F3" w:rsidRDefault="00D061DC" w:rsidP="00D061D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1DC" w:rsidRPr="00B138F3" w:rsidRDefault="00D061DC" w:rsidP="00D061D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D061DC" w:rsidRPr="00B138F3" w:rsidRDefault="00D061DC" w:rsidP="00D061DC">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D061DC" w:rsidRPr="00B138F3" w:rsidRDefault="00D061DC" w:rsidP="00D061DC">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D061DC" w:rsidRPr="00B138F3" w:rsidRDefault="00D061DC" w:rsidP="00D061D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D061DC" w:rsidRPr="00B138F3" w:rsidRDefault="00D061DC" w:rsidP="00D061D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D061DC" w:rsidRPr="00B138F3" w:rsidDel="00A13215" w:rsidRDefault="00D061DC" w:rsidP="00D061D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1DC" w:rsidRPr="00EC1F84" w:rsidRDefault="00D061DC" w:rsidP="00D061DC">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D061DC" w:rsidRPr="00230D36" w:rsidRDefault="00D061DC" w:rsidP="00D061DC">
      <w:pPr>
        <w:widowControl w:val="0"/>
        <w:spacing w:after="160"/>
        <w:ind w:firstLine="567"/>
        <w:jc w:val="center"/>
        <w:rPr>
          <w:rFonts w:ascii="GHEA Grapalat" w:hAnsi="GHEA Grapalat"/>
          <w:b/>
          <w:sz w:val="22"/>
          <w:szCs w:val="22"/>
        </w:rPr>
      </w:pPr>
    </w:p>
    <w:p w:rsidR="00D061DC" w:rsidRPr="00B138F3" w:rsidRDefault="00D061DC" w:rsidP="00D061DC">
      <w:pPr>
        <w:widowControl w:val="0"/>
        <w:spacing w:after="160"/>
        <w:ind w:firstLine="567"/>
        <w:jc w:val="center"/>
        <w:rPr>
          <w:rFonts w:ascii="GHEA Grapalat" w:hAnsi="GHEA Grapalat"/>
          <w:b/>
          <w:sz w:val="22"/>
          <w:szCs w:val="22"/>
        </w:rPr>
      </w:pPr>
      <w:r w:rsidRPr="00B138F3">
        <w:rPr>
          <w:rFonts w:ascii="GHEA Grapalat" w:hAnsi="GHEA Grapalat"/>
          <w:b/>
          <w:sz w:val="22"/>
          <w:szCs w:val="22"/>
        </w:rPr>
        <w:lastRenderedPageBreak/>
        <w:t>3. Адрес, банковские реквизиты Компании</w:t>
      </w:r>
    </w:p>
    <w:p w:rsidR="00D061DC" w:rsidRPr="00B138F3" w:rsidRDefault="00D061DC" w:rsidP="00D061DC">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D061DC" w:rsidRPr="00B138F3" w:rsidRDefault="00D061DC" w:rsidP="00D061DC">
      <w:pPr>
        <w:widowControl w:val="0"/>
        <w:spacing w:after="160"/>
        <w:ind w:right="4250"/>
        <w:jc w:val="center"/>
        <w:rPr>
          <w:rFonts w:ascii="GHEA Grapalat" w:hAnsi="GHEA Grapalat"/>
          <w:sz w:val="22"/>
          <w:szCs w:val="22"/>
        </w:rPr>
      </w:pPr>
      <w:proofErr w:type="gramStart"/>
      <w:r w:rsidRPr="00B138F3">
        <w:rPr>
          <w:rFonts w:ascii="GHEA Grapalat" w:hAnsi="GHEA Grapalat"/>
          <w:sz w:val="22"/>
          <w:szCs w:val="22"/>
          <w:vertAlign w:val="superscript"/>
        </w:rPr>
        <w:t>наименование</w:t>
      </w:r>
      <w:proofErr w:type="gramEnd"/>
      <w:r w:rsidRPr="00B138F3">
        <w:rPr>
          <w:rFonts w:ascii="GHEA Grapalat" w:hAnsi="GHEA Grapalat"/>
          <w:sz w:val="22"/>
          <w:szCs w:val="22"/>
          <w:vertAlign w:val="superscript"/>
        </w:rPr>
        <w:t xml:space="preserve"> копании</w:t>
      </w:r>
      <w:r w:rsidRPr="00B138F3">
        <w:rPr>
          <w:rFonts w:ascii="GHEA Grapalat" w:hAnsi="GHEA Grapalat"/>
          <w:sz w:val="22"/>
          <w:szCs w:val="22"/>
        </w:rPr>
        <w:t>______________________________________</w:t>
      </w:r>
    </w:p>
    <w:p w:rsidR="00D061DC" w:rsidRPr="00B138F3" w:rsidRDefault="00D061DC" w:rsidP="00D061DC">
      <w:pPr>
        <w:widowControl w:val="0"/>
        <w:spacing w:after="160"/>
        <w:ind w:right="4250"/>
        <w:jc w:val="center"/>
        <w:rPr>
          <w:rFonts w:ascii="GHEA Grapalat" w:hAnsi="GHEA Grapalat"/>
          <w:sz w:val="22"/>
          <w:szCs w:val="22"/>
          <w:vertAlign w:val="superscript"/>
        </w:rPr>
      </w:pPr>
      <w:proofErr w:type="gramStart"/>
      <w:r w:rsidRPr="00B138F3">
        <w:rPr>
          <w:rFonts w:ascii="GHEA Grapalat" w:hAnsi="GHEA Grapalat"/>
          <w:sz w:val="22"/>
          <w:szCs w:val="22"/>
          <w:vertAlign w:val="superscript"/>
        </w:rPr>
        <w:t>адрес</w:t>
      </w:r>
      <w:proofErr w:type="gramEnd"/>
      <w:r w:rsidRPr="00B138F3">
        <w:rPr>
          <w:rFonts w:ascii="GHEA Grapalat" w:hAnsi="GHEA Grapalat"/>
          <w:sz w:val="22"/>
          <w:szCs w:val="22"/>
          <w:vertAlign w:val="superscript"/>
        </w:rPr>
        <w:t xml:space="preserve"> компании</w:t>
      </w:r>
    </w:p>
    <w:p w:rsidR="00D061DC" w:rsidRPr="00B138F3" w:rsidRDefault="00D061DC" w:rsidP="00D061DC">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D061DC" w:rsidRPr="002E4BC5" w:rsidRDefault="00D061DC" w:rsidP="00D061DC">
      <w:pPr>
        <w:widowControl w:val="0"/>
        <w:spacing w:after="160"/>
        <w:ind w:right="4250"/>
        <w:jc w:val="center"/>
        <w:rPr>
          <w:rFonts w:ascii="GHEA Grapalat" w:hAnsi="GHEA Grapalat"/>
          <w:sz w:val="22"/>
          <w:szCs w:val="22"/>
          <w:vertAlign w:val="superscript"/>
        </w:rPr>
      </w:pPr>
      <w:proofErr w:type="gramStart"/>
      <w:r w:rsidRPr="00B138F3">
        <w:rPr>
          <w:rFonts w:ascii="GHEA Grapalat" w:hAnsi="GHEA Grapalat"/>
          <w:sz w:val="22"/>
          <w:szCs w:val="22"/>
          <w:vertAlign w:val="superscript"/>
        </w:rPr>
        <w:t>наименование</w:t>
      </w:r>
      <w:proofErr w:type="gramEnd"/>
      <w:r w:rsidRPr="00B138F3">
        <w:rPr>
          <w:rFonts w:ascii="GHEA Grapalat" w:hAnsi="GHEA Grapalat"/>
          <w:sz w:val="22"/>
          <w:szCs w:val="22"/>
          <w:vertAlign w:val="superscript"/>
        </w:rPr>
        <w:t xml:space="preserve"> обслуживающего компанию банка</w:t>
      </w:r>
    </w:p>
    <w:p w:rsidR="00D061DC" w:rsidRPr="002E4BC5" w:rsidRDefault="00D061DC" w:rsidP="00D061DC">
      <w:pPr>
        <w:widowControl w:val="0"/>
        <w:spacing w:after="160"/>
        <w:ind w:right="4250"/>
        <w:jc w:val="center"/>
        <w:rPr>
          <w:rFonts w:ascii="GHEA Grapalat" w:hAnsi="GHEA Grapalat"/>
          <w:sz w:val="22"/>
          <w:szCs w:val="22"/>
          <w:vertAlign w:val="superscript"/>
        </w:rPr>
      </w:pPr>
    </w:p>
    <w:p w:rsidR="00D061DC" w:rsidRPr="00EC1F84" w:rsidRDefault="00D061DC" w:rsidP="00D061DC">
      <w:pPr>
        <w:widowControl w:val="0"/>
        <w:spacing w:after="160"/>
        <w:ind w:right="4250"/>
        <w:jc w:val="center"/>
        <w:rPr>
          <w:rFonts w:ascii="GHEA Grapalat" w:hAnsi="GHEA Grapalat"/>
          <w:sz w:val="22"/>
          <w:szCs w:val="22"/>
          <w:vertAlign w:val="superscript"/>
        </w:rPr>
      </w:pPr>
    </w:p>
    <w:p w:rsidR="00D061DC" w:rsidRPr="00EC1F84" w:rsidRDefault="00D061DC" w:rsidP="00D061DC">
      <w:pPr>
        <w:widowControl w:val="0"/>
        <w:spacing w:after="160"/>
        <w:ind w:right="4250"/>
        <w:jc w:val="center"/>
        <w:rPr>
          <w:rFonts w:ascii="GHEA Grapalat" w:hAnsi="GHEA Grapalat"/>
          <w:sz w:val="22"/>
          <w:szCs w:val="22"/>
          <w:vertAlign w:val="superscript"/>
        </w:rPr>
      </w:pPr>
    </w:p>
    <w:p w:rsidR="00D061DC" w:rsidRPr="00B138F3" w:rsidRDefault="00D061DC" w:rsidP="00D061DC">
      <w:pPr>
        <w:widowControl w:val="0"/>
        <w:spacing w:after="160"/>
        <w:jc w:val="right"/>
        <w:rPr>
          <w:rFonts w:ascii="GHEA Grapalat" w:hAnsi="GHEA Grapalat"/>
          <w:sz w:val="22"/>
          <w:szCs w:val="22"/>
        </w:rPr>
      </w:pPr>
    </w:p>
    <w:p w:rsidR="00D061DC" w:rsidRPr="00B138F3" w:rsidRDefault="00D061DC" w:rsidP="00D061DC">
      <w:pPr>
        <w:widowControl w:val="0"/>
        <w:spacing w:after="160"/>
        <w:jc w:val="right"/>
        <w:rPr>
          <w:rFonts w:ascii="GHEA Grapalat" w:hAnsi="GHEA Grapalat"/>
          <w:sz w:val="22"/>
          <w:szCs w:val="22"/>
        </w:rPr>
      </w:pPr>
      <w:r w:rsidRPr="00B138F3">
        <w:rPr>
          <w:rFonts w:ascii="GHEA Grapalat" w:hAnsi="GHEA Grapalat"/>
          <w:sz w:val="22"/>
          <w:szCs w:val="22"/>
        </w:rPr>
        <w:t>М. П.</w:t>
      </w:r>
    </w:p>
    <w:p w:rsidR="00D061DC" w:rsidRPr="00B138F3" w:rsidRDefault="00D061DC" w:rsidP="00D061DC">
      <w:pPr>
        <w:widowControl w:val="0"/>
        <w:spacing w:after="160"/>
        <w:jc w:val="both"/>
        <w:rPr>
          <w:rFonts w:ascii="GHEA Grapalat" w:hAnsi="GHEA Grapalat"/>
          <w:b/>
        </w:rPr>
      </w:pPr>
      <w:r w:rsidRPr="00B138F3">
        <w:rPr>
          <w:rFonts w:ascii="GHEA Grapalat" w:hAnsi="GHEA Grapalat"/>
          <w:sz w:val="22"/>
          <w:szCs w:val="22"/>
        </w:rPr>
        <w:t>День/месяц/год</w:t>
      </w:r>
    </w:p>
    <w:p w:rsidR="00D061DC" w:rsidRDefault="00D061DC" w:rsidP="00D061DC">
      <w:pPr>
        <w:widowControl w:val="0"/>
        <w:tabs>
          <w:tab w:val="left" w:pos="1134"/>
        </w:tabs>
        <w:spacing w:after="160"/>
        <w:ind w:firstLine="567"/>
        <w:jc w:val="both"/>
        <w:rPr>
          <w:rFonts w:ascii="GHEA Grapalat" w:hAnsi="GHEA Grapalat"/>
          <w:sz w:val="22"/>
          <w:szCs w:val="22"/>
          <w:lang w:val="en-US"/>
        </w:rPr>
      </w:pPr>
    </w:p>
    <w:p w:rsidR="00D061DC" w:rsidRDefault="00D061DC" w:rsidP="00D061DC">
      <w:pPr>
        <w:widowControl w:val="0"/>
        <w:tabs>
          <w:tab w:val="left" w:pos="1134"/>
        </w:tabs>
        <w:spacing w:after="160"/>
        <w:ind w:firstLine="567"/>
        <w:jc w:val="both"/>
        <w:rPr>
          <w:rFonts w:ascii="GHEA Grapalat" w:hAnsi="GHEA Grapalat"/>
          <w:sz w:val="22"/>
          <w:szCs w:val="22"/>
          <w:lang w:val="en-US"/>
        </w:rPr>
      </w:pPr>
    </w:p>
    <w:p w:rsidR="00D061DC" w:rsidRDefault="00D061DC" w:rsidP="00D061DC">
      <w:pPr>
        <w:widowControl w:val="0"/>
        <w:tabs>
          <w:tab w:val="left" w:pos="1134"/>
        </w:tabs>
        <w:spacing w:after="160"/>
        <w:ind w:firstLine="567"/>
        <w:jc w:val="both"/>
        <w:rPr>
          <w:rFonts w:ascii="GHEA Grapalat" w:hAnsi="GHEA Grapalat"/>
          <w:sz w:val="22"/>
          <w:szCs w:val="22"/>
          <w:lang w:val="en-US"/>
        </w:rPr>
      </w:pPr>
    </w:p>
    <w:p w:rsidR="00D061DC" w:rsidRPr="002849A6" w:rsidRDefault="00D061DC" w:rsidP="00D061DC">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D061DC" w:rsidRPr="00B138F3" w:rsidTr="000319D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061DC" w:rsidRPr="00B138F3" w:rsidRDefault="00D061DC" w:rsidP="000319D9">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D061DC" w:rsidRPr="00B138F3" w:rsidTr="000319D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061DC" w:rsidRPr="00B138F3" w:rsidRDefault="00D061DC" w:rsidP="000319D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D061DC" w:rsidRPr="00B138F3" w:rsidTr="000319D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061DC" w:rsidRPr="00B138F3" w:rsidRDefault="00D061DC" w:rsidP="000319D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D061DC" w:rsidRPr="00B138F3" w:rsidTr="000319D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061DC" w:rsidRPr="00B138F3" w:rsidRDefault="00D061DC" w:rsidP="000319D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D061DC" w:rsidRPr="00B138F3" w:rsidTr="000319D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061DC" w:rsidRPr="00B138F3" w:rsidRDefault="00D061DC" w:rsidP="000319D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D061DC" w:rsidRPr="00B138F3" w:rsidTr="000319D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061DC" w:rsidRPr="00B138F3" w:rsidRDefault="00D061DC" w:rsidP="000319D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D061DC" w:rsidRPr="00B138F3" w:rsidTr="000319D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061DC" w:rsidRPr="00B138F3" w:rsidRDefault="00D061DC" w:rsidP="000319D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D061DC" w:rsidRPr="00B138F3" w:rsidTr="000319D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061DC" w:rsidRPr="00B138F3" w:rsidRDefault="00D061DC" w:rsidP="000319D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319D9" w:rsidRPr="00B138F3" w:rsidTr="000319D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19D9" w:rsidRPr="00B138F3" w:rsidRDefault="000319D9" w:rsidP="000319D9">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roofErr w:type="gramStart"/>
            <w:r w:rsidRPr="00B138F3">
              <w:rPr>
                <w:rFonts w:ascii="GHEA Grapalat" w:hAnsi="GHEA Grapalat"/>
              </w:rPr>
              <w:t>:</w:t>
            </w:r>
            <w:r w:rsidRPr="00890880">
              <w:rPr>
                <w:rFonts w:ascii="GHEA Grapalat" w:hAnsi="GHEA Grapalat"/>
              </w:rPr>
              <w:t xml:space="preserve">&lt;&lt; </w:t>
            </w:r>
            <w:r w:rsidR="00740CDF" w:rsidRPr="004B1AA6">
              <w:rPr>
                <w:rFonts w:ascii="GHEA Grapalat" w:hAnsi="GHEA Grapalat"/>
                <w:b/>
              </w:rPr>
              <w:t xml:space="preserve"> </w:t>
            </w:r>
            <w:proofErr w:type="spellStart"/>
            <w:proofErr w:type="gramEnd"/>
            <w:r w:rsidR="00740CDF" w:rsidRPr="00740CDF">
              <w:rPr>
                <w:rFonts w:ascii="GHEA Grapalat" w:hAnsi="GHEA Grapalat"/>
              </w:rPr>
              <w:t>Гарнинский</w:t>
            </w:r>
            <w:proofErr w:type="spellEnd"/>
            <w:r w:rsidR="00740CDF" w:rsidRPr="00740CDF">
              <w:rPr>
                <w:rFonts w:ascii="GHEA Grapalat" w:hAnsi="GHEA Grapalat"/>
              </w:rPr>
              <w:t xml:space="preserve"> муниципалитет "</w:t>
            </w:r>
          </w:p>
        </w:tc>
      </w:tr>
      <w:tr w:rsidR="000319D9" w:rsidRPr="00B138F3" w:rsidTr="000319D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19D9" w:rsidRPr="00B138F3" w:rsidRDefault="000319D9" w:rsidP="000319D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319D9" w:rsidRPr="00B138F3" w:rsidTr="000319D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19D9" w:rsidRPr="00B138F3" w:rsidRDefault="000319D9" w:rsidP="000319D9">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 xml:space="preserve">УНН </w:t>
            </w:r>
            <w:proofErr w:type="gramStart"/>
            <w:r w:rsidRPr="00B138F3">
              <w:rPr>
                <w:rFonts w:ascii="GHEA Grapalat" w:hAnsi="GHEA Grapalat"/>
              </w:rPr>
              <w:t>бенефициара:</w:t>
            </w:r>
            <w:r>
              <w:rPr>
                <w:rFonts w:ascii="GHEA Grapalat" w:hAnsi="GHEA Grapalat"/>
                <w:lang w:val="en-US"/>
              </w:rPr>
              <w:t xml:space="preserve">  </w:t>
            </w:r>
            <w:r w:rsidR="00740CDF">
              <w:rPr>
                <w:rFonts w:ascii="GHEA Grapalat" w:hAnsi="GHEA Grapalat" w:cs="Sylfaen"/>
                <w:spacing w:val="-2"/>
                <w:sz w:val="20"/>
                <w:szCs w:val="20"/>
                <w:lang w:val="hy-AM" w:eastAsia="en-US" w:bidi="ar-SA"/>
              </w:rPr>
              <w:t>03504105</w:t>
            </w:r>
            <w:proofErr w:type="gramEnd"/>
          </w:p>
        </w:tc>
      </w:tr>
      <w:tr w:rsidR="000319D9" w:rsidRPr="00B138F3" w:rsidTr="000319D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19D9" w:rsidRPr="00B138F3" w:rsidRDefault="000319D9" w:rsidP="000319D9">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t xml:space="preserve"> </w:t>
            </w:r>
            <w:proofErr w:type="spellStart"/>
            <w:r w:rsidRPr="00A57E64">
              <w:rPr>
                <w:rFonts w:ascii="GHEA Grapalat" w:hAnsi="GHEA Grapalat"/>
              </w:rPr>
              <w:t>Ардшин</w:t>
            </w:r>
            <w:proofErr w:type="spellEnd"/>
            <w:r w:rsidRPr="00A57E64">
              <w:rPr>
                <w:rFonts w:ascii="GHEA Grapalat" w:hAnsi="GHEA Grapalat"/>
              </w:rPr>
              <w:t xml:space="preserve"> Банк ЗАО</w:t>
            </w:r>
          </w:p>
        </w:tc>
      </w:tr>
      <w:tr w:rsidR="000319D9" w:rsidRPr="00B138F3" w:rsidTr="000319D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19D9" w:rsidRPr="00B138F3" w:rsidRDefault="000319D9" w:rsidP="000319D9">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lang w:val="en-US"/>
              </w:rPr>
              <w:t xml:space="preserve"> </w:t>
            </w:r>
            <w:r w:rsidRPr="00615893">
              <w:rPr>
                <w:rFonts w:ascii="GHEA Grapalat" w:hAnsi="GHEA Grapalat" w:cs="Arial"/>
                <w:sz w:val="20"/>
                <w:szCs w:val="20"/>
                <w:lang w:val="hy-AM" w:eastAsia="en-US" w:bidi="ar-SA"/>
              </w:rPr>
              <w:t>900008000664</w:t>
            </w:r>
          </w:p>
        </w:tc>
      </w:tr>
      <w:tr w:rsidR="00D061DC" w:rsidRPr="00B138F3" w:rsidTr="000319D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061DC" w:rsidRPr="00B138F3" w:rsidRDefault="00D061DC" w:rsidP="000319D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D061DC" w:rsidRPr="00B138F3" w:rsidTr="000319D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061DC" w:rsidRPr="00B138F3" w:rsidRDefault="00D061DC" w:rsidP="000319D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D061DC" w:rsidRPr="00B138F3" w:rsidTr="000319D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061DC" w:rsidRPr="00B138F3" w:rsidRDefault="00D061DC" w:rsidP="000319D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D061DC" w:rsidRPr="00B138F3" w:rsidTr="000319D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061DC" w:rsidRPr="00F760B1" w:rsidRDefault="00D061DC" w:rsidP="000319D9">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Цель сделки (уплаты): (для обеспечения квалификации)</w:t>
            </w:r>
          </w:p>
        </w:tc>
      </w:tr>
      <w:tr w:rsidR="00D061DC" w:rsidRPr="00B138F3" w:rsidTr="000319D9">
        <w:trPr>
          <w:trHeight w:val="424"/>
        </w:trPr>
        <w:tc>
          <w:tcPr>
            <w:tcW w:w="10980" w:type="dxa"/>
            <w:gridSpan w:val="2"/>
            <w:tcBorders>
              <w:top w:val="single" w:sz="4" w:space="0" w:color="auto"/>
              <w:left w:val="single" w:sz="4" w:space="0" w:color="auto"/>
              <w:right w:val="single" w:sz="4" w:space="0" w:color="000000"/>
            </w:tcBorders>
            <w:noWrap/>
            <w:vAlign w:val="bottom"/>
          </w:tcPr>
          <w:p w:rsidR="00D061DC" w:rsidRPr="00F760B1" w:rsidRDefault="00D061DC" w:rsidP="000319D9">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061DC" w:rsidRPr="00B138F3" w:rsidTr="000319D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061DC" w:rsidRPr="00B138F3" w:rsidRDefault="00D061DC" w:rsidP="000319D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D061DC" w:rsidRPr="00B138F3" w:rsidTr="000319D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061DC" w:rsidRPr="00B138F3" w:rsidRDefault="00D061DC" w:rsidP="000319D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D061DC" w:rsidRPr="00B138F3" w:rsidTr="000319D9">
        <w:trPr>
          <w:trHeight w:val="3234"/>
        </w:trPr>
        <w:tc>
          <w:tcPr>
            <w:tcW w:w="5616" w:type="dxa"/>
            <w:tcBorders>
              <w:top w:val="nil"/>
              <w:left w:val="single" w:sz="4" w:space="0" w:color="auto"/>
              <w:bottom w:val="single" w:sz="4" w:space="0" w:color="auto"/>
              <w:right w:val="single" w:sz="4" w:space="0" w:color="auto"/>
            </w:tcBorders>
            <w:noWrap/>
            <w:vAlign w:val="bottom"/>
          </w:tcPr>
          <w:p w:rsidR="00D061DC" w:rsidRPr="00B138F3" w:rsidRDefault="00D061DC" w:rsidP="000319D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D061DC" w:rsidRPr="00B138F3" w:rsidRDefault="00D061DC" w:rsidP="000319D9">
            <w:pPr>
              <w:widowControl w:val="0"/>
              <w:spacing w:after="160"/>
              <w:rPr>
                <w:rFonts w:ascii="GHEA Grapalat" w:hAnsi="GHEA Grapalat" w:cs="Sylfaen"/>
              </w:rPr>
            </w:pPr>
          </w:p>
          <w:p w:rsidR="00D061DC" w:rsidRPr="00B138F3" w:rsidRDefault="00D061DC" w:rsidP="000319D9">
            <w:pPr>
              <w:widowControl w:val="0"/>
              <w:spacing w:after="160"/>
              <w:jc w:val="right"/>
              <w:rPr>
                <w:rFonts w:ascii="GHEA Grapalat" w:hAnsi="GHEA Grapalat" w:cs="Tahoma"/>
              </w:rPr>
            </w:pPr>
            <w:r w:rsidRPr="00B138F3">
              <w:rPr>
                <w:rFonts w:ascii="GHEA Grapalat" w:hAnsi="GHEA Grapalat"/>
              </w:rPr>
              <w:t>/____________________/</w:t>
            </w:r>
          </w:p>
          <w:p w:rsidR="00D061DC" w:rsidRPr="00B138F3" w:rsidRDefault="00D061DC" w:rsidP="000319D9">
            <w:pPr>
              <w:widowControl w:val="0"/>
              <w:spacing w:after="160"/>
              <w:rPr>
                <w:rFonts w:ascii="GHEA Grapalat" w:hAnsi="GHEA Grapalat" w:cs="Sylfaen"/>
              </w:rPr>
            </w:pPr>
          </w:p>
          <w:p w:rsidR="00D061DC" w:rsidRPr="00B138F3" w:rsidRDefault="00D061DC" w:rsidP="000319D9">
            <w:pPr>
              <w:widowControl w:val="0"/>
              <w:spacing w:after="160"/>
              <w:jc w:val="right"/>
              <w:rPr>
                <w:rFonts w:ascii="GHEA Grapalat" w:hAnsi="GHEA Grapalat" w:cs="Sylfaen"/>
              </w:rPr>
            </w:pPr>
            <w:r w:rsidRPr="00B138F3">
              <w:rPr>
                <w:rFonts w:ascii="GHEA Grapalat" w:hAnsi="GHEA Grapalat"/>
              </w:rPr>
              <w:t>/____________________/</w:t>
            </w:r>
          </w:p>
          <w:p w:rsidR="00D061DC" w:rsidRPr="00B138F3" w:rsidRDefault="00D061DC" w:rsidP="000319D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D061DC" w:rsidRPr="00B138F3" w:rsidRDefault="00D061DC" w:rsidP="000319D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D061DC" w:rsidRPr="00B138F3" w:rsidRDefault="00D061DC" w:rsidP="000319D9">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D061DC" w:rsidRPr="00B138F3" w:rsidRDefault="00D061DC" w:rsidP="000319D9">
            <w:pPr>
              <w:widowControl w:val="0"/>
              <w:spacing w:after="160"/>
              <w:rPr>
                <w:rFonts w:ascii="GHEA Grapalat" w:hAnsi="GHEA Grapalat" w:cs="Sylfaen"/>
              </w:rPr>
            </w:pPr>
          </w:p>
          <w:p w:rsidR="00D061DC" w:rsidRPr="00B138F3" w:rsidRDefault="00D061DC" w:rsidP="000319D9">
            <w:pPr>
              <w:widowControl w:val="0"/>
              <w:spacing w:after="160"/>
              <w:jc w:val="right"/>
              <w:rPr>
                <w:rFonts w:ascii="GHEA Grapalat" w:hAnsi="GHEA Grapalat" w:cs="Sylfaen"/>
              </w:rPr>
            </w:pPr>
            <w:r w:rsidRPr="00B138F3">
              <w:rPr>
                <w:rFonts w:ascii="GHEA Grapalat" w:hAnsi="GHEA Grapalat"/>
              </w:rPr>
              <w:t>/____________________/</w:t>
            </w:r>
          </w:p>
          <w:p w:rsidR="00D061DC" w:rsidRPr="00B138F3" w:rsidRDefault="00D061DC" w:rsidP="000319D9">
            <w:pPr>
              <w:widowControl w:val="0"/>
              <w:spacing w:after="160"/>
              <w:jc w:val="right"/>
              <w:rPr>
                <w:rFonts w:ascii="GHEA Grapalat" w:hAnsi="GHEA Grapalat" w:cs="Tahoma"/>
              </w:rPr>
            </w:pPr>
          </w:p>
          <w:p w:rsidR="00D061DC" w:rsidRPr="00B138F3" w:rsidRDefault="00D061DC" w:rsidP="000319D9">
            <w:pPr>
              <w:widowControl w:val="0"/>
              <w:spacing w:after="160"/>
              <w:jc w:val="right"/>
              <w:rPr>
                <w:rFonts w:ascii="GHEA Grapalat" w:hAnsi="GHEA Grapalat" w:cs="Sylfaen"/>
              </w:rPr>
            </w:pPr>
            <w:r w:rsidRPr="00B138F3">
              <w:rPr>
                <w:rFonts w:ascii="GHEA Grapalat" w:hAnsi="GHEA Grapalat"/>
              </w:rPr>
              <w:t>/____________________/</w:t>
            </w:r>
          </w:p>
          <w:p w:rsidR="00D061DC" w:rsidRPr="00B138F3" w:rsidRDefault="00D061DC" w:rsidP="000319D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D061DC" w:rsidRPr="00B138F3" w:rsidTr="000319D9">
        <w:trPr>
          <w:trHeight w:val="2194"/>
        </w:trPr>
        <w:tc>
          <w:tcPr>
            <w:tcW w:w="5616" w:type="dxa"/>
            <w:tcBorders>
              <w:top w:val="single" w:sz="4" w:space="0" w:color="auto"/>
              <w:left w:val="single" w:sz="4" w:space="0" w:color="auto"/>
              <w:right w:val="single" w:sz="4" w:space="0" w:color="auto"/>
            </w:tcBorders>
            <w:noWrap/>
            <w:vAlign w:val="bottom"/>
          </w:tcPr>
          <w:p w:rsidR="00D061DC" w:rsidRPr="00B138F3" w:rsidRDefault="00D061DC" w:rsidP="000319D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D061DC" w:rsidRPr="00B138F3" w:rsidRDefault="00D061DC" w:rsidP="000319D9">
            <w:pPr>
              <w:widowControl w:val="0"/>
              <w:spacing w:after="160"/>
              <w:rPr>
                <w:rFonts w:ascii="GHEA Grapalat" w:hAnsi="GHEA Grapalat"/>
              </w:rPr>
            </w:pPr>
          </w:p>
          <w:p w:rsidR="00D061DC" w:rsidRPr="00B138F3" w:rsidRDefault="00D061DC" w:rsidP="000319D9">
            <w:pPr>
              <w:widowControl w:val="0"/>
              <w:jc w:val="right"/>
              <w:rPr>
                <w:rFonts w:ascii="GHEA Grapalat" w:hAnsi="GHEA Grapalat" w:cs="Tahoma"/>
              </w:rPr>
            </w:pPr>
            <w:r w:rsidRPr="00B138F3">
              <w:rPr>
                <w:rFonts w:ascii="GHEA Grapalat" w:hAnsi="GHEA Grapalat"/>
              </w:rPr>
              <w:t>/____________________/</w:t>
            </w:r>
          </w:p>
          <w:p w:rsidR="00D061DC" w:rsidRPr="00B138F3" w:rsidRDefault="00D061DC" w:rsidP="000319D9">
            <w:pPr>
              <w:widowControl w:val="0"/>
              <w:spacing w:after="160"/>
              <w:ind w:left="3828" w:right="13"/>
              <w:jc w:val="both"/>
              <w:rPr>
                <w:rFonts w:ascii="GHEA Grapalat" w:hAnsi="GHEA Grapalat" w:cs="Sylfaen"/>
                <w:vertAlign w:val="superscript"/>
              </w:rPr>
            </w:pPr>
            <w:proofErr w:type="gramStart"/>
            <w:r w:rsidRPr="00B138F3">
              <w:rPr>
                <w:rFonts w:ascii="GHEA Grapalat" w:hAnsi="GHEA Grapalat"/>
                <w:vertAlign w:val="superscript"/>
              </w:rPr>
              <w:t>подпись</w:t>
            </w:r>
            <w:proofErr w:type="gramEnd"/>
            <w:r w:rsidRPr="00B138F3">
              <w:rPr>
                <w:rFonts w:ascii="GHEA Grapalat" w:hAnsi="GHEA Grapalat"/>
                <w:vertAlign w:val="superscript"/>
              </w:rPr>
              <w:t>/</w:t>
            </w:r>
          </w:p>
          <w:p w:rsidR="00D061DC" w:rsidRPr="00B138F3" w:rsidRDefault="00D061DC" w:rsidP="000319D9">
            <w:pPr>
              <w:widowControl w:val="0"/>
              <w:spacing w:after="160"/>
              <w:rPr>
                <w:rFonts w:ascii="GHEA Grapalat" w:hAnsi="GHEA Grapalat" w:cs="Tahoma"/>
              </w:rPr>
            </w:pPr>
          </w:p>
          <w:p w:rsidR="00D061DC" w:rsidRPr="00B138F3" w:rsidRDefault="00D061DC" w:rsidP="000319D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D061DC" w:rsidRPr="00B138F3" w:rsidRDefault="00D061DC" w:rsidP="000319D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D061DC" w:rsidRPr="00B138F3" w:rsidRDefault="00D061DC" w:rsidP="000319D9">
            <w:pPr>
              <w:widowControl w:val="0"/>
              <w:spacing w:after="160"/>
              <w:rPr>
                <w:rFonts w:ascii="GHEA Grapalat" w:hAnsi="GHEA Grapalat" w:cs="Tahoma"/>
              </w:rPr>
            </w:pPr>
          </w:p>
          <w:p w:rsidR="00D061DC" w:rsidRPr="00B138F3" w:rsidRDefault="00D061DC" w:rsidP="000319D9">
            <w:pPr>
              <w:widowControl w:val="0"/>
              <w:jc w:val="right"/>
              <w:rPr>
                <w:rFonts w:ascii="GHEA Grapalat" w:hAnsi="GHEA Grapalat" w:cs="Tahoma"/>
              </w:rPr>
            </w:pPr>
            <w:r w:rsidRPr="00B138F3">
              <w:rPr>
                <w:rFonts w:ascii="GHEA Grapalat" w:hAnsi="GHEA Grapalat"/>
              </w:rPr>
              <w:t>/____________________/</w:t>
            </w:r>
          </w:p>
          <w:p w:rsidR="00D061DC" w:rsidRPr="00B138F3" w:rsidRDefault="00D061DC" w:rsidP="000319D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D061DC" w:rsidRPr="00B138F3" w:rsidRDefault="00D061DC" w:rsidP="000319D9">
            <w:pPr>
              <w:widowControl w:val="0"/>
              <w:spacing w:after="160"/>
              <w:rPr>
                <w:rFonts w:ascii="GHEA Grapalat" w:hAnsi="GHEA Grapalat" w:cs="Arial"/>
              </w:rPr>
            </w:pPr>
          </w:p>
        </w:tc>
      </w:tr>
      <w:tr w:rsidR="00D061DC" w:rsidRPr="00B138F3" w:rsidTr="000319D9">
        <w:trPr>
          <w:trHeight w:val="2194"/>
        </w:trPr>
        <w:tc>
          <w:tcPr>
            <w:tcW w:w="5616" w:type="dxa"/>
            <w:tcBorders>
              <w:top w:val="nil"/>
              <w:left w:val="single" w:sz="4" w:space="0" w:color="auto"/>
              <w:bottom w:val="single" w:sz="4" w:space="0" w:color="auto"/>
              <w:right w:val="single" w:sz="4" w:space="0" w:color="auto"/>
            </w:tcBorders>
            <w:noWrap/>
            <w:vAlign w:val="bottom"/>
          </w:tcPr>
          <w:p w:rsidR="00D061DC" w:rsidRPr="00B138F3" w:rsidRDefault="00D061DC" w:rsidP="000319D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D061DC" w:rsidRPr="00B138F3" w:rsidRDefault="00D061DC" w:rsidP="000319D9">
            <w:pPr>
              <w:widowControl w:val="0"/>
              <w:spacing w:after="160"/>
              <w:rPr>
                <w:rFonts w:ascii="GHEA Grapalat" w:hAnsi="GHEA Grapalat" w:cs="Sylfaen"/>
              </w:rPr>
            </w:pPr>
          </w:p>
          <w:p w:rsidR="00D061DC" w:rsidRPr="00B138F3" w:rsidRDefault="00D061DC" w:rsidP="000319D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D061DC" w:rsidRPr="00B138F3" w:rsidRDefault="00D061DC" w:rsidP="000319D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D061DC" w:rsidRPr="00B138F3" w:rsidRDefault="00D061DC" w:rsidP="000319D9">
            <w:pPr>
              <w:widowControl w:val="0"/>
              <w:spacing w:after="160"/>
              <w:rPr>
                <w:rFonts w:ascii="GHEA Grapalat" w:hAnsi="GHEA Grapalat"/>
              </w:rPr>
            </w:pPr>
          </w:p>
          <w:p w:rsidR="00D061DC" w:rsidRPr="00B138F3" w:rsidRDefault="00D061DC" w:rsidP="000319D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D061DC" w:rsidRPr="00EC1F84" w:rsidRDefault="00D061DC" w:rsidP="00D061DC">
      <w:pPr>
        <w:widowControl w:val="0"/>
        <w:tabs>
          <w:tab w:val="left" w:pos="1134"/>
        </w:tabs>
        <w:spacing w:after="160"/>
        <w:ind w:firstLine="567"/>
        <w:jc w:val="both"/>
        <w:rPr>
          <w:rFonts w:ascii="GHEA Grapalat" w:hAnsi="GHEA Grapalat"/>
          <w:sz w:val="22"/>
          <w:szCs w:val="22"/>
        </w:rPr>
      </w:pPr>
    </w:p>
    <w:p w:rsidR="00D061DC" w:rsidRPr="00B138F3" w:rsidRDefault="00D061DC" w:rsidP="00D061DC">
      <w:pPr>
        <w:widowControl w:val="0"/>
        <w:spacing w:after="160"/>
        <w:jc w:val="center"/>
        <w:rPr>
          <w:rFonts w:ascii="GHEA Grapalat" w:hAnsi="GHEA Grapalat" w:cs="Sylfaen"/>
        </w:rPr>
      </w:pPr>
    </w:p>
    <w:p w:rsidR="00D061DC" w:rsidRPr="00B138F3" w:rsidRDefault="00D061DC" w:rsidP="00D061DC">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D061DC" w:rsidRPr="00B138F3" w:rsidRDefault="00D061DC" w:rsidP="00D061DC">
      <w:pPr>
        <w:rPr>
          <w:rFonts w:ascii="GHEA Grapalat" w:hAnsi="GHEA Grapalat" w:cs="Sylfaen"/>
        </w:rPr>
      </w:pPr>
      <w:r w:rsidRPr="00B138F3">
        <w:rPr>
          <w:rFonts w:ascii="GHEA Grapalat" w:hAnsi="GHEA Grapalat" w:cs="Sylfaen"/>
        </w:rPr>
        <w:br w:type="page"/>
      </w:r>
    </w:p>
    <w:p w:rsidR="00D061DC" w:rsidRPr="00B138F3" w:rsidRDefault="00D061DC" w:rsidP="00D061D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061DC" w:rsidRPr="00B138F3" w:rsidTr="000319D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D061DC" w:rsidRPr="00B138F3" w:rsidRDefault="00D061DC" w:rsidP="000319D9">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реквизита</w:t>
            </w:r>
            <w:proofErr w:type="gramEnd"/>
            <w:r w:rsidRPr="00B138F3">
              <w:rPr>
                <w:rFonts w:ascii="GHEA Grapalat" w:hAnsi="GHEA Grapalat"/>
                <w:b/>
                <w:sz w:val="18"/>
                <w:szCs w:val="18"/>
              </w:rPr>
              <w:t xml:space="preserve"> в документе</w:t>
            </w:r>
          </w:p>
        </w:tc>
        <w:tc>
          <w:tcPr>
            <w:tcW w:w="33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D061DC" w:rsidRPr="00B138F3" w:rsidRDefault="00D061DC" w:rsidP="000319D9">
            <w:pPr>
              <w:widowControl w:val="0"/>
              <w:spacing w:after="120"/>
              <w:jc w:val="center"/>
              <w:rPr>
                <w:rFonts w:ascii="GHEA Grapalat" w:hAnsi="GHEA Grapalat"/>
                <w:b/>
                <w:sz w:val="18"/>
                <w:szCs w:val="18"/>
              </w:rPr>
            </w:pPr>
            <w:r w:rsidRPr="00B138F3">
              <w:rPr>
                <w:rFonts w:ascii="GHEA Grapalat" w:hAnsi="GHEA Grapalat"/>
                <w:b/>
                <w:sz w:val="18"/>
                <w:szCs w:val="18"/>
              </w:rPr>
              <w:t>(</w:t>
            </w:r>
            <w:proofErr w:type="gramStart"/>
            <w:r w:rsidRPr="00B138F3">
              <w:rPr>
                <w:rFonts w:ascii="GHEA Grapalat" w:hAnsi="GHEA Grapalat"/>
                <w:b/>
                <w:sz w:val="18"/>
                <w:szCs w:val="18"/>
              </w:rPr>
              <w:t>в</w:t>
            </w:r>
            <w:proofErr w:type="gramEnd"/>
            <w:r w:rsidRPr="00B138F3">
              <w:rPr>
                <w:rFonts w:ascii="GHEA Grapalat" w:hAnsi="GHEA Grapalat"/>
                <w:b/>
                <w:sz w:val="18"/>
                <w:szCs w:val="18"/>
              </w:rPr>
              <w:t xml:space="preserve">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D061DC" w:rsidRPr="00B138F3" w:rsidRDefault="00D061DC" w:rsidP="000319D9">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D061DC" w:rsidRPr="00B138F3" w:rsidRDefault="00D061DC" w:rsidP="000319D9">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бенефициар</w:t>
            </w:r>
            <w:proofErr w:type="gramEnd"/>
            <w:r w:rsidRPr="00B138F3">
              <w:rPr>
                <w:rFonts w:ascii="GHEA Grapalat" w:hAnsi="GHEA Grapalat"/>
                <w:b/>
                <w:sz w:val="18"/>
                <w:szCs w:val="18"/>
              </w:rPr>
              <w:t xml:space="preserve"> или плательщик</w:t>
            </w:r>
          </w:p>
          <w:p w:rsidR="00D061DC" w:rsidRPr="00B138F3" w:rsidRDefault="00D061DC" w:rsidP="000319D9">
            <w:pPr>
              <w:widowControl w:val="0"/>
              <w:spacing w:after="120"/>
              <w:jc w:val="center"/>
              <w:rPr>
                <w:rFonts w:ascii="GHEA Grapalat" w:hAnsi="GHEA Grapalat"/>
                <w:b/>
                <w:sz w:val="18"/>
                <w:szCs w:val="18"/>
              </w:rPr>
            </w:pPr>
            <w:r w:rsidRPr="00B138F3">
              <w:rPr>
                <w:rFonts w:ascii="GHEA Grapalat" w:hAnsi="GHEA Grapalat"/>
                <w:b/>
                <w:sz w:val="18"/>
                <w:szCs w:val="18"/>
              </w:rPr>
              <w:t>(</w:t>
            </w:r>
            <w:proofErr w:type="gramStart"/>
            <w:r w:rsidRPr="00B138F3">
              <w:rPr>
                <w:rFonts w:ascii="GHEA Grapalat" w:hAnsi="GHEA Grapalat"/>
                <w:b/>
                <w:sz w:val="18"/>
                <w:szCs w:val="18"/>
              </w:rPr>
              <w:t>в</w:t>
            </w:r>
            <w:proofErr w:type="gramEnd"/>
            <w:r w:rsidRPr="00B138F3">
              <w:rPr>
                <w:rFonts w:ascii="GHEA Grapalat" w:hAnsi="GHEA Grapalat"/>
                <w:b/>
                <w:sz w:val="18"/>
                <w:szCs w:val="18"/>
              </w:rPr>
              <w:t xml:space="preserve"> связи с процессом закупки)</w:t>
            </w:r>
          </w:p>
        </w:tc>
      </w:tr>
      <w:tr w:rsidR="00D061DC" w:rsidRPr="00B138F3" w:rsidTr="000319D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D061DC" w:rsidRPr="00B138F3" w:rsidRDefault="00D061DC" w:rsidP="000319D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D061DC"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наименование</w:t>
            </w:r>
            <w:proofErr w:type="gramEnd"/>
            <w:r w:rsidRPr="00B138F3">
              <w:rPr>
                <w:rFonts w:ascii="GHEA Grapalat" w:hAnsi="GHEA Grapalat"/>
                <w:sz w:val="18"/>
                <w:szCs w:val="18"/>
              </w:rPr>
              <w:t xml:space="preserve"> документа</w:t>
            </w:r>
          </w:p>
        </w:tc>
        <w:tc>
          <w:tcPr>
            <w:tcW w:w="20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w:t>
            </w:r>
            <w:proofErr w:type="gramEnd"/>
            <w:r w:rsidRPr="00B138F3">
              <w:rPr>
                <w:rFonts w:ascii="GHEA Grapalat" w:hAnsi="GHEA Grapalat"/>
                <w:sz w:val="18"/>
                <w:szCs w:val="18"/>
              </w:rPr>
              <w:t xml:space="preserve"> документе заранее заполнено "Платежное требование"</w:t>
            </w:r>
          </w:p>
        </w:tc>
      </w:tr>
      <w:tr w:rsidR="00D061DC"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both"/>
              <w:rPr>
                <w:rFonts w:ascii="GHEA Grapalat" w:hAnsi="GHEA Grapalat"/>
                <w:sz w:val="18"/>
                <w:szCs w:val="18"/>
              </w:rPr>
            </w:pPr>
            <w:proofErr w:type="gramStart"/>
            <w:r w:rsidRPr="00B138F3">
              <w:rPr>
                <w:rFonts w:ascii="GHEA Grapalat" w:hAnsi="GHEA Grapalat"/>
                <w:sz w:val="18"/>
                <w:szCs w:val="18"/>
              </w:rPr>
              <w:t>номер</w:t>
            </w:r>
            <w:proofErr w:type="gramEnd"/>
            <w:r w:rsidRPr="00B138F3">
              <w:rPr>
                <w:rFonts w:ascii="GHEA Grapalat" w:hAnsi="GHEA Grapalat"/>
                <w:sz w:val="18"/>
                <w:szCs w:val="18"/>
              </w:rPr>
              <w:t xml:space="preserve">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бенефициаром при представлении платежного требования в банк плательщика</w:t>
            </w:r>
          </w:p>
        </w:tc>
      </w:tr>
      <w:tr w:rsidR="00D061DC"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both"/>
              <w:rPr>
                <w:rFonts w:ascii="GHEA Grapalat" w:hAnsi="GHEA Grapalat"/>
                <w:sz w:val="18"/>
                <w:szCs w:val="18"/>
              </w:rPr>
            </w:pPr>
            <w:proofErr w:type="gramStart"/>
            <w:r w:rsidRPr="00B138F3">
              <w:rPr>
                <w:rFonts w:ascii="GHEA Grapalat" w:hAnsi="GHEA Grapalat"/>
                <w:sz w:val="18"/>
                <w:szCs w:val="18"/>
              </w:rPr>
              <w:t>дата</w:t>
            </w:r>
            <w:proofErr w:type="gramEnd"/>
            <w:r w:rsidRPr="00B138F3">
              <w:rPr>
                <w:rFonts w:ascii="GHEA Grapalat" w:hAnsi="GHEA Grapalat"/>
                <w:sz w:val="18"/>
                <w:szCs w:val="18"/>
              </w:rPr>
              <w:t xml:space="preserve"> представления</w:t>
            </w:r>
          </w:p>
        </w:tc>
        <w:tc>
          <w:tcPr>
            <w:tcW w:w="20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D061DC" w:rsidRPr="00B138F3" w:rsidRDefault="00D061DC" w:rsidP="000319D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бенефициаром в день представления платежного требования в банк плательщика </w:t>
            </w:r>
          </w:p>
        </w:tc>
      </w:tr>
      <w:tr w:rsidR="00D061DC"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w:t>
            </w:r>
          </w:p>
        </w:tc>
      </w:tr>
      <w:tr w:rsidR="00D061DC"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наименование</w:t>
            </w:r>
            <w:proofErr w:type="gramEnd"/>
            <w:r w:rsidRPr="00B138F3">
              <w:rPr>
                <w:rFonts w:ascii="GHEA Grapalat" w:hAnsi="GHEA Grapalat"/>
                <w:sz w:val="18"/>
                <w:szCs w:val="18"/>
              </w:rPr>
              <w:t xml:space="preserve">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r w:rsidRPr="00B138F3">
              <w:rPr>
                <w:rFonts w:ascii="GHEA Grapalat" w:hAnsi="GHEA Grapalat"/>
                <w:sz w:val="18"/>
                <w:szCs w:val="18"/>
              </w:rPr>
              <w:t xml:space="preserve"> </w:t>
            </w:r>
          </w:p>
        </w:tc>
        <w:tc>
          <w:tcPr>
            <w:tcW w:w="264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w:t>
            </w:r>
          </w:p>
        </w:tc>
      </w:tr>
      <w:tr w:rsidR="00D061DC"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номер</w:t>
            </w:r>
            <w:proofErr w:type="gramEnd"/>
            <w:r w:rsidRPr="00B138F3">
              <w:rPr>
                <w:rFonts w:ascii="GHEA Grapalat" w:hAnsi="GHEA Grapalat"/>
                <w:sz w:val="18"/>
                <w:szCs w:val="18"/>
              </w:rPr>
              <w:t xml:space="preserve">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w:t>
            </w:r>
          </w:p>
        </w:tc>
      </w:tr>
      <w:tr w:rsidR="00D061DC"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заполняется</w:t>
            </w:r>
            <w:proofErr w:type="gramEnd"/>
            <w:r w:rsidRPr="00B138F3">
              <w:rPr>
                <w:rFonts w:ascii="GHEA Grapalat" w:hAnsi="GHEA Grapalat"/>
                <w:sz w:val="18"/>
                <w:szCs w:val="18"/>
              </w:rPr>
              <w:t xml:space="preserve"> плательщиком</w:t>
            </w:r>
          </w:p>
        </w:tc>
      </w:tr>
      <w:tr w:rsidR="00D061DC"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w:t>
            </w:r>
          </w:p>
        </w:tc>
      </w:tr>
      <w:tr w:rsidR="00D061DC"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наименование</w:t>
            </w:r>
            <w:proofErr w:type="gramEnd"/>
            <w:r w:rsidRPr="00B138F3">
              <w:rPr>
                <w:rFonts w:ascii="GHEA Grapalat" w:hAnsi="GHEA Grapalat"/>
                <w:sz w:val="18"/>
                <w:szCs w:val="18"/>
              </w:rPr>
              <w:t>,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 по приглашению</w:t>
            </w:r>
          </w:p>
        </w:tc>
      </w:tr>
      <w:tr w:rsidR="00D061DC"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не</w:t>
            </w:r>
            <w:proofErr w:type="gramEnd"/>
            <w:r w:rsidRPr="00B138F3">
              <w:rPr>
                <w:rFonts w:ascii="GHEA Grapalat" w:hAnsi="GHEA Grapalat"/>
                <w:sz w:val="18"/>
                <w:szCs w:val="18"/>
              </w:rPr>
              <w:t xml:space="preserve">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не</w:t>
            </w:r>
            <w:proofErr w:type="gramEnd"/>
            <w:r w:rsidRPr="00B138F3">
              <w:rPr>
                <w:rFonts w:ascii="GHEA Grapalat" w:hAnsi="GHEA Grapalat"/>
                <w:sz w:val="18"/>
                <w:szCs w:val="18"/>
              </w:rPr>
              <w:t xml:space="preserve"> заполняется)</w:t>
            </w:r>
          </w:p>
        </w:tc>
      </w:tr>
      <w:tr w:rsidR="00D061DC"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 по приглашению</w:t>
            </w:r>
          </w:p>
        </w:tc>
      </w:tr>
      <w:tr w:rsidR="00D061DC"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наименование</w:t>
            </w:r>
            <w:proofErr w:type="gramEnd"/>
            <w:r w:rsidRPr="00B138F3">
              <w:rPr>
                <w:rFonts w:ascii="GHEA Grapalat" w:hAnsi="GHEA Grapalat"/>
                <w:sz w:val="18"/>
                <w:szCs w:val="18"/>
              </w:rPr>
              <w:t xml:space="preserve">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 по приглашению</w:t>
            </w:r>
          </w:p>
        </w:tc>
      </w:tr>
      <w:tr w:rsidR="00D061DC"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номер</w:t>
            </w:r>
            <w:proofErr w:type="gramEnd"/>
            <w:r w:rsidRPr="00B138F3">
              <w:rPr>
                <w:rFonts w:ascii="GHEA Grapalat" w:hAnsi="GHEA Grapalat"/>
                <w:sz w:val="18"/>
                <w:szCs w:val="18"/>
              </w:rPr>
              <w:t xml:space="preserve">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 по приглашению</w:t>
            </w:r>
          </w:p>
        </w:tc>
      </w:tr>
      <w:tr w:rsidR="00D061DC"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сумма</w:t>
            </w:r>
            <w:proofErr w:type="gramEnd"/>
            <w:r w:rsidRPr="00B138F3">
              <w:rPr>
                <w:rFonts w:ascii="GHEA Grapalat" w:hAnsi="GHEA Grapalat"/>
                <w:sz w:val="18"/>
                <w:szCs w:val="18"/>
              </w:rPr>
              <w:t xml:space="preserve">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 </w:t>
            </w:r>
          </w:p>
        </w:tc>
      </w:tr>
      <w:tr w:rsidR="00D061DC"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акцептованная</w:t>
            </w:r>
            <w:proofErr w:type="gramEnd"/>
            <w:r w:rsidRPr="00B138F3">
              <w:rPr>
                <w:rFonts w:ascii="GHEA Grapalat" w:hAnsi="GHEA Grapalat"/>
                <w:sz w:val="18"/>
                <w:szCs w:val="18"/>
              </w:rPr>
              <w:t xml:space="preserve">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не</w:t>
            </w:r>
            <w:proofErr w:type="gramEnd"/>
            <w:r w:rsidRPr="00B138F3">
              <w:rPr>
                <w:rFonts w:ascii="GHEA Grapalat" w:hAnsi="GHEA Grapalat"/>
                <w:sz w:val="18"/>
                <w:szCs w:val="18"/>
              </w:rPr>
              <w:t xml:space="preserve"> заполняется и не применяется)</w:t>
            </w:r>
          </w:p>
        </w:tc>
      </w:tr>
      <w:tr w:rsidR="00D061DC"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валюта</w:t>
            </w:r>
            <w:proofErr w:type="gramEnd"/>
            <w:r w:rsidRPr="00B138F3">
              <w:rPr>
                <w:rFonts w:ascii="GHEA Grapalat" w:hAnsi="GHEA Grapalat"/>
                <w:sz w:val="18"/>
                <w:szCs w:val="18"/>
              </w:rPr>
              <w:t xml:space="preserve">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w:t>
            </w:r>
          </w:p>
        </w:tc>
      </w:tr>
      <w:tr w:rsidR="00D061DC"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цель</w:t>
            </w:r>
            <w:proofErr w:type="gramEnd"/>
            <w:r w:rsidRPr="00B138F3">
              <w:rPr>
                <w:rFonts w:ascii="GHEA Grapalat" w:hAnsi="GHEA Grapalat"/>
                <w:sz w:val="18"/>
                <w:szCs w:val="18"/>
              </w:rPr>
              <w:t xml:space="preserve"> сделки</w:t>
            </w:r>
          </w:p>
        </w:tc>
        <w:tc>
          <w:tcPr>
            <w:tcW w:w="20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D061DC" w:rsidRPr="004031C1" w:rsidRDefault="00D061DC" w:rsidP="000319D9">
            <w:pPr>
              <w:widowControl w:val="0"/>
              <w:spacing w:after="120"/>
              <w:jc w:val="center"/>
              <w:rPr>
                <w:rFonts w:ascii="GHEA Grapalat" w:hAnsi="GHEA Grapalat"/>
                <w:sz w:val="18"/>
                <w:szCs w:val="18"/>
              </w:rPr>
            </w:pPr>
            <w:r w:rsidRPr="004031C1">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 по приглашению</w:t>
            </w:r>
          </w:p>
        </w:tc>
      </w:tr>
      <w:tr w:rsidR="00D061DC"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основания</w:t>
            </w:r>
            <w:proofErr w:type="gramEnd"/>
            <w:r w:rsidRPr="00B138F3">
              <w:rPr>
                <w:rFonts w:ascii="GHEA Grapalat" w:hAnsi="GHEA Grapalat"/>
                <w:sz w:val="18"/>
                <w:szCs w:val="18"/>
              </w:rPr>
              <w:t xml:space="preserve">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заполняются</w:t>
            </w:r>
            <w:proofErr w:type="gramEnd"/>
            <w:r w:rsidRPr="00B138F3">
              <w:rPr>
                <w:rFonts w:ascii="GHEA Grapalat" w:hAnsi="GHEA Grapalat"/>
                <w:sz w:val="18"/>
                <w:szCs w:val="18"/>
              </w:rPr>
              <w:t xml:space="preserve">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бенефициаром</w:t>
            </w:r>
          </w:p>
        </w:tc>
      </w:tr>
      <w:tr w:rsidR="00D061DC"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061DC" w:rsidRPr="00B138F3" w:rsidDel="0010680B"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условия</w:t>
            </w:r>
            <w:proofErr w:type="gramEnd"/>
            <w:r w:rsidRPr="00B138F3">
              <w:rPr>
                <w:rFonts w:ascii="GHEA Grapalat" w:hAnsi="GHEA Grapalat"/>
                <w:sz w:val="18"/>
                <w:szCs w:val="18"/>
              </w:rPr>
              <w:t xml:space="preserve"> оплаты: </w:t>
            </w:r>
          </w:p>
        </w:tc>
        <w:tc>
          <w:tcPr>
            <w:tcW w:w="20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cs="Sylfaen"/>
                <w:sz w:val="18"/>
                <w:szCs w:val="18"/>
              </w:rPr>
            </w:pPr>
            <w:proofErr w:type="gramStart"/>
            <w:r w:rsidRPr="00B138F3">
              <w:rPr>
                <w:rFonts w:ascii="GHEA Grapalat" w:hAnsi="GHEA Grapalat"/>
                <w:sz w:val="18"/>
                <w:szCs w:val="18"/>
              </w:rPr>
              <w:t>обязательно</w:t>
            </w:r>
            <w:proofErr w:type="gramEnd"/>
            <w:r w:rsidRPr="00B138F3">
              <w:rPr>
                <w:rFonts w:ascii="GHEA Grapalat" w:hAnsi="GHEA Grapalat"/>
                <w:sz w:val="18"/>
                <w:szCs w:val="18"/>
              </w:rPr>
              <w:t xml:space="preserve"> </w:t>
            </w:r>
          </w:p>
          <w:p w:rsidR="00D061DC" w:rsidRPr="00B138F3" w:rsidRDefault="00D061DC" w:rsidP="000319D9">
            <w:pPr>
              <w:widowControl w:val="0"/>
              <w:spacing w:after="120"/>
              <w:jc w:val="center"/>
              <w:rPr>
                <w:rFonts w:ascii="GHEA Grapalat" w:hAnsi="GHEA Grapalat" w:cs="Sylfaen"/>
                <w:sz w:val="18"/>
                <w:szCs w:val="18"/>
              </w:rPr>
            </w:pPr>
            <w:proofErr w:type="gramStart"/>
            <w:r w:rsidRPr="00B138F3">
              <w:rPr>
                <w:rFonts w:ascii="GHEA Grapalat" w:hAnsi="GHEA Grapalat"/>
                <w:sz w:val="18"/>
                <w:szCs w:val="18"/>
              </w:rPr>
              <w:t>заполняются</w:t>
            </w:r>
            <w:proofErr w:type="gramEnd"/>
            <w:r w:rsidRPr="00B138F3">
              <w:rPr>
                <w:rFonts w:ascii="GHEA Grapalat" w:hAnsi="GHEA Grapalat"/>
                <w:sz w:val="18"/>
                <w:szCs w:val="18"/>
              </w:rPr>
              <w:t xml:space="preserve"> слова "акцептованный платеж", </w:t>
            </w:r>
          </w:p>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w:t>
            </w:r>
          </w:p>
        </w:tc>
      </w:tr>
      <w:tr w:rsidR="00D061DC"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количество</w:t>
            </w:r>
            <w:proofErr w:type="gramEnd"/>
            <w:r w:rsidRPr="00B138F3">
              <w:rPr>
                <w:rFonts w:ascii="GHEA Grapalat" w:hAnsi="GHEA Grapalat"/>
                <w:sz w:val="18"/>
                <w:szCs w:val="18"/>
              </w:rPr>
              <w:t xml:space="preserve">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количество страниц прилагаемых к Требованию документов, которые должны быть предоставлены плательщику (банку плательщика)</w:t>
            </w:r>
          </w:p>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бенефициаром</w:t>
            </w:r>
          </w:p>
        </w:tc>
      </w:tr>
      <w:tr w:rsidR="00D061DC"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подпись</w:t>
            </w:r>
            <w:proofErr w:type="gramEnd"/>
            <w:r w:rsidRPr="00B138F3">
              <w:rPr>
                <w:rFonts w:ascii="GHEA Grapalat" w:hAnsi="GHEA Grapalat"/>
                <w:sz w:val="18"/>
                <w:szCs w:val="18"/>
              </w:rPr>
              <w:t xml:space="preserve"> плательщика</w:t>
            </w:r>
          </w:p>
        </w:tc>
        <w:tc>
          <w:tcPr>
            <w:tcW w:w="20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настоящее</w:t>
            </w:r>
            <w:proofErr w:type="gramEnd"/>
            <w:r w:rsidRPr="00B138F3">
              <w:rPr>
                <w:rFonts w:ascii="GHEA Grapalat" w:hAnsi="GHEA Grapalat"/>
                <w:sz w:val="18"/>
                <w:szCs w:val="18"/>
              </w:rPr>
              <w:t xml:space="preserve">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подписывается</w:t>
            </w:r>
            <w:proofErr w:type="gramEnd"/>
            <w:r w:rsidRPr="00B138F3">
              <w:rPr>
                <w:rFonts w:ascii="GHEA Grapalat" w:hAnsi="GHEA Grapalat"/>
                <w:sz w:val="18"/>
                <w:szCs w:val="18"/>
              </w:rPr>
              <w:t xml:space="preserve"> плательщиком или </w:t>
            </w:r>
          </w:p>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проставляется</w:t>
            </w:r>
            <w:proofErr w:type="gramEnd"/>
            <w:r w:rsidRPr="00B138F3">
              <w:rPr>
                <w:rFonts w:ascii="GHEA Grapalat" w:hAnsi="GHEA Grapalat"/>
                <w:sz w:val="18"/>
                <w:szCs w:val="18"/>
              </w:rPr>
              <w:t xml:space="preserve"> электронная подпись плательщика</w:t>
            </w:r>
          </w:p>
        </w:tc>
      </w:tr>
      <w:tr w:rsidR="00D061DC"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печать</w:t>
            </w:r>
            <w:proofErr w:type="gramEnd"/>
            <w:r w:rsidRPr="00B138F3">
              <w:rPr>
                <w:rFonts w:ascii="GHEA Grapalat" w:hAnsi="GHEA Grapalat"/>
                <w:sz w:val="18"/>
                <w:szCs w:val="18"/>
              </w:rPr>
              <w:t xml:space="preserve"> плательщика</w:t>
            </w:r>
          </w:p>
        </w:tc>
        <w:tc>
          <w:tcPr>
            <w:tcW w:w="20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r w:rsidRPr="00B138F3">
              <w:rPr>
                <w:rFonts w:ascii="GHEA Grapalat" w:hAnsi="GHEA Grapalat"/>
                <w:sz w:val="18"/>
                <w:szCs w:val="18"/>
              </w:rPr>
              <w:t xml:space="preserve">: </w:t>
            </w:r>
          </w:p>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при</w:t>
            </w:r>
            <w:proofErr w:type="gramEnd"/>
            <w:r w:rsidRPr="00B138F3">
              <w:rPr>
                <w:rFonts w:ascii="GHEA Grapalat" w:hAnsi="GHEA Grapalat"/>
                <w:sz w:val="18"/>
                <w:szCs w:val="18"/>
              </w:rPr>
              <w:t xml:space="preserve"> наличии печати, когда плательщик представляет Требование в бумажной форме</w:t>
            </w:r>
          </w:p>
          <w:p w:rsidR="00D061DC" w:rsidRPr="00B138F3" w:rsidRDefault="00D061DC" w:rsidP="000319D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скрепляется</w:t>
            </w:r>
            <w:proofErr w:type="gramEnd"/>
            <w:r w:rsidRPr="00B138F3">
              <w:rPr>
                <w:rFonts w:ascii="GHEA Grapalat" w:hAnsi="GHEA Grapalat"/>
                <w:sz w:val="18"/>
                <w:szCs w:val="18"/>
              </w:rPr>
              <w:t xml:space="preserve"> печатью плательщика </w:t>
            </w:r>
          </w:p>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при</w:t>
            </w:r>
            <w:proofErr w:type="gramEnd"/>
            <w:r w:rsidRPr="00B138F3">
              <w:rPr>
                <w:rFonts w:ascii="GHEA Grapalat" w:hAnsi="GHEA Grapalat"/>
                <w:sz w:val="18"/>
                <w:szCs w:val="18"/>
              </w:rPr>
              <w:t xml:space="preserve"> представлении в бумажной форме</w:t>
            </w:r>
          </w:p>
        </w:tc>
      </w:tr>
      <w:tr w:rsidR="00D061DC"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подпись</w:t>
            </w:r>
            <w:proofErr w:type="gramEnd"/>
            <w:r w:rsidRPr="00B138F3">
              <w:rPr>
                <w:rFonts w:ascii="GHEA Grapalat" w:hAnsi="GHEA Grapalat"/>
                <w:sz w:val="18"/>
                <w:szCs w:val="18"/>
              </w:rPr>
              <w:t xml:space="preserve"> бенефициара</w:t>
            </w:r>
          </w:p>
        </w:tc>
        <w:tc>
          <w:tcPr>
            <w:tcW w:w="20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r w:rsidRPr="00B138F3">
              <w:rPr>
                <w:rFonts w:ascii="GHEA Grapalat" w:hAnsi="GHEA Grapalat"/>
                <w:sz w:val="18"/>
                <w:szCs w:val="18"/>
              </w:rPr>
              <w:t xml:space="preserve">: </w:t>
            </w:r>
          </w:p>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подписывается</w:t>
            </w:r>
            <w:proofErr w:type="gramEnd"/>
            <w:r w:rsidRPr="00B138F3">
              <w:rPr>
                <w:rFonts w:ascii="GHEA Grapalat" w:hAnsi="GHEA Grapalat"/>
                <w:sz w:val="18"/>
                <w:szCs w:val="18"/>
              </w:rPr>
              <w:t xml:space="preserve"> бенефициаром</w:t>
            </w:r>
          </w:p>
        </w:tc>
      </w:tr>
      <w:tr w:rsidR="00D061DC"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печать</w:t>
            </w:r>
            <w:proofErr w:type="gramEnd"/>
            <w:r w:rsidRPr="00B138F3">
              <w:rPr>
                <w:rFonts w:ascii="GHEA Grapalat" w:hAnsi="GHEA Grapalat"/>
                <w:sz w:val="18"/>
                <w:szCs w:val="18"/>
              </w:rPr>
              <w:t xml:space="preserve"> бенефициара</w:t>
            </w:r>
          </w:p>
        </w:tc>
        <w:tc>
          <w:tcPr>
            <w:tcW w:w="20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r w:rsidRPr="00B138F3">
              <w:rPr>
                <w:rFonts w:ascii="GHEA Grapalat" w:hAnsi="GHEA Grapalat"/>
                <w:sz w:val="18"/>
                <w:szCs w:val="18"/>
              </w:rPr>
              <w:t xml:space="preserve">: </w:t>
            </w:r>
          </w:p>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при</w:t>
            </w:r>
            <w:proofErr w:type="gramEnd"/>
            <w:r w:rsidRPr="00B138F3">
              <w:rPr>
                <w:rFonts w:ascii="GHEA Grapalat" w:hAnsi="GHEA Grapalat"/>
                <w:sz w:val="18"/>
                <w:szCs w:val="18"/>
              </w:rPr>
              <w:t xml:space="preserve"> наличии печати</w:t>
            </w:r>
          </w:p>
        </w:tc>
        <w:tc>
          <w:tcPr>
            <w:tcW w:w="264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скрепляется</w:t>
            </w:r>
            <w:proofErr w:type="gramEnd"/>
            <w:r w:rsidRPr="00B138F3">
              <w:rPr>
                <w:rFonts w:ascii="GHEA Grapalat" w:hAnsi="GHEA Grapalat"/>
                <w:sz w:val="18"/>
                <w:szCs w:val="18"/>
              </w:rPr>
              <w:t xml:space="preserve"> печатью бенефициара </w:t>
            </w:r>
          </w:p>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при</w:t>
            </w:r>
            <w:proofErr w:type="gramEnd"/>
            <w:r w:rsidRPr="00B138F3">
              <w:rPr>
                <w:rFonts w:ascii="GHEA Grapalat" w:hAnsi="GHEA Grapalat"/>
                <w:sz w:val="18"/>
                <w:szCs w:val="18"/>
              </w:rPr>
              <w:t xml:space="preserve"> представлении в банк в бумажной форме</w:t>
            </w:r>
          </w:p>
        </w:tc>
      </w:tr>
      <w:tr w:rsidR="00D061DC"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подпись</w:t>
            </w:r>
            <w:proofErr w:type="gramEnd"/>
            <w:r w:rsidRPr="00B138F3">
              <w:rPr>
                <w:rFonts w:ascii="GHEA Grapalat" w:hAnsi="GHEA Grapalat"/>
                <w:sz w:val="18"/>
                <w:szCs w:val="18"/>
              </w:rPr>
              <w:t xml:space="preserve">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в</w:t>
            </w:r>
            <w:proofErr w:type="gramEnd"/>
            <w:r w:rsidRPr="00B138F3">
              <w:rPr>
                <w:rFonts w:ascii="GHEA Grapalat" w:hAnsi="GHEA Grapalat"/>
                <w:sz w:val="18"/>
                <w:szCs w:val="18"/>
              </w:rPr>
              <w:t xml:space="preserve">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
        </w:tc>
      </w:tr>
      <w:tr w:rsidR="00D061DC"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штамп</w:t>
            </w:r>
            <w:proofErr w:type="gramEnd"/>
            <w:r w:rsidRPr="00B138F3">
              <w:rPr>
                <w:rFonts w:ascii="GHEA Grapalat" w:hAnsi="GHEA Grapalat"/>
                <w:sz w:val="18"/>
                <w:szCs w:val="18"/>
              </w:rPr>
              <w:t xml:space="preserve">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в</w:t>
            </w:r>
            <w:proofErr w:type="gramEnd"/>
            <w:r w:rsidRPr="00B138F3">
              <w:rPr>
                <w:rFonts w:ascii="GHEA Grapalat" w:hAnsi="GHEA Grapalat"/>
                <w:sz w:val="18"/>
                <w:szCs w:val="18"/>
              </w:rPr>
              <w:t xml:space="preserve">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
        </w:tc>
      </w:tr>
      <w:tr w:rsidR="00D061DC"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дата</w:t>
            </w:r>
            <w:proofErr w:type="gramEnd"/>
            <w:r w:rsidRPr="00B138F3">
              <w:rPr>
                <w:rFonts w:ascii="GHEA Grapalat" w:hAnsi="GHEA Grapalat"/>
                <w:sz w:val="18"/>
                <w:szCs w:val="18"/>
              </w:rPr>
              <w:t>,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обслуживающей</w:t>
            </w:r>
            <w:proofErr w:type="gramEnd"/>
            <w:r w:rsidRPr="00B138F3">
              <w:rPr>
                <w:rFonts w:ascii="GHEA Grapalat" w:hAnsi="GHEA Grapalat"/>
                <w:sz w:val="18"/>
                <w:szCs w:val="18"/>
              </w:rPr>
              <w:t xml:space="preserve">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
        </w:tc>
      </w:tr>
      <w:tr w:rsidR="00D061DC"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подпись</w:t>
            </w:r>
            <w:proofErr w:type="gramEnd"/>
            <w:r w:rsidRPr="00B138F3">
              <w:rPr>
                <w:rFonts w:ascii="GHEA Grapalat" w:hAnsi="GHEA Grapalat"/>
                <w:sz w:val="18"/>
                <w:szCs w:val="18"/>
              </w:rPr>
              <w:t xml:space="preserve">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
        </w:tc>
      </w:tr>
      <w:tr w:rsidR="00D061DC"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штамп</w:t>
            </w:r>
            <w:proofErr w:type="gramEnd"/>
            <w:r w:rsidRPr="00B138F3">
              <w:rPr>
                <w:rFonts w:ascii="GHEA Grapalat" w:hAnsi="GHEA Grapalat"/>
                <w:sz w:val="18"/>
                <w:szCs w:val="18"/>
              </w:rPr>
              <w:t xml:space="preserve">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заполняется</w:t>
            </w:r>
            <w:proofErr w:type="gramEnd"/>
            <w:r w:rsidRPr="00B138F3">
              <w:rPr>
                <w:rFonts w:ascii="GHEA Grapalat" w:hAnsi="GHEA Grapalat"/>
                <w:sz w:val="18"/>
                <w:szCs w:val="18"/>
              </w:rPr>
              <w:t xml:space="preserve">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
        </w:tc>
      </w:tr>
      <w:tr w:rsidR="00D061DC"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D061DC" w:rsidRPr="00B138F3" w:rsidRDefault="00D061DC" w:rsidP="000319D9">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обслуживающей</w:t>
            </w:r>
            <w:proofErr w:type="gramEnd"/>
            <w:r w:rsidRPr="00B138F3">
              <w:rPr>
                <w:rFonts w:ascii="GHEA Grapalat" w:hAnsi="GHEA Grapalat"/>
                <w:sz w:val="18"/>
                <w:szCs w:val="18"/>
              </w:rPr>
              <w:t xml:space="preserve">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D061DC" w:rsidRPr="00B138F3" w:rsidRDefault="00D061DC"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D061DC" w:rsidRPr="00B138F3" w:rsidRDefault="00D061DC" w:rsidP="000319D9">
            <w:pPr>
              <w:widowControl w:val="0"/>
              <w:spacing w:after="120"/>
              <w:jc w:val="center"/>
              <w:rPr>
                <w:rFonts w:ascii="GHEA Grapalat" w:hAnsi="GHEA Grapalat"/>
                <w:sz w:val="18"/>
                <w:szCs w:val="18"/>
              </w:rPr>
            </w:pPr>
          </w:p>
        </w:tc>
      </w:tr>
    </w:tbl>
    <w:p w:rsidR="00D061DC" w:rsidRPr="00B138F3" w:rsidRDefault="00D061DC" w:rsidP="00D061DC">
      <w:pPr>
        <w:widowControl w:val="0"/>
        <w:spacing w:after="160"/>
        <w:ind w:left="567" w:right="565"/>
        <w:jc w:val="center"/>
        <w:rPr>
          <w:rFonts w:ascii="GHEA Grapalat" w:hAnsi="GHEA Grapalat"/>
          <w:b/>
        </w:rPr>
      </w:pPr>
    </w:p>
    <w:p w:rsidR="00D061DC" w:rsidRPr="00B138F3" w:rsidRDefault="00D061DC" w:rsidP="00D061DC">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8D24C2" w:rsidRDefault="008D24C2" w:rsidP="00950BCE">
      <w:pPr>
        <w:widowControl w:val="0"/>
        <w:spacing w:after="160"/>
        <w:rPr>
          <w:rFonts w:ascii="GHEA Grapalat" w:hAnsi="GHEA Grapalat"/>
          <w:b/>
        </w:rPr>
      </w:pPr>
    </w:p>
    <w:p w:rsidR="000319D9" w:rsidRDefault="000319D9" w:rsidP="00950BCE">
      <w:pPr>
        <w:widowControl w:val="0"/>
        <w:spacing w:after="160"/>
        <w:rPr>
          <w:rFonts w:ascii="GHEA Grapalat" w:hAnsi="GHEA Grapalat"/>
          <w:b/>
        </w:rPr>
      </w:pPr>
    </w:p>
    <w:p w:rsidR="000319D9" w:rsidRDefault="000319D9" w:rsidP="00950BCE">
      <w:pPr>
        <w:widowControl w:val="0"/>
        <w:spacing w:after="160"/>
        <w:rPr>
          <w:rFonts w:ascii="GHEA Grapalat" w:hAnsi="GHEA Grapalat"/>
          <w:b/>
        </w:rPr>
      </w:pPr>
    </w:p>
    <w:p w:rsidR="000319D9" w:rsidRDefault="000319D9" w:rsidP="00950BCE">
      <w:pPr>
        <w:widowControl w:val="0"/>
        <w:spacing w:after="160"/>
        <w:rPr>
          <w:rFonts w:ascii="GHEA Grapalat" w:hAnsi="GHEA Grapalat"/>
          <w:b/>
        </w:rPr>
      </w:pPr>
    </w:p>
    <w:p w:rsidR="000319D9" w:rsidRDefault="000319D9" w:rsidP="00950BCE">
      <w:pPr>
        <w:widowControl w:val="0"/>
        <w:spacing w:after="160"/>
        <w:rPr>
          <w:rFonts w:ascii="GHEA Grapalat" w:hAnsi="GHEA Grapalat"/>
          <w:b/>
        </w:rPr>
      </w:pPr>
    </w:p>
    <w:p w:rsidR="000319D9" w:rsidRDefault="000319D9" w:rsidP="00950BCE">
      <w:pPr>
        <w:widowControl w:val="0"/>
        <w:spacing w:after="160"/>
        <w:rPr>
          <w:rFonts w:ascii="GHEA Grapalat" w:hAnsi="GHEA Grapalat"/>
          <w:b/>
        </w:rPr>
      </w:pPr>
    </w:p>
    <w:p w:rsidR="000319D9" w:rsidRDefault="000319D9" w:rsidP="00950BCE">
      <w:pPr>
        <w:widowControl w:val="0"/>
        <w:spacing w:after="160"/>
        <w:rPr>
          <w:rFonts w:ascii="GHEA Grapalat" w:hAnsi="GHEA Grapalat"/>
          <w:b/>
        </w:rPr>
      </w:pPr>
    </w:p>
    <w:p w:rsidR="000319D9" w:rsidRDefault="000319D9" w:rsidP="00950BCE">
      <w:pPr>
        <w:widowControl w:val="0"/>
        <w:spacing w:after="160"/>
        <w:rPr>
          <w:rFonts w:ascii="GHEA Grapalat" w:hAnsi="GHEA Grapalat"/>
          <w:b/>
        </w:rPr>
      </w:pPr>
    </w:p>
    <w:p w:rsidR="000319D9" w:rsidRDefault="000319D9" w:rsidP="00950BCE">
      <w:pPr>
        <w:widowControl w:val="0"/>
        <w:spacing w:after="160"/>
        <w:rPr>
          <w:rFonts w:ascii="GHEA Grapalat" w:hAnsi="GHEA Grapalat"/>
          <w:b/>
        </w:rPr>
      </w:pPr>
    </w:p>
    <w:p w:rsidR="000319D9" w:rsidRDefault="000319D9" w:rsidP="00950BCE">
      <w:pPr>
        <w:widowControl w:val="0"/>
        <w:spacing w:after="160"/>
        <w:rPr>
          <w:rFonts w:ascii="GHEA Grapalat" w:hAnsi="GHEA Grapalat"/>
          <w:b/>
        </w:rPr>
      </w:pPr>
    </w:p>
    <w:p w:rsidR="000319D9" w:rsidRDefault="000319D9" w:rsidP="00950BCE">
      <w:pPr>
        <w:widowControl w:val="0"/>
        <w:spacing w:after="160"/>
        <w:rPr>
          <w:rFonts w:ascii="GHEA Grapalat" w:hAnsi="GHEA Grapalat"/>
          <w:b/>
        </w:rPr>
      </w:pPr>
    </w:p>
    <w:p w:rsidR="000319D9" w:rsidRDefault="000319D9" w:rsidP="00950BCE">
      <w:pPr>
        <w:widowControl w:val="0"/>
        <w:spacing w:after="160"/>
        <w:rPr>
          <w:rFonts w:ascii="GHEA Grapalat" w:hAnsi="GHEA Grapalat"/>
          <w:b/>
        </w:rPr>
      </w:pPr>
    </w:p>
    <w:p w:rsidR="000319D9" w:rsidRDefault="000319D9" w:rsidP="00950BCE">
      <w:pPr>
        <w:widowControl w:val="0"/>
        <w:spacing w:after="160"/>
        <w:rPr>
          <w:rFonts w:ascii="GHEA Grapalat" w:hAnsi="GHEA Grapalat"/>
          <w:b/>
        </w:rPr>
      </w:pPr>
    </w:p>
    <w:p w:rsidR="000319D9" w:rsidRPr="00230D36" w:rsidRDefault="000319D9" w:rsidP="00950BCE">
      <w:pPr>
        <w:widowControl w:val="0"/>
        <w:spacing w:after="160"/>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950BCE" w:rsidRPr="00EC1F84" w:rsidRDefault="00235549" w:rsidP="00950BCE">
      <w:pPr>
        <w:widowControl w:val="0"/>
        <w:spacing w:after="160"/>
        <w:ind w:firstLine="567"/>
        <w:jc w:val="right"/>
        <w:rPr>
          <w:rFonts w:ascii="GHEA Grapalat" w:hAnsi="GHEA Grapalat"/>
        </w:rPr>
      </w:pPr>
      <w:proofErr w:type="gramStart"/>
      <w:r w:rsidRPr="00B138F3">
        <w:rPr>
          <w:rFonts w:ascii="GHEA Grapalat" w:hAnsi="GHEA Grapalat"/>
          <w:b/>
        </w:rPr>
        <w:t>к</w:t>
      </w:r>
      <w:proofErr w:type="gramEnd"/>
      <w:r w:rsidRPr="00B138F3">
        <w:rPr>
          <w:rFonts w:ascii="GHEA Grapalat" w:hAnsi="GHEA Grapalat"/>
          <w:b/>
        </w:rPr>
        <w:t xml:space="preserve">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950BCE" w:rsidRPr="00BC3C9D">
        <w:rPr>
          <w:rFonts w:ascii="GHEA Grapalat" w:hAnsi="GHEA Grapalat"/>
          <w:b/>
          <w:i/>
          <w:lang w:val="hy-AM"/>
        </w:rPr>
        <w:t>ԳԿՏ-</w:t>
      </w:r>
      <w:r w:rsidR="00950BCE" w:rsidRPr="00BC3C9D">
        <w:rPr>
          <w:rFonts w:ascii="GHEA Grapalat" w:hAnsi="GHEA Grapalat"/>
          <w:b/>
          <w:lang w:val="hy-AM"/>
        </w:rPr>
        <w:t>Հ</w:t>
      </w:r>
      <w:r w:rsidR="00950BCE" w:rsidRPr="00BC3C9D">
        <w:rPr>
          <w:rFonts w:ascii="GHEA Grapalat" w:hAnsi="GHEA Grapalat"/>
          <w:b/>
          <w:i/>
          <w:lang w:val="hy-AM"/>
        </w:rPr>
        <w:t>ԲՄԱՇՁԲ</w:t>
      </w:r>
      <w:r w:rsidR="00950BCE" w:rsidRPr="00BC3C9D">
        <w:rPr>
          <w:rFonts w:ascii="GHEA Grapalat" w:hAnsi="GHEA Grapalat"/>
          <w:b/>
          <w:i/>
          <w:lang w:val="af-ZA"/>
        </w:rPr>
        <w:t>-21</w:t>
      </w:r>
      <w:r w:rsidR="00950BCE" w:rsidRPr="00BC3C9D">
        <w:rPr>
          <w:rFonts w:ascii="GHEA Grapalat" w:hAnsi="GHEA Grapalat"/>
          <w:b/>
          <w:i/>
          <w:lang w:val="hy-AM"/>
        </w:rPr>
        <w:t>/</w:t>
      </w:r>
      <w:r w:rsidR="00950BCE" w:rsidRPr="00BC3C9D">
        <w:rPr>
          <w:rFonts w:ascii="GHEA Grapalat" w:hAnsi="GHEA Grapalat"/>
          <w:b/>
          <w:i/>
          <w:lang w:val="af-ZA"/>
        </w:rPr>
        <w:t>4</w:t>
      </w:r>
    </w:p>
    <w:p w:rsidR="00235549" w:rsidRPr="00B138F3" w:rsidRDefault="00235549" w:rsidP="00235549">
      <w:pPr>
        <w:pStyle w:val="31"/>
        <w:widowControl w:val="0"/>
        <w:spacing w:after="160" w:line="240" w:lineRule="auto"/>
        <w:jc w:val="right"/>
        <w:rPr>
          <w:rFonts w:ascii="GHEA Grapalat" w:hAnsi="GHEA Grapalat" w:cs="Arial"/>
          <w:b/>
          <w:sz w:val="24"/>
          <w:szCs w:val="24"/>
        </w:rPr>
      </w:pP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w:t>
      </w:r>
      <w:proofErr w:type="gramStart"/>
      <w:r w:rsidRPr="00B138F3">
        <w:rPr>
          <w:rFonts w:ascii="GHEA Grapalat" w:hAnsi="GHEA Grapalat"/>
          <w:b/>
        </w:rPr>
        <w:t>обеспечение</w:t>
      </w:r>
      <w:proofErr w:type="gramEnd"/>
      <w:r w:rsidRPr="00B138F3">
        <w:rPr>
          <w:rFonts w:ascii="GHEA Grapalat" w:hAnsi="GHEA Grapalat"/>
          <w:b/>
        </w:rPr>
        <w:t xml:space="preserve">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proofErr w:type="gramStart"/>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proofErr w:type="gramEnd"/>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w:t>
      </w:r>
      <w:proofErr w:type="gramStart"/>
      <w:r w:rsidRPr="00B138F3">
        <w:rPr>
          <w:rStyle w:val="af5"/>
          <w:rFonts w:ascii="GHEA Grapalat" w:hAnsi="GHEA Grapalat"/>
          <w:b w:val="0"/>
          <w:sz w:val="20"/>
          <w:szCs w:val="20"/>
        </w:rPr>
        <w:t>номер</w:t>
      </w:r>
      <w:proofErr w:type="gramEnd"/>
      <w:r w:rsidRPr="00B138F3">
        <w:rPr>
          <w:rStyle w:val="af5"/>
          <w:rFonts w:ascii="GHEA Grapalat" w:hAnsi="GHEA Grapalat"/>
          <w:b w:val="0"/>
          <w:sz w:val="20"/>
          <w:szCs w:val="20"/>
        </w:rPr>
        <w:t xml:space="preserve">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proofErr w:type="gramStart"/>
      <w:r w:rsidRPr="00B138F3">
        <w:rPr>
          <w:rStyle w:val="af5"/>
          <w:rFonts w:ascii="GHEA Grapalat" w:hAnsi="GHEA Grapalat"/>
          <w:b w:val="0"/>
          <w:sz w:val="18"/>
          <w:szCs w:val="18"/>
        </w:rPr>
        <w:t>наименование</w:t>
      </w:r>
      <w:proofErr w:type="gramEnd"/>
      <w:r w:rsidRPr="00B138F3">
        <w:rPr>
          <w:rStyle w:val="af5"/>
          <w:rFonts w:ascii="GHEA Grapalat" w:hAnsi="GHEA Grapalat"/>
          <w:b w:val="0"/>
          <w:sz w:val="18"/>
          <w:szCs w:val="18"/>
        </w:rPr>
        <w:t xml:space="preserve">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proofErr w:type="gramStart"/>
      <w:r w:rsidRPr="00B138F3">
        <w:rPr>
          <w:rFonts w:ascii="GHEA Grapalat" w:eastAsiaTheme="minorHAnsi" w:hAnsi="GHEA Grapalat" w:cstheme="minorBidi"/>
        </w:rPr>
        <w:t>далее</w:t>
      </w:r>
      <w:proofErr w:type="gramEnd"/>
      <w:r w:rsidRPr="00B138F3">
        <w:rPr>
          <w:rFonts w:ascii="GHEA Grapalat" w:eastAsiaTheme="minorHAnsi" w:hAnsi="GHEA Grapalat" w:cstheme="minorBidi"/>
        </w:rPr>
        <w:t>-принципал).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w:t>
      </w:r>
      <w:proofErr w:type="gramStart"/>
      <w:r w:rsidRPr="00B138F3">
        <w:rPr>
          <w:rFonts w:ascii="GHEA Grapalat" w:eastAsiaTheme="minorHAnsi" w:hAnsi="GHEA Grapalat" w:cstheme="minorBidi"/>
          <w:sz w:val="18"/>
          <w:szCs w:val="18"/>
        </w:rPr>
        <w:t>наименование</w:t>
      </w:r>
      <w:proofErr w:type="gramEnd"/>
      <w:r w:rsidRPr="00B138F3">
        <w:rPr>
          <w:rFonts w:ascii="GHEA Grapalat" w:eastAsiaTheme="minorHAnsi" w:hAnsi="GHEA Grapalat" w:cstheme="minorBidi"/>
          <w:sz w:val="18"/>
          <w:szCs w:val="18"/>
        </w:rPr>
        <w:t xml:space="preserve">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w:t>
      </w:r>
      <w:proofErr w:type="gramStart"/>
      <w:r w:rsidRPr="00B138F3">
        <w:rPr>
          <w:rFonts w:ascii="GHEA Grapalat" w:eastAsiaTheme="minorHAnsi" w:hAnsi="GHEA Grapalat" w:cstheme="minorBidi"/>
        </w:rPr>
        <w:t>далее</w:t>
      </w:r>
      <w:proofErr w:type="gramEnd"/>
      <w:r w:rsidRPr="00B138F3">
        <w:rPr>
          <w:rFonts w:ascii="GHEA Grapalat" w:eastAsiaTheme="minorHAnsi" w:hAnsi="GHEA Grapalat" w:cstheme="minorBidi"/>
        </w:rPr>
        <w:t>-лицо,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w:t>
      </w:r>
      <w:proofErr w:type="gramStart"/>
      <w:r w:rsidRPr="00B138F3">
        <w:rPr>
          <w:rFonts w:ascii="GHEA Grapalat" w:eastAsiaTheme="minorHAnsi" w:hAnsi="GHEA Grapalat" w:cstheme="minorBidi"/>
          <w:sz w:val="18"/>
          <w:szCs w:val="18"/>
        </w:rPr>
        <w:t>сумма</w:t>
      </w:r>
      <w:proofErr w:type="gramEnd"/>
      <w:r w:rsidRPr="00B138F3">
        <w:rPr>
          <w:rFonts w:ascii="GHEA Grapalat" w:eastAsiaTheme="minorHAnsi" w:hAnsi="GHEA Grapalat" w:cstheme="minorBidi"/>
          <w:sz w:val="18"/>
          <w:szCs w:val="18"/>
        </w:rPr>
        <w:t xml:space="preserve">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w:t>
      </w:r>
      <w:proofErr w:type="gramStart"/>
      <w:r w:rsidRPr="00B138F3">
        <w:rPr>
          <w:rFonts w:ascii="GHEA Grapalat" w:eastAsiaTheme="minorHAnsi" w:hAnsi="GHEA Grapalat" w:cstheme="minorBidi"/>
        </w:rPr>
        <w:t>далее</w:t>
      </w:r>
      <w:proofErr w:type="gramEnd"/>
      <w:r w:rsidRPr="00B138F3">
        <w:rPr>
          <w:rFonts w:ascii="GHEA Grapalat" w:eastAsiaTheme="minorHAnsi" w:hAnsi="GHEA Grapalat" w:cstheme="minorBidi"/>
        </w:rPr>
        <w:t xml:space="preserve">-сумма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950BCE" w:rsidRPr="00A53CA1">
        <w:rPr>
          <w:rFonts w:ascii="GHEA Grapalat" w:eastAsiaTheme="minorHAnsi" w:hAnsi="GHEA Grapalat" w:cstheme="minorBidi"/>
        </w:rPr>
        <w:t xml:space="preserve"> </w:t>
      </w:r>
      <w:r w:rsidR="00950BCE" w:rsidRPr="00950BCE">
        <w:rPr>
          <w:rFonts w:ascii="GHEA Grapalat" w:hAnsi="GHEA Grapalat"/>
          <w:b/>
          <w:color w:val="002060"/>
          <w:sz w:val="20"/>
          <w:szCs w:val="20"/>
          <w:u w:val="single"/>
          <w:lang w:val="hy-AM" w:eastAsia="en-US" w:bidi="ar-SA"/>
        </w:rPr>
        <w:t>900008000664</w:t>
      </w:r>
      <w:r w:rsidR="005B3A59" w:rsidRPr="00B138F3">
        <w:rPr>
          <w:rFonts w:ascii="GHEA Grapalat" w:eastAsiaTheme="minorHAnsi" w:hAnsi="GHEA Grapalat" w:cstheme="minorBidi"/>
        </w:rPr>
        <w:t xml:space="preserve">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CE3E7A" w:rsidRDefault="00851A6D" w:rsidP="00851A6D">
      <w:pPr>
        <w:pStyle w:val="af4"/>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rPr>
        <w:t xml:space="preserve">5. Гарантия действует со дня вступления в силу договора N________________________ </w:t>
      </w:r>
      <w:proofErr w:type="gramStart"/>
      <w:r w:rsidRPr="00CE3E7A">
        <w:rPr>
          <w:rFonts w:ascii="GHEA Grapalat" w:eastAsiaTheme="minorHAnsi" w:hAnsi="GHEA Grapalat" w:cstheme="minorBidi"/>
        </w:rPr>
        <w:t>заключаемого  между</w:t>
      </w:r>
      <w:proofErr w:type="gramEnd"/>
      <w:r w:rsidRPr="00CE3E7A">
        <w:rPr>
          <w:rFonts w:ascii="GHEA Grapalat" w:eastAsiaTheme="minorHAnsi" w:hAnsi="GHEA Grapalat" w:cstheme="minorBidi"/>
        </w:rPr>
        <w:t xml:space="preserve">  бенефициаром и принципалом    </w:t>
      </w:r>
    </w:p>
    <w:p w:rsidR="00851A6D" w:rsidRPr="00CE3E7A" w:rsidRDefault="00851A6D" w:rsidP="00851A6D">
      <w:pPr>
        <w:pStyle w:val="af4"/>
        <w:shd w:val="clear" w:color="auto" w:fill="FFFFFF"/>
        <w:ind w:firstLine="374"/>
        <w:contextualSpacing/>
        <w:jc w:val="both"/>
        <w:rPr>
          <w:rFonts w:ascii="GHEA Grapalat" w:eastAsiaTheme="minorHAnsi" w:hAnsi="GHEA Grapalat" w:cstheme="minorBidi"/>
        </w:rPr>
      </w:pPr>
      <w:proofErr w:type="gramStart"/>
      <w:r w:rsidRPr="00CE3E7A">
        <w:rPr>
          <w:rFonts w:ascii="GHEA Grapalat" w:eastAsiaTheme="minorHAnsi" w:hAnsi="GHEA Grapalat" w:cstheme="minorBidi"/>
          <w:sz w:val="18"/>
          <w:szCs w:val="18"/>
        </w:rPr>
        <w:t>номер</w:t>
      </w:r>
      <w:proofErr w:type="gramEnd"/>
      <w:r w:rsidRPr="00CE3E7A">
        <w:rPr>
          <w:rFonts w:ascii="GHEA Grapalat" w:eastAsiaTheme="minorHAnsi" w:hAnsi="GHEA Grapalat" w:cstheme="minorBidi"/>
          <w:sz w:val="18"/>
          <w:szCs w:val="18"/>
        </w:rPr>
        <w:t xml:space="preserve"> заключаемого </w:t>
      </w:r>
      <w:proofErr w:type="spellStart"/>
      <w:r w:rsidRPr="00CE3E7A">
        <w:rPr>
          <w:rFonts w:ascii="GHEA Grapalat" w:eastAsiaTheme="minorHAnsi" w:hAnsi="GHEA Grapalat" w:cstheme="minorBidi"/>
          <w:sz w:val="18"/>
          <w:szCs w:val="18"/>
        </w:rPr>
        <w:t>договара</w:t>
      </w:r>
      <w:proofErr w:type="spellEnd"/>
    </w:p>
    <w:p w:rsidR="00851A6D" w:rsidRPr="00CE3E7A" w:rsidRDefault="00851A6D" w:rsidP="00851A6D">
      <w:pPr>
        <w:pStyle w:val="af4"/>
        <w:shd w:val="clear" w:color="auto" w:fill="FFFFFF"/>
        <w:ind w:firstLine="374"/>
        <w:contextualSpacing/>
        <w:jc w:val="both"/>
        <w:rPr>
          <w:rFonts w:ascii="GHEA Grapalat" w:eastAsiaTheme="minorHAnsi" w:hAnsi="GHEA Grapalat" w:cstheme="minorBidi"/>
        </w:rPr>
      </w:pPr>
    </w:p>
    <w:p w:rsidR="00851A6D" w:rsidRPr="00CE3E7A" w:rsidRDefault="00851A6D" w:rsidP="00851A6D">
      <w:pPr>
        <w:pStyle w:val="af4"/>
        <w:shd w:val="clear" w:color="auto" w:fill="FFFFFF"/>
        <w:contextualSpacing/>
        <w:jc w:val="both"/>
        <w:rPr>
          <w:rFonts w:ascii="GHEA Grapalat" w:eastAsiaTheme="minorHAnsi" w:hAnsi="GHEA Grapalat" w:cstheme="minorBidi"/>
          <w:lang w:val="hy-AM"/>
        </w:rPr>
      </w:pPr>
      <w:proofErr w:type="gramStart"/>
      <w:r w:rsidRPr="00CE3E7A">
        <w:rPr>
          <w:rFonts w:ascii="GHEA Grapalat" w:eastAsiaTheme="minorHAnsi" w:hAnsi="GHEA Grapalat" w:cstheme="minorBidi"/>
        </w:rPr>
        <w:t>и  действует</w:t>
      </w:r>
      <w:proofErr w:type="gramEnd"/>
      <w:r w:rsidRPr="00CE3E7A">
        <w:rPr>
          <w:rFonts w:ascii="GHEA Grapalat" w:eastAsiaTheme="minorHAnsi" w:hAnsi="GHEA Grapalat" w:cstheme="minorBidi"/>
        </w:rPr>
        <w:t xml:space="preserve">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в</w:t>
      </w:r>
      <w:r w:rsidRPr="00CE3E7A">
        <w:rPr>
          <w:rFonts w:ascii="GHEA Grapalat" w:hAnsi="GHEA Grapalat"/>
        </w:rPr>
        <w:t>ключительно</w:t>
      </w:r>
      <w:r w:rsidRPr="00CE3E7A">
        <w:rPr>
          <w:rFonts w:ascii="GHEA Grapalat" w:eastAsiaTheme="minorHAnsi" w:hAnsi="GHEA Grapalat" w:cstheme="minorBidi"/>
        </w:rPr>
        <w:t xml:space="preserve">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до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девяностого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рабочего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дня</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следующего за днем </w:t>
      </w:r>
    </w:p>
    <w:p w:rsidR="00851A6D" w:rsidRPr="00CE3E7A" w:rsidRDefault="00851A6D" w:rsidP="00851A6D">
      <w:pPr>
        <w:pStyle w:val="af4"/>
        <w:shd w:val="clear" w:color="auto" w:fill="FFFFFF"/>
        <w:contextualSpacing/>
        <w:jc w:val="both"/>
        <w:rPr>
          <w:rFonts w:ascii="GHEA Grapalat" w:eastAsiaTheme="minorHAnsi" w:hAnsi="GHEA Grapalat" w:cstheme="minorBidi"/>
          <w:sz w:val="18"/>
          <w:szCs w:val="18"/>
          <w:lang w:val="hy-AM"/>
        </w:rPr>
      </w:pPr>
    </w:p>
    <w:p w:rsidR="00851A6D" w:rsidRPr="00CE3E7A" w:rsidRDefault="00851A6D" w:rsidP="00851A6D">
      <w:pPr>
        <w:pStyle w:val="af4"/>
        <w:shd w:val="clear" w:color="auto" w:fill="FFFFFF"/>
        <w:contextualSpacing/>
        <w:jc w:val="center"/>
        <w:rPr>
          <w:rFonts w:eastAsiaTheme="minorHAnsi" w:cstheme="minorBidi"/>
        </w:rPr>
      </w:pPr>
      <w:r w:rsidRPr="00CE3E7A">
        <w:rPr>
          <w:rFonts w:ascii="GHEA Grapalat" w:eastAsiaTheme="minorHAnsi" w:hAnsi="GHEA Grapalat" w:cstheme="minorBidi"/>
          <w:lang w:val="hy-AM"/>
        </w:rPr>
        <w:t>--------------------------------------------------------</w:t>
      </w:r>
      <w:r w:rsidRPr="00CE3E7A">
        <w:rPr>
          <w:rFonts w:ascii="GHEA Grapalat" w:eastAsiaTheme="minorHAnsi" w:hAnsi="GHEA Grapalat" w:cstheme="minorBidi"/>
        </w:rPr>
        <w:t>------------------</w:t>
      </w:r>
      <w:r w:rsidRPr="00CE3E7A">
        <w:rPr>
          <w:rFonts w:ascii="GHEA Grapalat" w:eastAsiaTheme="minorHAnsi" w:hAnsi="GHEA Grapalat" w:cstheme="minorBidi"/>
          <w:lang w:val="hy-AM"/>
        </w:rPr>
        <w:t>----------------------</w:t>
      </w:r>
      <w:r w:rsidRPr="00CE3E7A">
        <w:rPr>
          <w:rFonts w:eastAsiaTheme="minorHAnsi" w:cstheme="minorBidi"/>
        </w:rPr>
        <w:t xml:space="preserve"> </w:t>
      </w:r>
      <w:r w:rsidRPr="00CE3E7A">
        <w:rPr>
          <w:rFonts w:eastAsiaTheme="minorHAnsi" w:cstheme="minorBidi"/>
          <w:lang w:val="hy-AM"/>
        </w:rPr>
        <w:t>.</w:t>
      </w:r>
      <w:r w:rsidRPr="00CE3E7A">
        <w:rPr>
          <w:rFonts w:eastAsiaTheme="minorHAnsi" w:cstheme="minorBidi"/>
        </w:rPr>
        <w:t xml:space="preserve">                    </w:t>
      </w:r>
      <w:proofErr w:type="gramStart"/>
      <w:r w:rsidRPr="00CE3E7A">
        <w:rPr>
          <w:rFonts w:ascii="GHEA Grapalat" w:hAnsi="GHEA Grapalat"/>
          <w:sz w:val="16"/>
          <w:szCs w:val="16"/>
        </w:rPr>
        <w:t>крайний</w:t>
      </w:r>
      <w:proofErr w:type="gramEnd"/>
      <w:r w:rsidRPr="00CE3E7A">
        <w:rPr>
          <w:rFonts w:ascii="GHEA Grapalat" w:hAnsi="GHEA Grapalat"/>
          <w:sz w:val="16"/>
          <w:szCs w:val="16"/>
        </w:rPr>
        <w:t xml:space="preserve">   срок</w:t>
      </w:r>
      <w:r w:rsidRPr="00CE3E7A">
        <w:rPr>
          <w:rFonts w:ascii="GHEA Grapalat" w:eastAsiaTheme="minorHAnsi" w:hAnsi="GHEA Grapalat" w:cstheme="minorBidi"/>
          <w:sz w:val="16"/>
          <w:szCs w:val="16"/>
        </w:rPr>
        <w:t xml:space="preserve"> выполнения работ</w:t>
      </w:r>
      <w:r w:rsidRPr="00CE3E7A">
        <w:rPr>
          <w:rFonts w:ascii="GHEA Grapalat" w:hAnsi="GHEA Grapalat"/>
          <w:sz w:val="16"/>
          <w:szCs w:val="16"/>
        </w:rPr>
        <w:t>, предусмотренный заключаемым договором, включая гарантийный срок</w:t>
      </w:r>
    </w:p>
    <w:p w:rsidR="00851A6D" w:rsidRPr="00CE3E7A" w:rsidRDefault="00851A6D" w:rsidP="00851A6D">
      <w:pPr>
        <w:pStyle w:val="af4"/>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 </w:t>
      </w:r>
    </w:p>
    <w:p w:rsidR="005B56BF" w:rsidRPr="00DC2360" w:rsidRDefault="005B56BF" w:rsidP="005B56BF">
      <w:pPr>
        <w:pStyle w:val="af4"/>
        <w:shd w:val="clear" w:color="auto" w:fill="FFFFFF"/>
        <w:contextualSpacing/>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proofErr w:type="gramStart"/>
      <w:r w:rsidRPr="00B138F3">
        <w:rPr>
          <w:rFonts w:ascii="GHEA Grapalat" w:eastAsiaTheme="minorHAnsi" w:hAnsi="GHEA Grapalat" w:cstheme="minorBidi"/>
          <w:sz w:val="18"/>
          <w:szCs w:val="18"/>
        </w:rPr>
        <w:t>номер</w:t>
      </w:r>
      <w:proofErr w:type="gramEnd"/>
      <w:r w:rsidRPr="00B138F3">
        <w:rPr>
          <w:rFonts w:ascii="GHEA Grapalat" w:eastAsiaTheme="minorHAnsi" w:hAnsi="GHEA Grapalat" w:cstheme="minorBidi"/>
          <w:sz w:val="18"/>
          <w:szCs w:val="18"/>
        </w:rPr>
        <w:t xml:space="preserve"> заключаемого </w:t>
      </w:r>
      <w:proofErr w:type="spellStart"/>
      <w:r w:rsidRPr="00B138F3">
        <w:rPr>
          <w:rFonts w:ascii="GHEA Grapalat" w:eastAsiaTheme="minorHAnsi" w:hAnsi="GHEA Grapalat" w:cstheme="minorBidi"/>
          <w:sz w:val="18"/>
          <w:szCs w:val="18"/>
        </w:rPr>
        <w:t>договара</w:t>
      </w:r>
      <w:proofErr w:type="spellEnd"/>
    </w:p>
    <w:p w:rsidR="005B3A59" w:rsidRPr="00EF4569"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roofErr w:type="gramStart"/>
      <w:r w:rsidRPr="00B138F3">
        <w:rPr>
          <w:rFonts w:ascii="GHEA Grapalat" w:eastAsiaTheme="minorHAnsi" w:hAnsi="GHEA Grapalat" w:cstheme="minorBidi"/>
        </w:rPr>
        <w:t>копии</w:t>
      </w:r>
      <w:proofErr w:type="gramEnd"/>
      <w:r w:rsidRPr="00B138F3">
        <w:rPr>
          <w:rFonts w:ascii="GHEA Grapalat" w:eastAsiaTheme="minorHAnsi" w:hAnsi="GHEA Grapalat" w:cstheme="minorBidi"/>
        </w:rPr>
        <w:t xml:space="preserve"> внесенных  в него изменений, дополнительных соглашений</w:t>
      </w:r>
      <w:r w:rsidR="00EF4569" w:rsidRPr="00EF4569">
        <w:rPr>
          <w:rFonts w:ascii="GHEA Grapalat" w:eastAsiaTheme="minorHAnsi" w:hAnsi="GHEA Grapalat" w:cstheme="minorBidi"/>
        </w:rPr>
        <w:t>;</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proofErr w:type="gramStart"/>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roofErr w:type="gramEnd"/>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proofErr w:type="gramStart"/>
      <w:r w:rsidRPr="00B138F3">
        <w:rPr>
          <w:rFonts w:ascii="GHEA Grapalat" w:hAnsi="GHEA Grapalat" w:cs="Sylfaen"/>
          <w:vertAlign w:val="superscript"/>
        </w:rPr>
        <w:t>число</w:t>
      </w:r>
      <w:proofErr w:type="gramEnd"/>
      <w:r w:rsidRPr="00B138F3">
        <w:rPr>
          <w:rFonts w:ascii="GHEA Grapalat" w:hAnsi="GHEA Grapalat" w:cs="Sylfaen"/>
          <w:vertAlign w:val="superscript"/>
        </w:rPr>
        <w:t>, месяц, год</w:t>
      </w:r>
    </w:p>
    <w:p w:rsidR="000319D9" w:rsidRDefault="000319D9" w:rsidP="005B3A59">
      <w:pPr>
        <w:pStyle w:val="af4"/>
        <w:shd w:val="clear" w:color="auto" w:fill="FFFFFF"/>
        <w:spacing w:before="0" w:beforeAutospacing="0" w:after="0" w:afterAutospacing="0"/>
        <w:rPr>
          <w:rFonts w:ascii="GHEA Grapalat" w:hAnsi="GHEA Grapalat" w:cs="Sylfaen"/>
          <w:vertAlign w:val="superscript"/>
        </w:rPr>
      </w:pPr>
    </w:p>
    <w:p w:rsidR="000319D9" w:rsidRDefault="000319D9" w:rsidP="005B3A59">
      <w:pPr>
        <w:pStyle w:val="af4"/>
        <w:shd w:val="clear" w:color="auto" w:fill="FFFFFF"/>
        <w:spacing w:before="0" w:beforeAutospacing="0" w:after="0" w:afterAutospacing="0"/>
        <w:rPr>
          <w:rFonts w:ascii="GHEA Grapalat" w:hAnsi="GHEA Grapalat" w:cs="Sylfaen"/>
          <w:vertAlign w:val="superscript"/>
        </w:rPr>
      </w:pPr>
    </w:p>
    <w:p w:rsidR="000319D9" w:rsidRDefault="000319D9" w:rsidP="005B3A59">
      <w:pPr>
        <w:pStyle w:val="af4"/>
        <w:shd w:val="clear" w:color="auto" w:fill="FFFFFF"/>
        <w:spacing w:before="0" w:beforeAutospacing="0" w:after="0" w:afterAutospacing="0"/>
        <w:rPr>
          <w:rFonts w:ascii="GHEA Grapalat" w:hAnsi="GHEA Grapalat" w:cs="Sylfaen"/>
          <w:vertAlign w:val="superscript"/>
        </w:rPr>
      </w:pPr>
    </w:p>
    <w:p w:rsidR="000319D9" w:rsidRDefault="000319D9" w:rsidP="005B3A59">
      <w:pPr>
        <w:pStyle w:val="af4"/>
        <w:shd w:val="clear" w:color="auto" w:fill="FFFFFF"/>
        <w:spacing w:before="0" w:beforeAutospacing="0" w:after="0" w:afterAutospacing="0"/>
        <w:rPr>
          <w:rFonts w:ascii="GHEA Grapalat" w:hAnsi="GHEA Grapalat" w:cs="Sylfaen"/>
          <w:vertAlign w:val="superscript"/>
        </w:rPr>
      </w:pPr>
    </w:p>
    <w:p w:rsidR="000319D9" w:rsidRDefault="000319D9" w:rsidP="005B3A59">
      <w:pPr>
        <w:pStyle w:val="af4"/>
        <w:shd w:val="clear" w:color="auto" w:fill="FFFFFF"/>
        <w:spacing w:before="0" w:beforeAutospacing="0" w:after="0" w:afterAutospacing="0"/>
        <w:rPr>
          <w:rFonts w:ascii="GHEA Grapalat" w:hAnsi="GHEA Grapalat" w:cs="Sylfaen"/>
          <w:vertAlign w:val="superscript"/>
        </w:rPr>
      </w:pPr>
    </w:p>
    <w:p w:rsidR="000319D9" w:rsidRPr="00B138F3" w:rsidRDefault="000319D9" w:rsidP="000319D9">
      <w:pPr>
        <w:widowControl w:val="0"/>
        <w:spacing w:after="160"/>
        <w:jc w:val="right"/>
        <w:rPr>
          <w:rFonts w:ascii="GHEA Grapalat" w:hAnsi="GHEA Grapalat" w:cs="GHEA Grapalat"/>
          <w:i/>
        </w:rPr>
      </w:pPr>
      <w:r w:rsidRPr="00B138F3">
        <w:rPr>
          <w:rFonts w:ascii="GHEA Grapalat" w:hAnsi="GHEA Grapalat"/>
          <w:i/>
        </w:rPr>
        <w:t>Приложение № 5.1</w:t>
      </w:r>
    </w:p>
    <w:p w:rsidR="00F1694A" w:rsidRPr="00EC1F84" w:rsidRDefault="00F1694A" w:rsidP="00F1694A">
      <w:pPr>
        <w:widowControl w:val="0"/>
        <w:spacing w:after="160"/>
        <w:ind w:firstLine="567"/>
        <w:jc w:val="right"/>
        <w:rPr>
          <w:rFonts w:ascii="GHEA Grapalat" w:hAnsi="GHEA Grapalat"/>
        </w:rPr>
      </w:pPr>
      <w:proofErr w:type="gramStart"/>
      <w:r w:rsidRPr="00B138F3">
        <w:rPr>
          <w:rFonts w:ascii="GHEA Grapalat" w:hAnsi="GHEA Grapalat"/>
          <w:b/>
        </w:rPr>
        <w:t>к</w:t>
      </w:r>
      <w:proofErr w:type="gramEnd"/>
      <w:r w:rsidRPr="00B138F3">
        <w:rPr>
          <w:rFonts w:ascii="GHEA Grapalat" w:hAnsi="GHEA Grapalat"/>
          <w:b/>
        </w:rPr>
        <w:t xml:space="preserve">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740CDF">
        <w:rPr>
          <w:rFonts w:ascii="GHEA Grapalat" w:hAnsi="GHEA Grapalat"/>
          <w:b/>
          <w:i/>
          <w:lang w:val="hy-AM"/>
        </w:rPr>
        <w:t>Գ</w:t>
      </w:r>
      <w:r w:rsidR="00740CDF">
        <w:rPr>
          <w:rFonts w:ascii="GHEA Grapalat" w:hAnsi="GHEA Grapalat"/>
          <w:b/>
          <w:i/>
          <w:lang w:val="en-US"/>
        </w:rPr>
        <w:t>Հ</w:t>
      </w:r>
      <w:r w:rsidRPr="00BC3C9D">
        <w:rPr>
          <w:rFonts w:ascii="GHEA Grapalat" w:hAnsi="GHEA Grapalat"/>
          <w:b/>
          <w:i/>
          <w:lang w:val="hy-AM"/>
        </w:rPr>
        <w:t>-</w:t>
      </w:r>
      <w:r w:rsidRPr="00BC3C9D">
        <w:rPr>
          <w:rFonts w:ascii="GHEA Grapalat" w:hAnsi="GHEA Grapalat"/>
          <w:b/>
          <w:lang w:val="hy-AM"/>
        </w:rPr>
        <w:t>Հ</w:t>
      </w:r>
      <w:r w:rsidRPr="00BC3C9D">
        <w:rPr>
          <w:rFonts w:ascii="GHEA Grapalat" w:hAnsi="GHEA Grapalat"/>
          <w:b/>
          <w:i/>
          <w:lang w:val="hy-AM"/>
        </w:rPr>
        <w:t>ԲՄԱՇՁԲ</w:t>
      </w:r>
      <w:r w:rsidRPr="00BC3C9D">
        <w:rPr>
          <w:rFonts w:ascii="GHEA Grapalat" w:hAnsi="GHEA Grapalat"/>
          <w:b/>
          <w:i/>
          <w:lang w:val="af-ZA"/>
        </w:rPr>
        <w:t>-21</w:t>
      </w:r>
      <w:r w:rsidRPr="00BC3C9D">
        <w:rPr>
          <w:rFonts w:ascii="GHEA Grapalat" w:hAnsi="GHEA Grapalat"/>
          <w:b/>
          <w:i/>
          <w:lang w:val="hy-AM"/>
        </w:rPr>
        <w:t>/</w:t>
      </w:r>
      <w:r w:rsidR="00740CDF">
        <w:rPr>
          <w:rFonts w:ascii="GHEA Grapalat" w:hAnsi="GHEA Grapalat"/>
          <w:b/>
          <w:i/>
          <w:lang w:val="af-ZA"/>
        </w:rPr>
        <w:t>21</w:t>
      </w:r>
    </w:p>
    <w:p w:rsidR="000319D9" w:rsidRPr="00B138F3" w:rsidRDefault="000319D9" w:rsidP="000319D9">
      <w:pPr>
        <w:widowControl w:val="0"/>
        <w:spacing w:after="160"/>
        <w:jc w:val="center"/>
        <w:rPr>
          <w:rFonts w:ascii="GHEA Grapalat" w:hAnsi="GHEA Grapalat"/>
          <w:b/>
        </w:rPr>
      </w:pPr>
    </w:p>
    <w:p w:rsidR="000319D9" w:rsidRPr="00B138F3" w:rsidRDefault="000319D9" w:rsidP="000319D9">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319D9" w:rsidRPr="00B138F3" w:rsidRDefault="000319D9" w:rsidP="000319D9">
      <w:pPr>
        <w:widowControl w:val="0"/>
        <w:spacing w:after="160"/>
        <w:jc w:val="center"/>
        <w:rPr>
          <w:rFonts w:ascii="GHEA Grapalat" w:hAnsi="GHEA Grapalat" w:cs="GHEA Grapalat"/>
          <w:b/>
        </w:rPr>
      </w:pPr>
      <w:r w:rsidRPr="00B138F3">
        <w:rPr>
          <w:rFonts w:ascii="GHEA Grapalat" w:hAnsi="GHEA Grapalat"/>
          <w:b/>
        </w:rPr>
        <w:t>(</w:t>
      </w:r>
      <w:proofErr w:type="gramStart"/>
      <w:r w:rsidRPr="00B138F3">
        <w:rPr>
          <w:rFonts w:ascii="GHEA Grapalat" w:hAnsi="GHEA Grapalat"/>
          <w:b/>
        </w:rPr>
        <w:t>обеспечение</w:t>
      </w:r>
      <w:proofErr w:type="gramEnd"/>
      <w:r w:rsidRPr="00B138F3">
        <w:rPr>
          <w:rFonts w:ascii="GHEA Grapalat" w:hAnsi="GHEA Grapalat"/>
          <w:b/>
        </w:rPr>
        <w:t xml:space="preserve">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319D9" w:rsidRPr="00B138F3" w:rsidTr="000319D9">
        <w:tc>
          <w:tcPr>
            <w:tcW w:w="4786" w:type="dxa"/>
          </w:tcPr>
          <w:p w:rsidR="000319D9" w:rsidRPr="00B138F3" w:rsidRDefault="000319D9" w:rsidP="000319D9">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319D9" w:rsidRPr="00B138F3" w:rsidRDefault="000319D9" w:rsidP="000319D9">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4"/>
              <w:t>**</w:t>
            </w:r>
          </w:p>
        </w:tc>
      </w:tr>
    </w:tbl>
    <w:p w:rsidR="000319D9" w:rsidRPr="00B138F3" w:rsidRDefault="000319D9" w:rsidP="000319D9">
      <w:pPr>
        <w:widowControl w:val="0"/>
        <w:spacing w:after="160"/>
        <w:rPr>
          <w:rFonts w:ascii="GHEA Grapalat" w:hAnsi="GHEA Grapalat" w:cs="GHEA Grapalat"/>
          <w:b/>
        </w:rPr>
      </w:pPr>
    </w:p>
    <w:p w:rsidR="000319D9" w:rsidRPr="00B138F3" w:rsidRDefault="000319D9" w:rsidP="000319D9">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319D9" w:rsidRPr="00B138F3" w:rsidRDefault="000319D9" w:rsidP="000319D9">
      <w:pPr>
        <w:widowControl w:val="0"/>
        <w:spacing w:after="160"/>
        <w:ind w:left="1843"/>
        <w:jc w:val="both"/>
        <w:rPr>
          <w:rFonts w:ascii="GHEA Grapalat" w:hAnsi="GHEA Grapalat"/>
          <w:vertAlign w:val="superscript"/>
          <w:lang w:val="en-US"/>
        </w:rPr>
      </w:pPr>
      <w:proofErr w:type="gramStart"/>
      <w:r w:rsidRPr="00B138F3">
        <w:rPr>
          <w:rFonts w:ascii="GHEA Grapalat" w:hAnsi="GHEA Grapalat"/>
          <w:vertAlign w:val="superscript"/>
        </w:rPr>
        <w:t>наименование</w:t>
      </w:r>
      <w:proofErr w:type="gramEnd"/>
      <w:r w:rsidRPr="00B138F3">
        <w:rPr>
          <w:rFonts w:ascii="GHEA Grapalat" w:hAnsi="GHEA Grapalat"/>
          <w:vertAlign w:val="superscript"/>
        </w:rPr>
        <w:t xml:space="preserve"> Компании</w:t>
      </w:r>
    </w:p>
    <w:p w:rsidR="000319D9" w:rsidRPr="00B138F3" w:rsidRDefault="000319D9" w:rsidP="000319D9">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319D9" w:rsidRPr="00B138F3" w:rsidRDefault="000319D9" w:rsidP="000319D9">
      <w:pPr>
        <w:widowControl w:val="0"/>
        <w:spacing w:after="160"/>
        <w:jc w:val="center"/>
        <w:rPr>
          <w:rFonts w:ascii="GHEA Grapalat" w:hAnsi="GHEA Grapalat"/>
          <w:vertAlign w:val="superscript"/>
        </w:rPr>
      </w:pPr>
      <w:proofErr w:type="gramStart"/>
      <w:r w:rsidRPr="00B138F3">
        <w:rPr>
          <w:rFonts w:ascii="GHEA Grapalat" w:hAnsi="GHEA Grapalat"/>
          <w:vertAlign w:val="superscript"/>
        </w:rPr>
        <w:t>имя</w:t>
      </w:r>
      <w:proofErr w:type="gramEnd"/>
      <w:r w:rsidRPr="00B138F3">
        <w:rPr>
          <w:rFonts w:ascii="GHEA Grapalat" w:hAnsi="GHEA Grapalat"/>
          <w:vertAlign w:val="superscript"/>
        </w:rPr>
        <w:t>, фамилия, паспортные данные директора компании</w:t>
      </w:r>
    </w:p>
    <w:p w:rsidR="000319D9" w:rsidRPr="00B138F3" w:rsidRDefault="000319D9" w:rsidP="000319D9">
      <w:pPr>
        <w:widowControl w:val="0"/>
        <w:spacing w:after="160"/>
        <w:jc w:val="both"/>
        <w:rPr>
          <w:rFonts w:ascii="GHEA Grapalat" w:hAnsi="GHEA Grapalat" w:cs="GHEA Grapalat"/>
        </w:rPr>
      </w:pPr>
      <w:proofErr w:type="gramStart"/>
      <w:r w:rsidRPr="00B138F3">
        <w:rPr>
          <w:rFonts w:ascii="GHEA Grapalat" w:hAnsi="GHEA Grapalat"/>
        </w:rPr>
        <w:t>действующего</w:t>
      </w:r>
      <w:proofErr w:type="gramEnd"/>
      <w:r w:rsidRPr="00B138F3">
        <w:rPr>
          <w:rFonts w:ascii="GHEA Grapalat" w:hAnsi="GHEA Grapalat"/>
        </w:rPr>
        <w:t xml:space="preserve"> на основании устава Компании (далее — Компания), настоящим в одностороннем порядке устанавливает следующее соглашение об уплате неустойки.</w:t>
      </w:r>
    </w:p>
    <w:p w:rsidR="000319D9" w:rsidRPr="00B138F3" w:rsidRDefault="000319D9" w:rsidP="000319D9">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319D9" w:rsidRPr="00F42C87" w:rsidRDefault="000319D9" w:rsidP="000319D9">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proofErr w:type="spellStart"/>
      <w:r w:rsidR="00740CDF">
        <w:rPr>
          <w:rFonts w:ascii="GHEA Grapalat" w:hAnsi="GHEA Grapalat"/>
          <w:b/>
        </w:rPr>
        <w:t>Гарнинский</w:t>
      </w:r>
      <w:proofErr w:type="spellEnd"/>
      <w:r w:rsidR="00740CDF">
        <w:rPr>
          <w:rFonts w:ascii="GHEA Grapalat" w:hAnsi="GHEA Grapalat"/>
          <w:b/>
        </w:rPr>
        <w:t xml:space="preserve"> муниципалитет</w:t>
      </w:r>
      <w:r w:rsidR="00740CDF"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w:t>
      </w:r>
      <w:r w:rsidR="00F1694A" w:rsidRPr="00B138F3">
        <w:rPr>
          <w:rFonts w:ascii="GHEA Grapalat" w:hAnsi="GHEA Grapalat"/>
          <w:b/>
        </w:rPr>
        <w:t>открытый конкурс</w:t>
      </w:r>
      <w:r w:rsidR="00F1694A" w:rsidRPr="00B138F3">
        <w:rPr>
          <w:rFonts w:ascii="GHEA Grapalat" w:hAnsi="GHEA Grapalat"/>
        </w:rPr>
        <w:t xml:space="preserve"> </w:t>
      </w:r>
      <w:r w:rsidRPr="00B138F3">
        <w:rPr>
          <w:rFonts w:ascii="GHEA Grapalat" w:hAnsi="GHEA Grapalat"/>
        </w:rPr>
        <w:t xml:space="preserve">кодом </w:t>
      </w:r>
      <w:r w:rsidR="00740CDF">
        <w:rPr>
          <w:rFonts w:ascii="GHEA Grapalat" w:hAnsi="GHEA Grapalat"/>
          <w:b/>
          <w:i/>
          <w:lang w:val="hy-AM"/>
        </w:rPr>
        <w:t>Գ</w:t>
      </w:r>
      <w:r w:rsidR="00740CDF">
        <w:rPr>
          <w:rFonts w:ascii="GHEA Grapalat" w:hAnsi="GHEA Grapalat"/>
          <w:b/>
          <w:i/>
          <w:lang w:val="en-US"/>
        </w:rPr>
        <w:t>Հ</w:t>
      </w:r>
      <w:r w:rsidR="00F1694A" w:rsidRPr="00BC3C9D">
        <w:rPr>
          <w:rFonts w:ascii="GHEA Grapalat" w:hAnsi="GHEA Grapalat"/>
          <w:b/>
          <w:i/>
          <w:lang w:val="hy-AM"/>
        </w:rPr>
        <w:t>-</w:t>
      </w:r>
      <w:r w:rsidR="00F1694A" w:rsidRPr="00BC3C9D">
        <w:rPr>
          <w:rFonts w:ascii="GHEA Grapalat" w:hAnsi="GHEA Grapalat"/>
          <w:b/>
          <w:lang w:val="hy-AM"/>
        </w:rPr>
        <w:t>Հ</w:t>
      </w:r>
      <w:r w:rsidR="00F1694A" w:rsidRPr="00BC3C9D">
        <w:rPr>
          <w:rFonts w:ascii="GHEA Grapalat" w:hAnsi="GHEA Grapalat"/>
          <w:b/>
          <w:i/>
          <w:lang w:val="hy-AM"/>
        </w:rPr>
        <w:t>ԲՄԱՇՁԲ</w:t>
      </w:r>
      <w:r w:rsidR="00F1694A" w:rsidRPr="00BC3C9D">
        <w:rPr>
          <w:rFonts w:ascii="GHEA Grapalat" w:hAnsi="GHEA Grapalat"/>
          <w:b/>
          <w:i/>
          <w:lang w:val="af-ZA"/>
        </w:rPr>
        <w:t>-21</w:t>
      </w:r>
      <w:r w:rsidR="00F1694A" w:rsidRPr="00BC3C9D">
        <w:rPr>
          <w:rFonts w:ascii="GHEA Grapalat" w:hAnsi="GHEA Grapalat"/>
          <w:b/>
          <w:i/>
          <w:lang w:val="hy-AM"/>
        </w:rPr>
        <w:t>/</w:t>
      </w:r>
      <w:r w:rsidR="00740CDF" w:rsidRPr="00740CDF">
        <w:rPr>
          <w:rFonts w:ascii="GHEA Grapalat" w:hAnsi="GHEA Grapalat"/>
          <w:b/>
          <w:i/>
        </w:rPr>
        <w:t>21</w:t>
      </w:r>
      <w:r w:rsidRPr="00B138F3">
        <w:rPr>
          <w:rFonts w:ascii="GHEA Grapalat" w:hAnsi="GHEA Grapalat"/>
        </w:rPr>
        <w:t>.</w:t>
      </w:r>
    </w:p>
    <w:p w:rsidR="000319D9" w:rsidRPr="00B138F3" w:rsidRDefault="000319D9" w:rsidP="000319D9">
      <w:pPr>
        <w:rPr>
          <w:rFonts w:ascii="GHEA Grapalat" w:hAnsi="GHEA Grapalat"/>
        </w:rPr>
      </w:pPr>
      <w:r w:rsidRPr="00B138F3">
        <w:rPr>
          <w:rFonts w:ascii="GHEA Grapalat" w:hAnsi="GHEA Grapalat"/>
        </w:rPr>
        <w:br w:type="page"/>
      </w:r>
    </w:p>
    <w:p w:rsidR="000319D9" w:rsidRPr="00B138F3" w:rsidRDefault="000319D9" w:rsidP="000319D9">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319D9" w:rsidRPr="00B138F3" w:rsidRDefault="000319D9" w:rsidP="000319D9">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319D9" w:rsidRPr="00B138F3" w:rsidRDefault="000319D9" w:rsidP="000319D9">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а)</w:t>
      </w:r>
      <w:r w:rsidRPr="00B138F3">
        <w:rPr>
          <w:rFonts w:ascii="GHEA Grapalat" w:hAnsi="GHEA Grapalat"/>
        </w:rPr>
        <w:tab/>
      </w:r>
      <w:proofErr w:type="gramEnd"/>
      <w:r w:rsidRPr="00B138F3">
        <w:rPr>
          <w:rFonts w:ascii="GHEA Grapalat" w:hAnsi="GHEA Grapalat"/>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319D9" w:rsidRPr="00B138F3" w:rsidRDefault="000319D9" w:rsidP="000319D9">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б)</w:t>
      </w:r>
      <w:r w:rsidRPr="00B138F3">
        <w:rPr>
          <w:rFonts w:ascii="GHEA Grapalat" w:hAnsi="GHEA Grapalat"/>
        </w:rPr>
        <w:tab/>
      </w:r>
      <w:proofErr w:type="gramEnd"/>
      <w:r w:rsidRPr="00B138F3">
        <w:rPr>
          <w:rFonts w:ascii="GHEA Grapalat" w:hAnsi="GHEA Grapalat"/>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319D9" w:rsidRPr="00B138F3" w:rsidRDefault="000319D9" w:rsidP="000319D9">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в)</w:t>
      </w:r>
      <w:r w:rsidRPr="00B138F3">
        <w:rPr>
          <w:rFonts w:ascii="GHEA Grapalat" w:hAnsi="GHEA Grapalat"/>
        </w:rPr>
        <w:tab/>
      </w:r>
      <w:proofErr w:type="gramEnd"/>
      <w:r w:rsidRPr="00B138F3">
        <w:rPr>
          <w:rFonts w:ascii="GHEA Grapalat" w:hAnsi="GHEA Grapalat"/>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319D9" w:rsidRPr="00B138F3" w:rsidRDefault="000319D9" w:rsidP="000319D9">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г)</w:t>
      </w:r>
      <w:r w:rsidRPr="00B138F3">
        <w:rPr>
          <w:rFonts w:ascii="GHEA Grapalat" w:hAnsi="GHEA Grapalat"/>
        </w:rPr>
        <w:tab/>
      </w:r>
      <w:proofErr w:type="gramEnd"/>
      <w:r w:rsidRPr="00B138F3">
        <w:rPr>
          <w:rFonts w:ascii="GHEA Grapalat" w:hAnsi="GHEA Grapalat"/>
        </w:rPr>
        <w:t>Компания подтверждает, что акцептовала Требование в полном размере суммы неустойки.</w:t>
      </w:r>
    </w:p>
    <w:p w:rsidR="000319D9" w:rsidRPr="00B138F3" w:rsidRDefault="000319D9" w:rsidP="000319D9">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д)</w:t>
      </w:r>
      <w:r w:rsidRPr="00B138F3">
        <w:rPr>
          <w:rFonts w:ascii="GHEA Grapalat" w:hAnsi="GHEA Grapalat"/>
        </w:rPr>
        <w:tab/>
      </w:r>
      <w:proofErr w:type="gramEnd"/>
      <w:r w:rsidRPr="00B138F3">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319D9" w:rsidRPr="00B138F3" w:rsidRDefault="000319D9" w:rsidP="000319D9">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319D9" w:rsidRPr="00B138F3" w:rsidRDefault="000319D9" w:rsidP="000319D9">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319D9" w:rsidRPr="00B138F3" w:rsidRDefault="000319D9" w:rsidP="000319D9">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319D9" w:rsidRPr="00B138F3" w:rsidRDefault="000319D9" w:rsidP="000319D9">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319D9" w:rsidRPr="00B138F3" w:rsidRDefault="000319D9" w:rsidP="000319D9">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319D9" w:rsidRPr="00B138F3" w:rsidRDefault="000319D9" w:rsidP="000319D9">
      <w:pPr>
        <w:widowControl w:val="0"/>
        <w:spacing w:after="160"/>
        <w:jc w:val="center"/>
        <w:rPr>
          <w:rFonts w:ascii="GHEA Grapalat" w:hAnsi="GHEA Grapalat" w:cs="GHEA Grapalat"/>
          <w:b/>
          <w:bCs/>
        </w:rPr>
      </w:pPr>
      <w:r w:rsidRPr="00B138F3">
        <w:rPr>
          <w:rFonts w:ascii="GHEA Grapalat" w:hAnsi="GHEA Grapalat"/>
          <w:b/>
        </w:rPr>
        <w:t>2. Иные условия</w:t>
      </w:r>
    </w:p>
    <w:p w:rsidR="000319D9" w:rsidRPr="00B253E1" w:rsidRDefault="000319D9" w:rsidP="000319D9">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0319D9" w:rsidRPr="00B138F3" w:rsidRDefault="000319D9" w:rsidP="000319D9">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319D9" w:rsidRPr="00B138F3" w:rsidRDefault="000319D9" w:rsidP="000319D9">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319D9" w:rsidRPr="00B138F3" w:rsidDel="00A13215" w:rsidRDefault="000319D9" w:rsidP="000319D9">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319D9" w:rsidRPr="00B138F3" w:rsidRDefault="000319D9" w:rsidP="000319D9">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319D9" w:rsidRPr="00B138F3" w:rsidRDefault="000319D9" w:rsidP="000319D9">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319D9" w:rsidRPr="00B138F3" w:rsidRDefault="000319D9" w:rsidP="000319D9">
      <w:pPr>
        <w:widowControl w:val="0"/>
        <w:jc w:val="both"/>
        <w:rPr>
          <w:rFonts w:ascii="GHEA Grapalat" w:hAnsi="GHEA Grapalat"/>
        </w:rPr>
      </w:pPr>
      <w:r w:rsidRPr="00B138F3">
        <w:rPr>
          <w:rFonts w:ascii="GHEA Grapalat" w:hAnsi="GHEA Grapalat"/>
        </w:rPr>
        <w:t>_______________________________________</w:t>
      </w:r>
    </w:p>
    <w:p w:rsidR="000319D9" w:rsidRPr="00B138F3" w:rsidRDefault="000319D9" w:rsidP="000319D9">
      <w:pPr>
        <w:widowControl w:val="0"/>
        <w:spacing w:after="160"/>
        <w:ind w:right="4250"/>
        <w:jc w:val="center"/>
        <w:rPr>
          <w:rFonts w:ascii="GHEA Grapalat" w:hAnsi="GHEA Grapalat"/>
          <w:vertAlign w:val="superscript"/>
        </w:rPr>
      </w:pPr>
      <w:proofErr w:type="gramStart"/>
      <w:r w:rsidRPr="00B138F3">
        <w:rPr>
          <w:rFonts w:ascii="GHEA Grapalat" w:hAnsi="GHEA Grapalat"/>
          <w:vertAlign w:val="superscript"/>
        </w:rPr>
        <w:t>наименование</w:t>
      </w:r>
      <w:proofErr w:type="gramEnd"/>
      <w:r w:rsidRPr="00B138F3">
        <w:rPr>
          <w:rFonts w:ascii="GHEA Grapalat" w:hAnsi="GHEA Grapalat"/>
          <w:vertAlign w:val="superscript"/>
        </w:rPr>
        <w:t xml:space="preserve"> компании</w:t>
      </w:r>
    </w:p>
    <w:p w:rsidR="000319D9" w:rsidRPr="00B138F3" w:rsidRDefault="000319D9" w:rsidP="000319D9">
      <w:pPr>
        <w:widowControl w:val="0"/>
        <w:jc w:val="both"/>
        <w:rPr>
          <w:rFonts w:ascii="GHEA Grapalat" w:hAnsi="GHEA Grapalat"/>
        </w:rPr>
      </w:pPr>
      <w:r w:rsidRPr="00B138F3">
        <w:rPr>
          <w:rFonts w:ascii="GHEA Grapalat" w:hAnsi="GHEA Grapalat"/>
        </w:rPr>
        <w:t>_______________________________________</w:t>
      </w:r>
    </w:p>
    <w:p w:rsidR="000319D9" w:rsidRPr="00B138F3" w:rsidRDefault="000319D9" w:rsidP="000319D9">
      <w:pPr>
        <w:widowControl w:val="0"/>
        <w:spacing w:after="160"/>
        <w:ind w:right="4250"/>
        <w:jc w:val="center"/>
        <w:rPr>
          <w:rFonts w:ascii="GHEA Grapalat" w:hAnsi="GHEA Grapalat"/>
          <w:vertAlign w:val="superscript"/>
        </w:rPr>
      </w:pPr>
      <w:proofErr w:type="gramStart"/>
      <w:r w:rsidRPr="00B138F3">
        <w:rPr>
          <w:rFonts w:ascii="GHEA Grapalat" w:hAnsi="GHEA Grapalat"/>
          <w:vertAlign w:val="superscript"/>
        </w:rPr>
        <w:t>адрес</w:t>
      </w:r>
      <w:proofErr w:type="gramEnd"/>
      <w:r w:rsidRPr="00B138F3">
        <w:rPr>
          <w:rFonts w:ascii="GHEA Grapalat" w:hAnsi="GHEA Grapalat"/>
          <w:vertAlign w:val="superscript"/>
        </w:rPr>
        <w:t xml:space="preserve"> компании</w:t>
      </w:r>
    </w:p>
    <w:p w:rsidR="000319D9" w:rsidRPr="00B138F3" w:rsidRDefault="000319D9" w:rsidP="000319D9">
      <w:pPr>
        <w:widowControl w:val="0"/>
        <w:jc w:val="both"/>
        <w:rPr>
          <w:rFonts w:ascii="GHEA Grapalat" w:hAnsi="GHEA Grapalat"/>
        </w:rPr>
      </w:pPr>
      <w:r w:rsidRPr="00B138F3">
        <w:rPr>
          <w:rFonts w:ascii="GHEA Grapalat" w:hAnsi="GHEA Grapalat"/>
        </w:rPr>
        <w:t>_______________________________________</w:t>
      </w:r>
    </w:p>
    <w:p w:rsidR="000319D9" w:rsidRPr="00B138F3" w:rsidRDefault="000319D9" w:rsidP="000319D9">
      <w:pPr>
        <w:widowControl w:val="0"/>
        <w:spacing w:after="160"/>
        <w:ind w:right="4250"/>
        <w:jc w:val="center"/>
        <w:rPr>
          <w:rFonts w:ascii="GHEA Grapalat" w:hAnsi="GHEA Grapalat"/>
          <w:vertAlign w:val="superscript"/>
        </w:rPr>
      </w:pPr>
      <w:proofErr w:type="gramStart"/>
      <w:r w:rsidRPr="00B138F3">
        <w:rPr>
          <w:rFonts w:ascii="GHEA Grapalat" w:hAnsi="GHEA Grapalat"/>
          <w:vertAlign w:val="superscript"/>
        </w:rPr>
        <w:t>наименование</w:t>
      </w:r>
      <w:proofErr w:type="gramEnd"/>
      <w:r w:rsidRPr="00B138F3">
        <w:rPr>
          <w:rFonts w:ascii="GHEA Grapalat" w:hAnsi="GHEA Grapalat"/>
          <w:vertAlign w:val="superscript"/>
        </w:rPr>
        <w:t xml:space="preserve"> обслуживающего компанию банка</w:t>
      </w:r>
    </w:p>
    <w:p w:rsidR="000319D9" w:rsidRPr="00B138F3" w:rsidRDefault="000319D9" w:rsidP="000319D9">
      <w:pPr>
        <w:widowControl w:val="0"/>
        <w:jc w:val="both"/>
        <w:rPr>
          <w:rFonts w:ascii="GHEA Grapalat" w:hAnsi="GHEA Grapalat"/>
        </w:rPr>
      </w:pPr>
      <w:r w:rsidRPr="00B138F3">
        <w:rPr>
          <w:rFonts w:ascii="GHEA Grapalat" w:hAnsi="GHEA Grapalat"/>
        </w:rPr>
        <w:t>_______________________________________</w:t>
      </w:r>
    </w:p>
    <w:p w:rsidR="000319D9" w:rsidRPr="00B138F3" w:rsidRDefault="000319D9" w:rsidP="000319D9">
      <w:pPr>
        <w:widowControl w:val="0"/>
        <w:spacing w:after="160"/>
        <w:ind w:right="4250"/>
        <w:jc w:val="center"/>
        <w:rPr>
          <w:rFonts w:ascii="GHEA Grapalat" w:hAnsi="GHEA Grapalat"/>
          <w:vertAlign w:val="superscript"/>
        </w:rPr>
      </w:pPr>
      <w:proofErr w:type="gramStart"/>
      <w:r w:rsidRPr="00B138F3">
        <w:rPr>
          <w:rFonts w:ascii="GHEA Grapalat" w:hAnsi="GHEA Grapalat"/>
          <w:vertAlign w:val="superscript"/>
        </w:rPr>
        <w:t>номер</w:t>
      </w:r>
      <w:proofErr w:type="gramEnd"/>
      <w:r w:rsidRPr="00B138F3">
        <w:rPr>
          <w:rFonts w:ascii="GHEA Grapalat" w:hAnsi="GHEA Grapalat"/>
          <w:vertAlign w:val="superscript"/>
        </w:rPr>
        <w:t xml:space="preserve"> банковского счета компании</w:t>
      </w:r>
    </w:p>
    <w:p w:rsidR="000319D9" w:rsidRPr="00B138F3" w:rsidRDefault="000319D9" w:rsidP="000319D9">
      <w:pPr>
        <w:widowControl w:val="0"/>
        <w:jc w:val="both"/>
        <w:rPr>
          <w:rFonts w:ascii="GHEA Grapalat" w:hAnsi="GHEA Grapalat"/>
        </w:rPr>
      </w:pPr>
      <w:r w:rsidRPr="00B138F3">
        <w:rPr>
          <w:rFonts w:ascii="GHEA Grapalat" w:hAnsi="GHEA Grapalat"/>
        </w:rPr>
        <w:t>_______________________________________</w:t>
      </w:r>
    </w:p>
    <w:p w:rsidR="000319D9" w:rsidRPr="00B138F3" w:rsidRDefault="000319D9" w:rsidP="000319D9">
      <w:pPr>
        <w:widowControl w:val="0"/>
        <w:spacing w:after="160"/>
        <w:ind w:right="4250"/>
        <w:jc w:val="center"/>
        <w:rPr>
          <w:rFonts w:ascii="GHEA Grapalat" w:hAnsi="GHEA Grapalat"/>
          <w:vertAlign w:val="superscript"/>
        </w:rPr>
      </w:pPr>
      <w:proofErr w:type="gramStart"/>
      <w:r w:rsidRPr="00B138F3">
        <w:rPr>
          <w:rFonts w:ascii="GHEA Grapalat" w:hAnsi="GHEA Grapalat"/>
          <w:vertAlign w:val="superscript"/>
        </w:rPr>
        <w:t>учетный</w:t>
      </w:r>
      <w:proofErr w:type="gramEnd"/>
      <w:r w:rsidRPr="00B138F3">
        <w:rPr>
          <w:rFonts w:ascii="GHEA Grapalat" w:hAnsi="GHEA Grapalat"/>
          <w:vertAlign w:val="superscript"/>
        </w:rPr>
        <w:t xml:space="preserve"> номер налогоплательщика компании</w:t>
      </w:r>
    </w:p>
    <w:p w:rsidR="000319D9" w:rsidRPr="00B138F3" w:rsidRDefault="000319D9" w:rsidP="000319D9">
      <w:pPr>
        <w:widowControl w:val="0"/>
        <w:jc w:val="both"/>
        <w:rPr>
          <w:rFonts w:ascii="GHEA Grapalat" w:hAnsi="GHEA Grapalat"/>
        </w:rPr>
      </w:pPr>
      <w:r w:rsidRPr="00B138F3">
        <w:rPr>
          <w:rFonts w:ascii="GHEA Grapalat" w:hAnsi="GHEA Grapalat"/>
        </w:rPr>
        <w:t>_______________________________________</w:t>
      </w:r>
    </w:p>
    <w:p w:rsidR="000319D9" w:rsidRPr="00B138F3" w:rsidRDefault="000319D9" w:rsidP="000319D9">
      <w:pPr>
        <w:widowControl w:val="0"/>
        <w:spacing w:after="160"/>
        <w:ind w:right="4250"/>
        <w:jc w:val="center"/>
        <w:rPr>
          <w:rFonts w:ascii="GHEA Grapalat" w:hAnsi="GHEA Grapalat"/>
        </w:rPr>
      </w:pPr>
      <w:proofErr w:type="gramStart"/>
      <w:r w:rsidRPr="00B138F3">
        <w:rPr>
          <w:rFonts w:ascii="GHEA Grapalat" w:hAnsi="GHEA Grapalat"/>
          <w:vertAlign w:val="superscript"/>
        </w:rPr>
        <w:t>имя</w:t>
      </w:r>
      <w:proofErr w:type="gramEnd"/>
      <w:r w:rsidRPr="00B138F3">
        <w:rPr>
          <w:rFonts w:ascii="GHEA Grapalat" w:hAnsi="GHEA Grapalat"/>
          <w:vertAlign w:val="superscript"/>
        </w:rPr>
        <w:t>, фамилия и подпись директора компании</w:t>
      </w:r>
    </w:p>
    <w:p w:rsidR="000319D9" w:rsidRPr="00B138F3" w:rsidRDefault="000319D9" w:rsidP="000319D9">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319D9" w:rsidRPr="00B138F3" w:rsidTr="000319D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19D9" w:rsidRPr="00B138F3" w:rsidRDefault="000319D9" w:rsidP="000319D9">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0319D9" w:rsidRPr="00B138F3" w:rsidTr="000319D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19D9" w:rsidRPr="00B138F3" w:rsidRDefault="000319D9" w:rsidP="000319D9">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0319D9" w:rsidRPr="00B138F3" w:rsidTr="000319D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19D9" w:rsidRPr="00B138F3" w:rsidRDefault="000319D9" w:rsidP="000319D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0319D9" w:rsidRPr="00B138F3" w:rsidTr="000319D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19D9" w:rsidRPr="00B138F3" w:rsidRDefault="000319D9" w:rsidP="000319D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0319D9" w:rsidRPr="00B138F3" w:rsidTr="000319D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19D9" w:rsidRPr="00B138F3" w:rsidRDefault="000319D9" w:rsidP="000319D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0319D9" w:rsidRPr="00B138F3" w:rsidTr="000319D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19D9" w:rsidRPr="00B138F3" w:rsidRDefault="000319D9" w:rsidP="000319D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0319D9" w:rsidRPr="00B138F3" w:rsidTr="000319D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19D9" w:rsidRPr="00B138F3" w:rsidRDefault="000319D9" w:rsidP="000319D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0319D9" w:rsidRPr="00B138F3" w:rsidTr="000319D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19D9" w:rsidRPr="00B138F3" w:rsidRDefault="000319D9" w:rsidP="000319D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319D9" w:rsidRPr="00B138F3" w:rsidTr="000319D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19D9" w:rsidRPr="00B138F3" w:rsidRDefault="000319D9" w:rsidP="00740CDF">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roofErr w:type="gramStart"/>
            <w:r w:rsidRPr="00B138F3">
              <w:rPr>
                <w:rFonts w:ascii="GHEA Grapalat" w:hAnsi="GHEA Grapalat"/>
              </w:rPr>
              <w:t>:</w:t>
            </w:r>
            <w:r w:rsidRPr="00890880">
              <w:rPr>
                <w:rFonts w:ascii="GHEA Grapalat" w:hAnsi="GHEA Grapalat"/>
              </w:rPr>
              <w:t xml:space="preserve">&lt;&lt; </w:t>
            </w:r>
            <w:r w:rsidR="00740CDF" w:rsidRPr="004B1AA6">
              <w:rPr>
                <w:rFonts w:ascii="GHEA Grapalat" w:hAnsi="GHEA Grapalat"/>
                <w:b/>
              </w:rPr>
              <w:t xml:space="preserve"> </w:t>
            </w:r>
            <w:proofErr w:type="spellStart"/>
            <w:proofErr w:type="gramEnd"/>
            <w:r w:rsidR="00740CDF" w:rsidRPr="00740CDF">
              <w:rPr>
                <w:rFonts w:ascii="GHEA Grapalat" w:hAnsi="GHEA Grapalat"/>
              </w:rPr>
              <w:t>Гарнинский</w:t>
            </w:r>
            <w:proofErr w:type="spellEnd"/>
            <w:r w:rsidR="00740CDF" w:rsidRPr="00740CDF">
              <w:rPr>
                <w:rFonts w:ascii="GHEA Grapalat" w:hAnsi="GHEA Grapalat"/>
              </w:rPr>
              <w:t xml:space="preserve"> муниципалитет</w:t>
            </w:r>
            <w:r w:rsidR="00740CDF" w:rsidRPr="004B1AA6">
              <w:rPr>
                <w:rFonts w:ascii="GHEA Grapalat" w:hAnsi="GHEA Grapalat"/>
                <w:b/>
              </w:rPr>
              <w:t xml:space="preserve"> </w:t>
            </w:r>
            <w:r w:rsidRPr="00890880">
              <w:rPr>
                <w:rFonts w:ascii="GHEA Grapalat" w:hAnsi="GHEA Grapalat"/>
              </w:rPr>
              <w:t xml:space="preserve"> &gt;&gt; - </w:t>
            </w:r>
          </w:p>
        </w:tc>
      </w:tr>
      <w:tr w:rsidR="000319D9" w:rsidRPr="00B138F3" w:rsidTr="000319D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19D9" w:rsidRPr="00B138F3" w:rsidRDefault="000319D9" w:rsidP="000319D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319D9" w:rsidRPr="00B138F3" w:rsidTr="000319D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19D9" w:rsidRPr="00B138F3" w:rsidRDefault="000319D9" w:rsidP="000319D9">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A57E64">
              <w:rPr>
                <w:rFonts w:ascii="GHEA Grapalat" w:hAnsi="GHEA Grapalat" w:cs="Sylfaen"/>
                <w:spacing w:val="-2"/>
                <w:sz w:val="20"/>
                <w:szCs w:val="20"/>
                <w:lang w:val="hy-AM" w:eastAsia="en-US" w:bidi="ar-SA"/>
              </w:rPr>
              <w:t>03536021</w:t>
            </w:r>
          </w:p>
        </w:tc>
      </w:tr>
      <w:tr w:rsidR="000319D9" w:rsidRPr="00B138F3" w:rsidTr="000319D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19D9" w:rsidRPr="00B138F3" w:rsidRDefault="000319D9" w:rsidP="000319D9">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t xml:space="preserve"> </w:t>
            </w:r>
            <w:proofErr w:type="spellStart"/>
            <w:r w:rsidRPr="00A57E64">
              <w:rPr>
                <w:rFonts w:ascii="GHEA Grapalat" w:hAnsi="GHEA Grapalat"/>
              </w:rPr>
              <w:t>Ардшин</w:t>
            </w:r>
            <w:proofErr w:type="spellEnd"/>
            <w:r w:rsidRPr="00A57E64">
              <w:rPr>
                <w:rFonts w:ascii="GHEA Grapalat" w:hAnsi="GHEA Grapalat"/>
              </w:rPr>
              <w:t xml:space="preserve"> Банк ЗАО</w:t>
            </w:r>
          </w:p>
        </w:tc>
      </w:tr>
      <w:tr w:rsidR="000319D9" w:rsidRPr="00B138F3" w:rsidTr="000319D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19D9" w:rsidRPr="00615893" w:rsidRDefault="000319D9" w:rsidP="000319D9">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lang w:val="hy-AM"/>
              </w:rPr>
              <w:t xml:space="preserve">  </w:t>
            </w:r>
            <w:r w:rsidRPr="00615893">
              <w:rPr>
                <w:rFonts w:ascii="GHEA Grapalat" w:hAnsi="GHEA Grapalat" w:cs="Arial"/>
                <w:sz w:val="20"/>
                <w:szCs w:val="20"/>
                <w:lang w:val="hy-AM" w:eastAsia="en-US" w:bidi="ar-SA"/>
              </w:rPr>
              <w:t>900005000758</w:t>
            </w:r>
          </w:p>
        </w:tc>
      </w:tr>
      <w:tr w:rsidR="000319D9" w:rsidRPr="00B138F3" w:rsidTr="000319D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19D9" w:rsidRPr="00B138F3" w:rsidRDefault="000319D9" w:rsidP="000319D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0319D9" w:rsidRPr="00B138F3" w:rsidTr="000319D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19D9" w:rsidRPr="00B138F3" w:rsidRDefault="000319D9" w:rsidP="000319D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0319D9" w:rsidRPr="00B138F3" w:rsidTr="000319D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19D9" w:rsidRPr="00B138F3" w:rsidRDefault="000319D9" w:rsidP="000319D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0319D9" w:rsidRPr="00B138F3" w:rsidTr="000319D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19D9" w:rsidRPr="00B138F3" w:rsidRDefault="000319D9" w:rsidP="000319D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0319D9" w:rsidRPr="00B138F3" w:rsidTr="000319D9">
        <w:trPr>
          <w:trHeight w:val="424"/>
        </w:trPr>
        <w:tc>
          <w:tcPr>
            <w:tcW w:w="10980" w:type="dxa"/>
            <w:gridSpan w:val="2"/>
            <w:tcBorders>
              <w:top w:val="single" w:sz="4" w:space="0" w:color="auto"/>
              <w:left w:val="single" w:sz="4" w:space="0" w:color="auto"/>
              <w:right w:val="single" w:sz="4" w:space="0" w:color="000000"/>
            </w:tcBorders>
            <w:noWrap/>
            <w:vAlign w:val="bottom"/>
          </w:tcPr>
          <w:p w:rsidR="000319D9" w:rsidRPr="00B138F3" w:rsidRDefault="000319D9" w:rsidP="000319D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319D9" w:rsidRPr="00B138F3" w:rsidTr="000319D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19D9" w:rsidRPr="00B138F3" w:rsidRDefault="000319D9" w:rsidP="000319D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0319D9" w:rsidRPr="00B138F3" w:rsidTr="000319D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19D9" w:rsidRPr="00B138F3" w:rsidRDefault="000319D9" w:rsidP="000319D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0319D9" w:rsidRPr="00B138F3" w:rsidTr="000319D9">
        <w:trPr>
          <w:trHeight w:val="2194"/>
        </w:trPr>
        <w:tc>
          <w:tcPr>
            <w:tcW w:w="5616" w:type="dxa"/>
            <w:tcBorders>
              <w:top w:val="nil"/>
              <w:left w:val="single" w:sz="4" w:space="0" w:color="auto"/>
              <w:bottom w:val="single" w:sz="4" w:space="0" w:color="auto"/>
              <w:right w:val="single" w:sz="4" w:space="0" w:color="auto"/>
            </w:tcBorders>
            <w:noWrap/>
            <w:vAlign w:val="bottom"/>
          </w:tcPr>
          <w:p w:rsidR="000319D9" w:rsidRPr="00B138F3" w:rsidRDefault="000319D9" w:rsidP="000319D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0319D9" w:rsidRPr="00B138F3" w:rsidRDefault="000319D9" w:rsidP="000319D9">
            <w:pPr>
              <w:widowControl w:val="0"/>
              <w:spacing w:after="160"/>
              <w:rPr>
                <w:rFonts w:ascii="GHEA Grapalat" w:hAnsi="GHEA Grapalat" w:cs="Sylfaen"/>
              </w:rPr>
            </w:pPr>
          </w:p>
          <w:p w:rsidR="000319D9" w:rsidRPr="00B138F3" w:rsidRDefault="000319D9" w:rsidP="000319D9">
            <w:pPr>
              <w:widowControl w:val="0"/>
              <w:spacing w:after="160"/>
              <w:jc w:val="right"/>
              <w:rPr>
                <w:rFonts w:ascii="GHEA Grapalat" w:hAnsi="GHEA Grapalat" w:cs="Tahoma"/>
              </w:rPr>
            </w:pPr>
            <w:r w:rsidRPr="00B138F3">
              <w:rPr>
                <w:rFonts w:ascii="GHEA Grapalat" w:hAnsi="GHEA Grapalat"/>
              </w:rPr>
              <w:t>/____________________/</w:t>
            </w:r>
          </w:p>
          <w:p w:rsidR="000319D9" w:rsidRPr="00B138F3" w:rsidRDefault="000319D9" w:rsidP="000319D9">
            <w:pPr>
              <w:widowControl w:val="0"/>
              <w:spacing w:after="160"/>
              <w:rPr>
                <w:rFonts w:ascii="GHEA Grapalat" w:hAnsi="GHEA Grapalat" w:cs="Sylfaen"/>
              </w:rPr>
            </w:pPr>
          </w:p>
          <w:p w:rsidR="000319D9" w:rsidRPr="00B138F3" w:rsidRDefault="000319D9" w:rsidP="000319D9">
            <w:pPr>
              <w:widowControl w:val="0"/>
              <w:spacing w:after="160"/>
              <w:jc w:val="right"/>
              <w:rPr>
                <w:rFonts w:ascii="GHEA Grapalat" w:hAnsi="GHEA Grapalat" w:cs="Sylfaen"/>
              </w:rPr>
            </w:pPr>
            <w:r w:rsidRPr="00B138F3">
              <w:rPr>
                <w:rFonts w:ascii="GHEA Grapalat" w:hAnsi="GHEA Grapalat"/>
              </w:rPr>
              <w:t>/____________________/</w:t>
            </w:r>
          </w:p>
          <w:p w:rsidR="000319D9" w:rsidRPr="00B138F3" w:rsidRDefault="000319D9" w:rsidP="000319D9">
            <w:pPr>
              <w:widowControl w:val="0"/>
              <w:spacing w:after="160"/>
              <w:rPr>
                <w:rFonts w:ascii="GHEA Grapalat" w:hAnsi="GHEA Grapalat" w:cs="Sylfaen"/>
              </w:rPr>
            </w:pPr>
          </w:p>
          <w:p w:rsidR="000319D9" w:rsidRPr="00B138F3" w:rsidRDefault="000319D9" w:rsidP="000319D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0319D9" w:rsidRPr="00B138F3" w:rsidRDefault="000319D9" w:rsidP="000319D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0319D9" w:rsidRPr="00B138F3" w:rsidRDefault="000319D9" w:rsidP="000319D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0319D9" w:rsidRPr="00B138F3" w:rsidRDefault="000319D9" w:rsidP="000319D9">
            <w:pPr>
              <w:widowControl w:val="0"/>
              <w:spacing w:after="160"/>
              <w:rPr>
                <w:rFonts w:ascii="GHEA Grapalat" w:hAnsi="GHEA Grapalat" w:cs="Sylfaen"/>
              </w:rPr>
            </w:pPr>
          </w:p>
          <w:p w:rsidR="000319D9" w:rsidRPr="00B138F3" w:rsidRDefault="000319D9" w:rsidP="000319D9">
            <w:pPr>
              <w:widowControl w:val="0"/>
              <w:spacing w:after="160"/>
              <w:jc w:val="right"/>
              <w:rPr>
                <w:rFonts w:ascii="GHEA Grapalat" w:hAnsi="GHEA Grapalat" w:cs="Sylfaen"/>
              </w:rPr>
            </w:pPr>
            <w:r w:rsidRPr="00B138F3">
              <w:rPr>
                <w:rFonts w:ascii="GHEA Grapalat" w:hAnsi="GHEA Grapalat"/>
              </w:rPr>
              <w:t>/____________________/</w:t>
            </w:r>
          </w:p>
          <w:p w:rsidR="000319D9" w:rsidRPr="00B138F3" w:rsidRDefault="000319D9" w:rsidP="000319D9">
            <w:pPr>
              <w:widowControl w:val="0"/>
              <w:spacing w:after="160"/>
              <w:jc w:val="right"/>
              <w:rPr>
                <w:rFonts w:ascii="GHEA Grapalat" w:hAnsi="GHEA Grapalat" w:cs="Tahoma"/>
              </w:rPr>
            </w:pPr>
          </w:p>
          <w:p w:rsidR="000319D9" w:rsidRPr="00B138F3" w:rsidRDefault="000319D9" w:rsidP="000319D9">
            <w:pPr>
              <w:widowControl w:val="0"/>
              <w:spacing w:after="160"/>
              <w:jc w:val="right"/>
              <w:rPr>
                <w:rFonts w:ascii="GHEA Grapalat" w:hAnsi="GHEA Grapalat" w:cs="Sylfaen"/>
              </w:rPr>
            </w:pPr>
            <w:r w:rsidRPr="00B138F3">
              <w:rPr>
                <w:rFonts w:ascii="GHEA Grapalat" w:hAnsi="GHEA Grapalat"/>
              </w:rPr>
              <w:t>/____________________/</w:t>
            </w:r>
          </w:p>
          <w:p w:rsidR="000319D9" w:rsidRPr="00B138F3" w:rsidRDefault="000319D9" w:rsidP="000319D9">
            <w:pPr>
              <w:widowControl w:val="0"/>
              <w:spacing w:after="160"/>
              <w:rPr>
                <w:rFonts w:ascii="GHEA Grapalat" w:hAnsi="GHEA Grapalat" w:cs="Sylfaen"/>
              </w:rPr>
            </w:pPr>
          </w:p>
          <w:p w:rsidR="000319D9" w:rsidRPr="00B138F3" w:rsidRDefault="000319D9" w:rsidP="000319D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0319D9" w:rsidRPr="00B138F3" w:rsidTr="000319D9">
        <w:trPr>
          <w:trHeight w:val="2194"/>
        </w:trPr>
        <w:tc>
          <w:tcPr>
            <w:tcW w:w="5616" w:type="dxa"/>
            <w:tcBorders>
              <w:top w:val="single" w:sz="4" w:space="0" w:color="auto"/>
              <w:left w:val="single" w:sz="4" w:space="0" w:color="auto"/>
              <w:right w:val="single" w:sz="4" w:space="0" w:color="auto"/>
            </w:tcBorders>
            <w:noWrap/>
            <w:vAlign w:val="bottom"/>
          </w:tcPr>
          <w:p w:rsidR="000319D9" w:rsidRPr="00B138F3" w:rsidRDefault="000319D9" w:rsidP="000319D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0319D9" w:rsidRPr="00B138F3" w:rsidRDefault="000319D9" w:rsidP="000319D9">
            <w:pPr>
              <w:widowControl w:val="0"/>
              <w:spacing w:after="160"/>
              <w:rPr>
                <w:rFonts w:ascii="GHEA Grapalat" w:hAnsi="GHEA Grapalat"/>
              </w:rPr>
            </w:pPr>
          </w:p>
          <w:p w:rsidR="000319D9" w:rsidRPr="00B138F3" w:rsidRDefault="000319D9" w:rsidP="000319D9">
            <w:pPr>
              <w:widowControl w:val="0"/>
              <w:jc w:val="right"/>
              <w:rPr>
                <w:rFonts w:ascii="GHEA Grapalat" w:hAnsi="GHEA Grapalat" w:cs="Tahoma"/>
              </w:rPr>
            </w:pPr>
            <w:r w:rsidRPr="00B138F3">
              <w:rPr>
                <w:rFonts w:ascii="GHEA Grapalat" w:hAnsi="GHEA Grapalat"/>
              </w:rPr>
              <w:t>/____________________/</w:t>
            </w:r>
          </w:p>
          <w:p w:rsidR="000319D9" w:rsidRPr="00B138F3" w:rsidRDefault="000319D9" w:rsidP="000319D9">
            <w:pPr>
              <w:widowControl w:val="0"/>
              <w:spacing w:after="160"/>
              <w:ind w:left="3828" w:right="13"/>
              <w:jc w:val="both"/>
              <w:rPr>
                <w:rFonts w:ascii="GHEA Grapalat" w:hAnsi="GHEA Grapalat" w:cs="Sylfaen"/>
                <w:vertAlign w:val="superscript"/>
              </w:rPr>
            </w:pPr>
            <w:proofErr w:type="gramStart"/>
            <w:r w:rsidRPr="00B138F3">
              <w:rPr>
                <w:rFonts w:ascii="GHEA Grapalat" w:hAnsi="GHEA Grapalat"/>
                <w:vertAlign w:val="superscript"/>
              </w:rPr>
              <w:t>подпись</w:t>
            </w:r>
            <w:proofErr w:type="gramEnd"/>
            <w:r w:rsidRPr="00B138F3">
              <w:rPr>
                <w:rFonts w:ascii="GHEA Grapalat" w:hAnsi="GHEA Grapalat"/>
                <w:vertAlign w:val="superscript"/>
              </w:rPr>
              <w:t>/</w:t>
            </w:r>
          </w:p>
          <w:p w:rsidR="000319D9" w:rsidRPr="00B138F3" w:rsidRDefault="000319D9" w:rsidP="000319D9">
            <w:pPr>
              <w:widowControl w:val="0"/>
              <w:spacing w:after="160"/>
              <w:rPr>
                <w:rFonts w:ascii="GHEA Grapalat" w:hAnsi="GHEA Grapalat" w:cs="Tahoma"/>
              </w:rPr>
            </w:pPr>
          </w:p>
          <w:p w:rsidR="000319D9" w:rsidRPr="00B138F3" w:rsidRDefault="000319D9" w:rsidP="000319D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0319D9" w:rsidRPr="00B138F3" w:rsidRDefault="000319D9" w:rsidP="000319D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0319D9" w:rsidRPr="00B138F3" w:rsidRDefault="000319D9" w:rsidP="000319D9">
            <w:pPr>
              <w:widowControl w:val="0"/>
              <w:spacing w:after="160"/>
              <w:rPr>
                <w:rFonts w:ascii="GHEA Grapalat" w:hAnsi="GHEA Grapalat" w:cs="Tahoma"/>
              </w:rPr>
            </w:pPr>
          </w:p>
          <w:p w:rsidR="000319D9" w:rsidRPr="00B138F3" w:rsidRDefault="000319D9" w:rsidP="000319D9">
            <w:pPr>
              <w:widowControl w:val="0"/>
              <w:jc w:val="right"/>
              <w:rPr>
                <w:rFonts w:ascii="GHEA Grapalat" w:hAnsi="GHEA Grapalat" w:cs="Tahoma"/>
              </w:rPr>
            </w:pPr>
            <w:r w:rsidRPr="00B138F3">
              <w:rPr>
                <w:rFonts w:ascii="GHEA Grapalat" w:hAnsi="GHEA Grapalat"/>
              </w:rPr>
              <w:t>/____________________/</w:t>
            </w:r>
          </w:p>
          <w:p w:rsidR="000319D9" w:rsidRPr="00B138F3" w:rsidRDefault="000319D9" w:rsidP="000319D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0319D9" w:rsidRPr="00B138F3" w:rsidRDefault="000319D9" w:rsidP="000319D9">
            <w:pPr>
              <w:widowControl w:val="0"/>
              <w:spacing w:after="160"/>
              <w:rPr>
                <w:rFonts w:ascii="GHEA Grapalat" w:hAnsi="GHEA Grapalat" w:cs="Arial"/>
              </w:rPr>
            </w:pPr>
          </w:p>
        </w:tc>
      </w:tr>
      <w:tr w:rsidR="000319D9" w:rsidRPr="00B138F3" w:rsidTr="000319D9">
        <w:trPr>
          <w:trHeight w:val="2194"/>
        </w:trPr>
        <w:tc>
          <w:tcPr>
            <w:tcW w:w="5616" w:type="dxa"/>
            <w:tcBorders>
              <w:top w:val="nil"/>
              <w:left w:val="single" w:sz="4" w:space="0" w:color="auto"/>
              <w:bottom w:val="single" w:sz="4" w:space="0" w:color="auto"/>
              <w:right w:val="single" w:sz="4" w:space="0" w:color="auto"/>
            </w:tcBorders>
            <w:noWrap/>
            <w:vAlign w:val="bottom"/>
          </w:tcPr>
          <w:p w:rsidR="000319D9" w:rsidRPr="00B138F3" w:rsidRDefault="000319D9" w:rsidP="000319D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0319D9" w:rsidRPr="00B138F3" w:rsidRDefault="000319D9" w:rsidP="000319D9">
            <w:pPr>
              <w:widowControl w:val="0"/>
              <w:spacing w:after="160"/>
              <w:rPr>
                <w:rFonts w:ascii="GHEA Grapalat" w:hAnsi="GHEA Grapalat" w:cs="Sylfaen"/>
              </w:rPr>
            </w:pPr>
          </w:p>
          <w:p w:rsidR="000319D9" w:rsidRPr="00B138F3" w:rsidRDefault="000319D9" w:rsidP="000319D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0319D9" w:rsidRPr="00B138F3" w:rsidRDefault="000319D9" w:rsidP="000319D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0319D9" w:rsidRPr="00B138F3" w:rsidRDefault="000319D9" w:rsidP="000319D9">
            <w:pPr>
              <w:widowControl w:val="0"/>
              <w:spacing w:after="160"/>
              <w:rPr>
                <w:rFonts w:ascii="GHEA Grapalat" w:hAnsi="GHEA Grapalat"/>
              </w:rPr>
            </w:pPr>
          </w:p>
          <w:p w:rsidR="000319D9" w:rsidRPr="00B138F3" w:rsidRDefault="000319D9" w:rsidP="000319D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0319D9" w:rsidRPr="00B138F3" w:rsidRDefault="000319D9" w:rsidP="000319D9">
      <w:pPr>
        <w:widowControl w:val="0"/>
        <w:spacing w:after="160"/>
        <w:jc w:val="center"/>
        <w:rPr>
          <w:rFonts w:ascii="GHEA Grapalat" w:hAnsi="GHEA Grapalat" w:cs="Sylfaen"/>
        </w:rPr>
      </w:pPr>
    </w:p>
    <w:p w:rsidR="000319D9" w:rsidRPr="00B138F3" w:rsidRDefault="000319D9" w:rsidP="000319D9">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0319D9" w:rsidRPr="00B138F3" w:rsidRDefault="000319D9" w:rsidP="000319D9">
      <w:pPr>
        <w:rPr>
          <w:rFonts w:ascii="GHEA Grapalat" w:hAnsi="GHEA Grapalat" w:cs="Sylfaen"/>
        </w:rPr>
      </w:pPr>
      <w:r w:rsidRPr="00B138F3">
        <w:rPr>
          <w:rFonts w:ascii="GHEA Grapalat" w:hAnsi="GHEA Grapalat" w:cs="Sylfaen"/>
        </w:rPr>
        <w:br w:type="page"/>
      </w:r>
    </w:p>
    <w:p w:rsidR="000319D9" w:rsidRPr="00B138F3" w:rsidRDefault="000319D9" w:rsidP="000319D9">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319D9" w:rsidRPr="00B138F3" w:rsidTr="000319D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0319D9" w:rsidRPr="00B138F3" w:rsidRDefault="000319D9" w:rsidP="000319D9">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реквизита</w:t>
            </w:r>
            <w:proofErr w:type="gramEnd"/>
            <w:r w:rsidRPr="00B138F3">
              <w:rPr>
                <w:rFonts w:ascii="GHEA Grapalat" w:hAnsi="GHEA Grapalat"/>
                <w:b/>
                <w:sz w:val="18"/>
                <w:szCs w:val="18"/>
              </w:rPr>
              <w:t xml:space="preserve"> в документе</w:t>
            </w:r>
          </w:p>
        </w:tc>
        <w:tc>
          <w:tcPr>
            <w:tcW w:w="33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0319D9" w:rsidRPr="00B138F3" w:rsidRDefault="000319D9" w:rsidP="000319D9">
            <w:pPr>
              <w:widowControl w:val="0"/>
              <w:spacing w:after="120"/>
              <w:jc w:val="center"/>
              <w:rPr>
                <w:rFonts w:ascii="GHEA Grapalat" w:hAnsi="GHEA Grapalat"/>
                <w:b/>
                <w:sz w:val="18"/>
                <w:szCs w:val="18"/>
              </w:rPr>
            </w:pPr>
            <w:r w:rsidRPr="00B138F3">
              <w:rPr>
                <w:rFonts w:ascii="GHEA Grapalat" w:hAnsi="GHEA Grapalat"/>
                <w:b/>
                <w:sz w:val="18"/>
                <w:szCs w:val="18"/>
              </w:rPr>
              <w:t>(</w:t>
            </w:r>
            <w:proofErr w:type="gramStart"/>
            <w:r w:rsidRPr="00B138F3">
              <w:rPr>
                <w:rFonts w:ascii="GHEA Grapalat" w:hAnsi="GHEA Grapalat"/>
                <w:b/>
                <w:sz w:val="18"/>
                <w:szCs w:val="18"/>
              </w:rPr>
              <w:t>в</w:t>
            </w:r>
            <w:proofErr w:type="gramEnd"/>
            <w:r w:rsidRPr="00B138F3">
              <w:rPr>
                <w:rFonts w:ascii="GHEA Grapalat" w:hAnsi="GHEA Grapalat"/>
                <w:b/>
                <w:sz w:val="18"/>
                <w:szCs w:val="18"/>
              </w:rPr>
              <w:t xml:space="preserve">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0319D9" w:rsidRPr="00B138F3" w:rsidRDefault="000319D9" w:rsidP="000319D9">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0319D9" w:rsidRPr="00B138F3" w:rsidRDefault="000319D9" w:rsidP="000319D9">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бенефициар</w:t>
            </w:r>
            <w:proofErr w:type="gramEnd"/>
            <w:r w:rsidRPr="00B138F3">
              <w:rPr>
                <w:rFonts w:ascii="GHEA Grapalat" w:hAnsi="GHEA Grapalat"/>
                <w:b/>
                <w:sz w:val="18"/>
                <w:szCs w:val="18"/>
              </w:rPr>
              <w:t xml:space="preserve"> или плательщик</w:t>
            </w:r>
          </w:p>
          <w:p w:rsidR="000319D9" w:rsidRPr="00B138F3" w:rsidRDefault="000319D9" w:rsidP="000319D9">
            <w:pPr>
              <w:widowControl w:val="0"/>
              <w:spacing w:after="120"/>
              <w:jc w:val="center"/>
              <w:rPr>
                <w:rFonts w:ascii="GHEA Grapalat" w:hAnsi="GHEA Grapalat"/>
                <w:b/>
                <w:sz w:val="18"/>
                <w:szCs w:val="18"/>
              </w:rPr>
            </w:pPr>
            <w:r w:rsidRPr="00B138F3">
              <w:rPr>
                <w:rFonts w:ascii="GHEA Grapalat" w:hAnsi="GHEA Grapalat"/>
                <w:b/>
                <w:sz w:val="18"/>
                <w:szCs w:val="18"/>
              </w:rPr>
              <w:t>(</w:t>
            </w:r>
            <w:proofErr w:type="gramStart"/>
            <w:r w:rsidRPr="00B138F3">
              <w:rPr>
                <w:rFonts w:ascii="GHEA Grapalat" w:hAnsi="GHEA Grapalat"/>
                <w:b/>
                <w:sz w:val="18"/>
                <w:szCs w:val="18"/>
              </w:rPr>
              <w:t>в</w:t>
            </w:r>
            <w:proofErr w:type="gramEnd"/>
            <w:r w:rsidRPr="00B138F3">
              <w:rPr>
                <w:rFonts w:ascii="GHEA Grapalat" w:hAnsi="GHEA Grapalat"/>
                <w:b/>
                <w:sz w:val="18"/>
                <w:szCs w:val="18"/>
              </w:rPr>
              <w:t xml:space="preserve"> связи с процессом закупки)</w:t>
            </w:r>
          </w:p>
        </w:tc>
      </w:tr>
      <w:tr w:rsidR="000319D9" w:rsidRPr="00B138F3" w:rsidTr="000319D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0319D9" w:rsidRPr="00B138F3" w:rsidRDefault="000319D9" w:rsidP="000319D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0319D9"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наименование</w:t>
            </w:r>
            <w:proofErr w:type="gramEnd"/>
            <w:r w:rsidRPr="00B138F3">
              <w:rPr>
                <w:rFonts w:ascii="GHEA Grapalat" w:hAnsi="GHEA Grapalat"/>
                <w:sz w:val="18"/>
                <w:szCs w:val="18"/>
              </w:rPr>
              <w:t xml:space="preserve"> документа</w:t>
            </w:r>
          </w:p>
        </w:tc>
        <w:tc>
          <w:tcPr>
            <w:tcW w:w="20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w:t>
            </w:r>
            <w:proofErr w:type="gramEnd"/>
            <w:r w:rsidRPr="00B138F3">
              <w:rPr>
                <w:rFonts w:ascii="GHEA Grapalat" w:hAnsi="GHEA Grapalat"/>
                <w:sz w:val="18"/>
                <w:szCs w:val="18"/>
              </w:rPr>
              <w:t xml:space="preserve"> документе заранее заполнено "Платежное требование"</w:t>
            </w:r>
          </w:p>
        </w:tc>
      </w:tr>
      <w:tr w:rsidR="000319D9"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both"/>
              <w:rPr>
                <w:rFonts w:ascii="GHEA Grapalat" w:hAnsi="GHEA Grapalat"/>
                <w:sz w:val="18"/>
                <w:szCs w:val="18"/>
              </w:rPr>
            </w:pPr>
            <w:proofErr w:type="gramStart"/>
            <w:r w:rsidRPr="00B138F3">
              <w:rPr>
                <w:rFonts w:ascii="GHEA Grapalat" w:hAnsi="GHEA Grapalat"/>
                <w:sz w:val="18"/>
                <w:szCs w:val="18"/>
              </w:rPr>
              <w:t>номер</w:t>
            </w:r>
            <w:proofErr w:type="gramEnd"/>
            <w:r w:rsidRPr="00B138F3">
              <w:rPr>
                <w:rFonts w:ascii="GHEA Grapalat" w:hAnsi="GHEA Grapalat"/>
                <w:sz w:val="18"/>
                <w:szCs w:val="18"/>
              </w:rPr>
              <w:t xml:space="preserve">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бенефициаром при представлении платежного требования в банк плательщика</w:t>
            </w:r>
          </w:p>
        </w:tc>
      </w:tr>
      <w:tr w:rsidR="000319D9"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both"/>
              <w:rPr>
                <w:rFonts w:ascii="GHEA Grapalat" w:hAnsi="GHEA Grapalat"/>
                <w:sz w:val="18"/>
                <w:szCs w:val="18"/>
              </w:rPr>
            </w:pPr>
            <w:proofErr w:type="gramStart"/>
            <w:r w:rsidRPr="00B138F3">
              <w:rPr>
                <w:rFonts w:ascii="GHEA Grapalat" w:hAnsi="GHEA Grapalat"/>
                <w:sz w:val="18"/>
                <w:szCs w:val="18"/>
              </w:rPr>
              <w:t>дата</w:t>
            </w:r>
            <w:proofErr w:type="gramEnd"/>
            <w:r w:rsidRPr="00B138F3">
              <w:rPr>
                <w:rFonts w:ascii="GHEA Grapalat" w:hAnsi="GHEA Grapalat"/>
                <w:sz w:val="18"/>
                <w:szCs w:val="18"/>
              </w:rPr>
              <w:t xml:space="preserve"> представления</w:t>
            </w:r>
          </w:p>
        </w:tc>
        <w:tc>
          <w:tcPr>
            <w:tcW w:w="20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0319D9" w:rsidRPr="00B138F3" w:rsidRDefault="000319D9" w:rsidP="000319D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бенефициаром в день представления платежного требования в банк плательщика </w:t>
            </w:r>
          </w:p>
        </w:tc>
      </w:tr>
      <w:tr w:rsidR="000319D9"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w:t>
            </w:r>
          </w:p>
        </w:tc>
      </w:tr>
      <w:tr w:rsidR="000319D9"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наименование</w:t>
            </w:r>
            <w:proofErr w:type="gramEnd"/>
            <w:r w:rsidRPr="00B138F3">
              <w:rPr>
                <w:rFonts w:ascii="GHEA Grapalat" w:hAnsi="GHEA Grapalat"/>
                <w:sz w:val="18"/>
                <w:szCs w:val="18"/>
              </w:rPr>
              <w:t xml:space="preserve">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r w:rsidRPr="00B138F3">
              <w:rPr>
                <w:rFonts w:ascii="GHEA Grapalat" w:hAnsi="GHEA Grapalat"/>
                <w:sz w:val="18"/>
                <w:szCs w:val="18"/>
              </w:rPr>
              <w:t xml:space="preserve"> </w:t>
            </w:r>
          </w:p>
        </w:tc>
        <w:tc>
          <w:tcPr>
            <w:tcW w:w="264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w:t>
            </w:r>
          </w:p>
        </w:tc>
      </w:tr>
      <w:tr w:rsidR="000319D9"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номер</w:t>
            </w:r>
            <w:proofErr w:type="gramEnd"/>
            <w:r w:rsidRPr="00B138F3">
              <w:rPr>
                <w:rFonts w:ascii="GHEA Grapalat" w:hAnsi="GHEA Grapalat"/>
                <w:sz w:val="18"/>
                <w:szCs w:val="18"/>
              </w:rPr>
              <w:t xml:space="preserve">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w:t>
            </w:r>
          </w:p>
        </w:tc>
      </w:tr>
      <w:tr w:rsidR="000319D9"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заполняется</w:t>
            </w:r>
            <w:proofErr w:type="gramEnd"/>
            <w:r w:rsidRPr="00B138F3">
              <w:rPr>
                <w:rFonts w:ascii="GHEA Grapalat" w:hAnsi="GHEA Grapalat"/>
                <w:sz w:val="18"/>
                <w:szCs w:val="18"/>
              </w:rPr>
              <w:t xml:space="preserve"> плательщиком</w:t>
            </w:r>
          </w:p>
        </w:tc>
      </w:tr>
      <w:tr w:rsidR="000319D9"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w:t>
            </w:r>
          </w:p>
        </w:tc>
      </w:tr>
      <w:tr w:rsidR="000319D9"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наименование</w:t>
            </w:r>
            <w:proofErr w:type="gramEnd"/>
            <w:r w:rsidRPr="00B138F3">
              <w:rPr>
                <w:rFonts w:ascii="GHEA Grapalat" w:hAnsi="GHEA Grapalat"/>
                <w:sz w:val="18"/>
                <w:szCs w:val="18"/>
              </w:rPr>
              <w:t>,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 по приглашению</w:t>
            </w:r>
          </w:p>
        </w:tc>
      </w:tr>
      <w:tr w:rsidR="000319D9"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не</w:t>
            </w:r>
            <w:proofErr w:type="gramEnd"/>
            <w:r w:rsidRPr="00B138F3">
              <w:rPr>
                <w:rFonts w:ascii="GHEA Grapalat" w:hAnsi="GHEA Grapalat"/>
                <w:sz w:val="18"/>
                <w:szCs w:val="18"/>
              </w:rPr>
              <w:t xml:space="preserve">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не</w:t>
            </w:r>
            <w:proofErr w:type="gramEnd"/>
            <w:r w:rsidRPr="00B138F3">
              <w:rPr>
                <w:rFonts w:ascii="GHEA Grapalat" w:hAnsi="GHEA Grapalat"/>
                <w:sz w:val="18"/>
                <w:szCs w:val="18"/>
              </w:rPr>
              <w:t xml:space="preserve"> заполняется)</w:t>
            </w:r>
          </w:p>
        </w:tc>
      </w:tr>
      <w:tr w:rsidR="000319D9"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 по приглашению</w:t>
            </w:r>
          </w:p>
        </w:tc>
      </w:tr>
      <w:tr w:rsidR="000319D9"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наименование</w:t>
            </w:r>
            <w:proofErr w:type="gramEnd"/>
            <w:r w:rsidRPr="00B138F3">
              <w:rPr>
                <w:rFonts w:ascii="GHEA Grapalat" w:hAnsi="GHEA Grapalat"/>
                <w:sz w:val="18"/>
                <w:szCs w:val="18"/>
              </w:rPr>
              <w:t xml:space="preserve">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 по приглашению</w:t>
            </w:r>
          </w:p>
        </w:tc>
      </w:tr>
      <w:tr w:rsidR="000319D9"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номер</w:t>
            </w:r>
            <w:proofErr w:type="gramEnd"/>
            <w:r w:rsidRPr="00B138F3">
              <w:rPr>
                <w:rFonts w:ascii="GHEA Grapalat" w:hAnsi="GHEA Grapalat"/>
                <w:sz w:val="18"/>
                <w:szCs w:val="18"/>
              </w:rPr>
              <w:t xml:space="preserve">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 по приглашению</w:t>
            </w:r>
          </w:p>
        </w:tc>
      </w:tr>
      <w:tr w:rsidR="000319D9"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сумма</w:t>
            </w:r>
            <w:proofErr w:type="gramEnd"/>
            <w:r w:rsidRPr="00B138F3">
              <w:rPr>
                <w:rFonts w:ascii="GHEA Grapalat" w:hAnsi="GHEA Grapalat"/>
                <w:sz w:val="18"/>
                <w:szCs w:val="18"/>
              </w:rPr>
              <w:t xml:space="preserve">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 </w:t>
            </w:r>
          </w:p>
        </w:tc>
      </w:tr>
      <w:tr w:rsidR="000319D9"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акцептованная</w:t>
            </w:r>
            <w:proofErr w:type="gramEnd"/>
            <w:r w:rsidRPr="00B138F3">
              <w:rPr>
                <w:rFonts w:ascii="GHEA Grapalat" w:hAnsi="GHEA Grapalat"/>
                <w:sz w:val="18"/>
                <w:szCs w:val="18"/>
              </w:rPr>
              <w:t xml:space="preserve">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не</w:t>
            </w:r>
            <w:proofErr w:type="gramEnd"/>
            <w:r w:rsidRPr="00B138F3">
              <w:rPr>
                <w:rFonts w:ascii="GHEA Grapalat" w:hAnsi="GHEA Grapalat"/>
                <w:sz w:val="18"/>
                <w:szCs w:val="18"/>
              </w:rPr>
              <w:t xml:space="preserve"> заполняется и не применяется)</w:t>
            </w:r>
          </w:p>
        </w:tc>
      </w:tr>
      <w:tr w:rsidR="000319D9"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валюта</w:t>
            </w:r>
            <w:proofErr w:type="gramEnd"/>
            <w:r w:rsidRPr="00B138F3">
              <w:rPr>
                <w:rFonts w:ascii="GHEA Grapalat" w:hAnsi="GHEA Grapalat"/>
                <w:sz w:val="18"/>
                <w:szCs w:val="18"/>
              </w:rPr>
              <w:t xml:space="preserve">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264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плательщиком</w:t>
            </w:r>
          </w:p>
        </w:tc>
      </w:tr>
      <w:tr w:rsidR="000319D9"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цель</w:t>
            </w:r>
            <w:proofErr w:type="gramEnd"/>
            <w:r w:rsidRPr="00B138F3">
              <w:rPr>
                <w:rFonts w:ascii="GHEA Grapalat" w:hAnsi="GHEA Grapalat"/>
                <w:sz w:val="18"/>
                <w:szCs w:val="18"/>
              </w:rPr>
              <w:t xml:space="preserve"> сделки</w:t>
            </w:r>
          </w:p>
        </w:tc>
        <w:tc>
          <w:tcPr>
            <w:tcW w:w="20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 по приглашению</w:t>
            </w:r>
          </w:p>
        </w:tc>
      </w:tr>
      <w:tr w:rsidR="000319D9"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основания</w:t>
            </w:r>
            <w:proofErr w:type="gramEnd"/>
            <w:r w:rsidRPr="00B138F3">
              <w:rPr>
                <w:rFonts w:ascii="GHEA Grapalat" w:hAnsi="GHEA Grapalat"/>
                <w:sz w:val="18"/>
                <w:szCs w:val="18"/>
              </w:rPr>
              <w:t xml:space="preserve">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заполняются</w:t>
            </w:r>
            <w:proofErr w:type="gramEnd"/>
            <w:r w:rsidRPr="00B138F3">
              <w:rPr>
                <w:rFonts w:ascii="GHEA Grapalat" w:hAnsi="GHEA Grapalat"/>
                <w:sz w:val="18"/>
                <w:szCs w:val="18"/>
              </w:rPr>
              <w:t xml:space="preserve">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бенефициаром</w:t>
            </w:r>
          </w:p>
        </w:tc>
      </w:tr>
      <w:tr w:rsidR="000319D9"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19D9" w:rsidRPr="00B138F3" w:rsidDel="0010680B"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условия</w:t>
            </w:r>
            <w:proofErr w:type="gramEnd"/>
            <w:r w:rsidRPr="00B138F3">
              <w:rPr>
                <w:rFonts w:ascii="GHEA Grapalat" w:hAnsi="GHEA Grapalat"/>
                <w:sz w:val="18"/>
                <w:szCs w:val="18"/>
              </w:rPr>
              <w:t xml:space="preserve"> оплаты: </w:t>
            </w:r>
          </w:p>
        </w:tc>
        <w:tc>
          <w:tcPr>
            <w:tcW w:w="20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cs="Sylfaen"/>
                <w:sz w:val="18"/>
                <w:szCs w:val="18"/>
              </w:rPr>
            </w:pPr>
            <w:proofErr w:type="gramStart"/>
            <w:r w:rsidRPr="00B138F3">
              <w:rPr>
                <w:rFonts w:ascii="GHEA Grapalat" w:hAnsi="GHEA Grapalat"/>
                <w:sz w:val="18"/>
                <w:szCs w:val="18"/>
              </w:rPr>
              <w:t>обязательно</w:t>
            </w:r>
            <w:proofErr w:type="gramEnd"/>
            <w:r w:rsidRPr="00B138F3">
              <w:rPr>
                <w:rFonts w:ascii="GHEA Grapalat" w:hAnsi="GHEA Grapalat"/>
                <w:sz w:val="18"/>
                <w:szCs w:val="18"/>
              </w:rPr>
              <w:t xml:space="preserve"> </w:t>
            </w:r>
          </w:p>
          <w:p w:rsidR="000319D9" w:rsidRPr="00B138F3" w:rsidRDefault="000319D9" w:rsidP="000319D9">
            <w:pPr>
              <w:widowControl w:val="0"/>
              <w:spacing w:after="120"/>
              <w:jc w:val="center"/>
              <w:rPr>
                <w:rFonts w:ascii="GHEA Grapalat" w:hAnsi="GHEA Grapalat" w:cs="Sylfaen"/>
                <w:sz w:val="18"/>
                <w:szCs w:val="18"/>
              </w:rPr>
            </w:pPr>
            <w:proofErr w:type="gramStart"/>
            <w:r w:rsidRPr="00B138F3">
              <w:rPr>
                <w:rFonts w:ascii="GHEA Grapalat" w:hAnsi="GHEA Grapalat"/>
                <w:sz w:val="18"/>
                <w:szCs w:val="18"/>
              </w:rPr>
              <w:t>заполняются</w:t>
            </w:r>
            <w:proofErr w:type="gramEnd"/>
            <w:r w:rsidRPr="00B138F3">
              <w:rPr>
                <w:rFonts w:ascii="GHEA Grapalat" w:hAnsi="GHEA Grapalat"/>
                <w:sz w:val="18"/>
                <w:szCs w:val="18"/>
              </w:rPr>
              <w:t xml:space="preserve"> слова "акцептованный платеж", </w:t>
            </w:r>
          </w:p>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заранее</w:t>
            </w:r>
            <w:proofErr w:type="gramEnd"/>
            <w:r w:rsidRPr="00B138F3">
              <w:rPr>
                <w:rFonts w:ascii="GHEA Grapalat" w:hAnsi="GHEA Grapalat"/>
                <w:sz w:val="18"/>
                <w:szCs w:val="18"/>
              </w:rPr>
              <w:t xml:space="preserve"> заполняется бенефициаром </w:t>
            </w:r>
          </w:p>
        </w:tc>
      </w:tr>
      <w:tr w:rsidR="000319D9"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количество</w:t>
            </w:r>
            <w:proofErr w:type="gramEnd"/>
            <w:r w:rsidRPr="00B138F3">
              <w:rPr>
                <w:rFonts w:ascii="GHEA Grapalat" w:hAnsi="GHEA Grapalat"/>
                <w:sz w:val="18"/>
                <w:szCs w:val="18"/>
              </w:rPr>
              <w:t xml:space="preserve">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количество страниц прилагаемых к Требованию документов, которые должны быть предоставлены плательщику (банку плательщика)</w:t>
            </w:r>
          </w:p>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бенефициаром</w:t>
            </w:r>
          </w:p>
        </w:tc>
      </w:tr>
      <w:tr w:rsidR="000319D9"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подпись</w:t>
            </w:r>
            <w:proofErr w:type="gramEnd"/>
            <w:r w:rsidRPr="00B138F3">
              <w:rPr>
                <w:rFonts w:ascii="GHEA Grapalat" w:hAnsi="GHEA Grapalat"/>
                <w:sz w:val="18"/>
                <w:szCs w:val="18"/>
              </w:rPr>
              <w:t xml:space="preserve"> плательщика</w:t>
            </w:r>
          </w:p>
        </w:tc>
        <w:tc>
          <w:tcPr>
            <w:tcW w:w="20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настоящее</w:t>
            </w:r>
            <w:proofErr w:type="gramEnd"/>
            <w:r w:rsidRPr="00B138F3">
              <w:rPr>
                <w:rFonts w:ascii="GHEA Grapalat" w:hAnsi="GHEA Grapalat"/>
                <w:sz w:val="18"/>
                <w:szCs w:val="18"/>
              </w:rPr>
              <w:t xml:space="preserve">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подписывается</w:t>
            </w:r>
            <w:proofErr w:type="gramEnd"/>
            <w:r w:rsidRPr="00B138F3">
              <w:rPr>
                <w:rFonts w:ascii="GHEA Grapalat" w:hAnsi="GHEA Grapalat"/>
                <w:sz w:val="18"/>
                <w:szCs w:val="18"/>
              </w:rPr>
              <w:t xml:space="preserve"> плательщиком или </w:t>
            </w:r>
          </w:p>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проставляется</w:t>
            </w:r>
            <w:proofErr w:type="gramEnd"/>
            <w:r w:rsidRPr="00B138F3">
              <w:rPr>
                <w:rFonts w:ascii="GHEA Grapalat" w:hAnsi="GHEA Grapalat"/>
                <w:sz w:val="18"/>
                <w:szCs w:val="18"/>
              </w:rPr>
              <w:t xml:space="preserve"> электронная подпись плательщика</w:t>
            </w:r>
          </w:p>
        </w:tc>
      </w:tr>
      <w:tr w:rsidR="000319D9"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печать</w:t>
            </w:r>
            <w:proofErr w:type="gramEnd"/>
            <w:r w:rsidRPr="00B138F3">
              <w:rPr>
                <w:rFonts w:ascii="GHEA Grapalat" w:hAnsi="GHEA Grapalat"/>
                <w:sz w:val="18"/>
                <w:szCs w:val="18"/>
              </w:rPr>
              <w:t xml:space="preserve"> плательщика</w:t>
            </w:r>
          </w:p>
        </w:tc>
        <w:tc>
          <w:tcPr>
            <w:tcW w:w="20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r w:rsidRPr="00B138F3">
              <w:rPr>
                <w:rFonts w:ascii="GHEA Grapalat" w:hAnsi="GHEA Grapalat"/>
                <w:sz w:val="18"/>
                <w:szCs w:val="18"/>
              </w:rPr>
              <w:t xml:space="preserve">: </w:t>
            </w:r>
          </w:p>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при</w:t>
            </w:r>
            <w:proofErr w:type="gramEnd"/>
            <w:r w:rsidRPr="00B138F3">
              <w:rPr>
                <w:rFonts w:ascii="GHEA Grapalat" w:hAnsi="GHEA Grapalat"/>
                <w:sz w:val="18"/>
                <w:szCs w:val="18"/>
              </w:rPr>
              <w:t xml:space="preserve"> наличии печати, когда плательщик представляет Требование в бумажной форме</w:t>
            </w:r>
          </w:p>
          <w:p w:rsidR="000319D9" w:rsidRPr="00B138F3" w:rsidRDefault="000319D9" w:rsidP="000319D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скрепляется</w:t>
            </w:r>
            <w:proofErr w:type="gramEnd"/>
            <w:r w:rsidRPr="00B138F3">
              <w:rPr>
                <w:rFonts w:ascii="GHEA Grapalat" w:hAnsi="GHEA Grapalat"/>
                <w:sz w:val="18"/>
                <w:szCs w:val="18"/>
              </w:rPr>
              <w:t xml:space="preserve"> печатью плательщика </w:t>
            </w:r>
          </w:p>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при</w:t>
            </w:r>
            <w:proofErr w:type="gramEnd"/>
            <w:r w:rsidRPr="00B138F3">
              <w:rPr>
                <w:rFonts w:ascii="GHEA Grapalat" w:hAnsi="GHEA Grapalat"/>
                <w:sz w:val="18"/>
                <w:szCs w:val="18"/>
              </w:rPr>
              <w:t xml:space="preserve"> представлении в бумажной форме</w:t>
            </w:r>
          </w:p>
        </w:tc>
      </w:tr>
      <w:tr w:rsidR="000319D9"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подпись</w:t>
            </w:r>
            <w:proofErr w:type="gramEnd"/>
            <w:r w:rsidRPr="00B138F3">
              <w:rPr>
                <w:rFonts w:ascii="GHEA Grapalat" w:hAnsi="GHEA Grapalat"/>
                <w:sz w:val="18"/>
                <w:szCs w:val="18"/>
              </w:rPr>
              <w:t xml:space="preserve"> бенефициара</w:t>
            </w:r>
          </w:p>
        </w:tc>
        <w:tc>
          <w:tcPr>
            <w:tcW w:w="20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r w:rsidRPr="00B138F3">
              <w:rPr>
                <w:rFonts w:ascii="GHEA Grapalat" w:hAnsi="GHEA Grapalat"/>
                <w:sz w:val="18"/>
                <w:szCs w:val="18"/>
              </w:rPr>
              <w:t xml:space="preserve">: </w:t>
            </w:r>
          </w:p>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подписывается</w:t>
            </w:r>
            <w:proofErr w:type="gramEnd"/>
            <w:r w:rsidRPr="00B138F3">
              <w:rPr>
                <w:rFonts w:ascii="GHEA Grapalat" w:hAnsi="GHEA Grapalat"/>
                <w:sz w:val="18"/>
                <w:szCs w:val="18"/>
              </w:rPr>
              <w:t xml:space="preserve"> бенефициаром</w:t>
            </w:r>
          </w:p>
        </w:tc>
      </w:tr>
      <w:tr w:rsidR="000319D9"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печать</w:t>
            </w:r>
            <w:proofErr w:type="gramEnd"/>
            <w:r w:rsidRPr="00B138F3">
              <w:rPr>
                <w:rFonts w:ascii="GHEA Grapalat" w:hAnsi="GHEA Grapalat"/>
                <w:sz w:val="18"/>
                <w:szCs w:val="18"/>
              </w:rPr>
              <w:t xml:space="preserve"> бенефициара</w:t>
            </w:r>
          </w:p>
        </w:tc>
        <w:tc>
          <w:tcPr>
            <w:tcW w:w="20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r w:rsidRPr="00B138F3">
              <w:rPr>
                <w:rFonts w:ascii="GHEA Grapalat" w:hAnsi="GHEA Grapalat"/>
                <w:sz w:val="18"/>
                <w:szCs w:val="18"/>
              </w:rPr>
              <w:t xml:space="preserve">: </w:t>
            </w:r>
          </w:p>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при</w:t>
            </w:r>
            <w:proofErr w:type="gramEnd"/>
            <w:r w:rsidRPr="00B138F3">
              <w:rPr>
                <w:rFonts w:ascii="GHEA Grapalat" w:hAnsi="GHEA Grapalat"/>
                <w:sz w:val="18"/>
                <w:szCs w:val="18"/>
              </w:rPr>
              <w:t xml:space="preserve"> наличии печати</w:t>
            </w:r>
          </w:p>
        </w:tc>
        <w:tc>
          <w:tcPr>
            <w:tcW w:w="264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скрепляется</w:t>
            </w:r>
            <w:proofErr w:type="gramEnd"/>
            <w:r w:rsidRPr="00B138F3">
              <w:rPr>
                <w:rFonts w:ascii="GHEA Grapalat" w:hAnsi="GHEA Grapalat"/>
                <w:sz w:val="18"/>
                <w:szCs w:val="18"/>
              </w:rPr>
              <w:t xml:space="preserve"> печатью бенефициара </w:t>
            </w:r>
          </w:p>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при</w:t>
            </w:r>
            <w:proofErr w:type="gramEnd"/>
            <w:r w:rsidRPr="00B138F3">
              <w:rPr>
                <w:rFonts w:ascii="GHEA Grapalat" w:hAnsi="GHEA Grapalat"/>
                <w:sz w:val="18"/>
                <w:szCs w:val="18"/>
              </w:rPr>
              <w:t xml:space="preserve"> представлении в банк в бумажной форме</w:t>
            </w:r>
          </w:p>
        </w:tc>
      </w:tr>
      <w:tr w:rsidR="000319D9"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подпись</w:t>
            </w:r>
            <w:proofErr w:type="gramEnd"/>
            <w:r w:rsidRPr="00B138F3">
              <w:rPr>
                <w:rFonts w:ascii="GHEA Grapalat" w:hAnsi="GHEA Grapalat"/>
                <w:sz w:val="18"/>
                <w:szCs w:val="18"/>
              </w:rPr>
              <w:t xml:space="preserve">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в</w:t>
            </w:r>
            <w:proofErr w:type="gramEnd"/>
            <w:r w:rsidRPr="00B138F3">
              <w:rPr>
                <w:rFonts w:ascii="GHEA Grapalat" w:hAnsi="GHEA Grapalat"/>
                <w:sz w:val="18"/>
                <w:szCs w:val="18"/>
              </w:rPr>
              <w:t xml:space="preserve">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
        </w:tc>
      </w:tr>
      <w:tr w:rsidR="000319D9"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штамп</w:t>
            </w:r>
            <w:proofErr w:type="gramEnd"/>
            <w:r w:rsidRPr="00B138F3">
              <w:rPr>
                <w:rFonts w:ascii="GHEA Grapalat" w:hAnsi="GHEA Grapalat"/>
                <w:sz w:val="18"/>
                <w:szCs w:val="18"/>
              </w:rPr>
              <w:t xml:space="preserve">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в</w:t>
            </w:r>
            <w:proofErr w:type="gramEnd"/>
            <w:r w:rsidRPr="00B138F3">
              <w:rPr>
                <w:rFonts w:ascii="GHEA Grapalat" w:hAnsi="GHEA Grapalat"/>
                <w:sz w:val="18"/>
                <w:szCs w:val="18"/>
              </w:rPr>
              <w:t xml:space="preserve">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
        </w:tc>
      </w:tr>
      <w:tr w:rsidR="000319D9"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дата</w:t>
            </w:r>
            <w:proofErr w:type="gramEnd"/>
            <w:r w:rsidRPr="00B138F3">
              <w:rPr>
                <w:rFonts w:ascii="GHEA Grapalat" w:hAnsi="GHEA Grapalat"/>
                <w:sz w:val="18"/>
                <w:szCs w:val="18"/>
              </w:rPr>
              <w:t>,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обслуживающей</w:t>
            </w:r>
            <w:proofErr w:type="gramEnd"/>
            <w:r w:rsidRPr="00B138F3">
              <w:rPr>
                <w:rFonts w:ascii="GHEA Grapalat" w:hAnsi="GHEA Grapalat"/>
                <w:sz w:val="18"/>
                <w:szCs w:val="18"/>
              </w:rPr>
              <w:t xml:space="preserve">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
        </w:tc>
      </w:tr>
      <w:tr w:rsidR="000319D9"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подпись</w:t>
            </w:r>
            <w:proofErr w:type="gramEnd"/>
            <w:r w:rsidRPr="00B138F3">
              <w:rPr>
                <w:rFonts w:ascii="GHEA Grapalat" w:hAnsi="GHEA Grapalat"/>
                <w:sz w:val="18"/>
                <w:szCs w:val="18"/>
              </w:rPr>
              <w:t xml:space="preserve">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
        </w:tc>
      </w:tr>
      <w:tr w:rsidR="000319D9"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штамп</w:t>
            </w:r>
            <w:proofErr w:type="gramEnd"/>
            <w:r w:rsidRPr="00B138F3">
              <w:rPr>
                <w:rFonts w:ascii="GHEA Grapalat" w:hAnsi="GHEA Grapalat"/>
                <w:sz w:val="18"/>
                <w:szCs w:val="18"/>
              </w:rPr>
              <w:t xml:space="preserve">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lastRenderedPageBreak/>
              <w:t>заполняется</w:t>
            </w:r>
            <w:proofErr w:type="gramEnd"/>
            <w:r w:rsidRPr="00B138F3">
              <w:rPr>
                <w:rFonts w:ascii="GHEA Grapalat" w:hAnsi="GHEA Grapalat"/>
                <w:sz w:val="18"/>
                <w:szCs w:val="18"/>
              </w:rPr>
              <w:t xml:space="preserve">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
        </w:tc>
      </w:tr>
      <w:tr w:rsidR="000319D9" w:rsidRPr="00B138F3" w:rsidTr="000319D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0319D9" w:rsidRPr="00B138F3" w:rsidRDefault="000319D9" w:rsidP="000319D9">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обслуживающей</w:t>
            </w:r>
            <w:proofErr w:type="gramEnd"/>
            <w:r w:rsidRPr="00B138F3">
              <w:rPr>
                <w:rFonts w:ascii="GHEA Grapalat" w:hAnsi="GHEA Grapalat"/>
                <w:sz w:val="18"/>
                <w:szCs w:val="18"/>
              </w:rPr>
              <w:t xml:space="preserve">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обязательно</w:t>
            </w:r>
            <w:proofErr w:type="gramEnd"/>
          </w:p>
        </w:tc>
        <w:tc>
          <w:tcPr>
            <w:tcW w:w="335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необязательно</w:t>
            </w:r>
            <w:proofErr w:type="gramEnd"/>
          </w:p>
          <w:p w:rsidR="000319D9" w:rsidRPr="00B138F3" w:rsidRDefault="000319D9" w:rsidP="000319D9">
            <w:pPr>
              <w:widowControl w:val="0"/>
              <w:spacing w:after="120"/>
              <w:jc w:val="center"/>
              <w:rPr>
                <w:rFonts w:ascii="GHEA Grapalat" w:hAnsi="GHEA Grapalat"/>
                <w:sz w:val="18"/>
                <w:szCs w:val="18"/>
              </w:rPr>
            </w:pPr>
            <w:proofErr w:type="gramStart"/>
            <w:r w:rsidRPr="00B138F3">
              <w:rPr>
                <w:rFonts w:ascii="GHEA Grapalat" w:hAnsi="GHEA Grapalat"/>
                <w:sz w:val="18"/>
                <w:szCs w:val="18"/>
              </w:rPr>
              <w:t>заполняется</w:t>
            </w:r>
            <w:proofErr w:type="gramEnd"/>
            <w:r w:rsidRPr="00B138F3">
              <w:rPr>
                <w:rFonts w:ascii="GHEA Grapalat" w:hAnsi="GHEA Grapalat"/>
                <w:sz w:val="18"/>
                <w:szCs w:val="18"/>
              </w:rPr>
              <w:t xml:space="preserve">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319D9" w:rsidRPr="00B138F3" w:rsidRDefault="000319D9" w:rsidP="000319D9">
            <w:pPr>
              <w:widowControl w:val="0"/>
              <w:spacing w:after="120"/>
              <w:jc w:val="center"/>
              <w:rPr>
                <w:rFonts w:ascii="GHEA Grapalat" w:hAnsi="GHEA Grapalat"/>
                <w:sz w:val="18"/>
                <w:szCs w:val="18"/>
              </w:rPr>
            </w:pPr>
          </w:p>
        </w:tc>
      </w:tr>
    </w:tbl>
    <w:p w:rsidR="000319D9" w:rsidRPr="00B138F3" w:rsidRDefault="000319D9" w:rsidP="000319D9">
      <w:pPr>
        <w:widowControl w:val="0"/>
        <w:spacing w:after="160"/>
        <w:ind w:left="567" w:right="565"/>
        <w:jc w:val="center"/>
        <w:rPr>
          <w:rFonts w:ascii="GHEA Grapalat" w:hAnsi="GHEA Grapalat"/>
          <w:b/>
        </w:rPr>
      </w:pPr>
    </w:p>
    <w:p w:rsidR="000319D9" w:rsidRPr="00B138F3" w:rsidRDefault="000319D9" w:rsidP="000319D9">
      <w:pPr>
        <w:widowControl w:val="0"/>
        <w:spacing w:after="160"/>
        <w:ind w:left="567" w:right="565"/>
        <w:jc w:val="center"/>
        <w:rPr>
          <w:rFonts w:ascii="GHEA Grapalat" w:hAnsi="GHEA Grapalat"/>
          <w:b/>
        </w:rPr>
      </w:pPr>
    </w:p>
    <w:p w:rsidR="000319D9" w:rsidRPr="00B138F3" w:rsidRDefault="000319D9" w:rsidP="000319D9">
      <w:pPr>
        <w:widowControl w:val="0"/>
        <w:spacing w:after="160"/>
        <w:ind w:left="567" w:right="565"/>
        <w:jc w:val="center"/>
        <w:rPr>
          <w:rFonts w:ascii="GHEA Grapalat" w:hAnsi="GHEA Grapalat"/>
          <w:b/>
        </w:rPr>
      </w:pPr>
    </w:p>
    <w:p w:rsidR="000319D9" w:rsidRPr="00B138F3" w:rsidRDefault="000319D9" w:rsidP="000319D9">
      <w:pPr>
        <w:widowControl w:val="0"/>
        <w:spacing w:after="160"/>
        <w:ind w:left="567" w:right="565"/>
        <w:jc w:val="center"/>
        <w:rPr>
          <w:rFonts w:ascii="GHEA Grapalat" w:hAnsi="GHEA Grapalat"/>
          <w:b/>
        </w:rPr>
      </w:pPr>
    </w:p>
    <w:p w:rsidR="000319D9" w:rsidRDefault="000319D9" w:rsidP="005B3A59">
      <w:pPr>
        <w:pStyle w:val="af4"/>
        <w:shd w:val="clear" w:color="auto" w:fill="FFFFFF"/>
        <w:spacing w:before="0" w:beforeAutospacing="0" w:after="0" w:afterAutospacing="0"/>
        <w:rPr>
          <w:rFonts w:ascii="GHEA Grapalat" w:hAnsi="GHEA Grapalat" w:cs="Sylfaen"/>
          <w:vertAlign w:val="superscript"/>
        </w:rPr>
      </w:pPr>
    </w:p>
    <w:p w:rsidR="000319D9" w:rsidRDefault="000319D9" w:rsidP="005B3A59">
      <w:pPr>
        <w:pStyle w:val="af4"/>
        <w:shd w:val="clear" w:color="auto" w:fill="FFFFFF"/>
        <w:spacing w:before="0" w:beforeAutospacing="0" w:after="0" w:afterAutospacing="0"/>
        <w:rPr>
          <w:rFonts w:ascii="GHEA Grapalat" w:hAnsi="GHEA Grapalat" w:cs="Sylfaen"/>
          <w:vertAlign w:val="superscript"/>
        </w:rPr>
      </w:pPr>
    </w:p>
    <w:p w:rsidR="000319D9" w:rsidRDefault="000319D9" w:rsidP="005B3A59">
      <w:pPr>
        <w:pStyle w:val="af4"/>
        <w:shd w:val="clear" w:color="auto" w:fill="FFFFFF"/>
        <w:spacing w:before="0" w:beforeAutospacing="0" w:after="0" w:afterAutospacing="0"/>
        <w:rPr>
          <w:rFonts w:ascii="GHEA Grapalat" w:hAnsi="GHEA Grapalat" w:cs="Sylfaen"/>
          <w:vertAlign w:val="superscript"/>
        </w:rPr>
      </w:pPr>
    </w:p>
    <w:p w:rsidR="000319D9" w:rsidRDefault="000319D9" w:rsidP="005B3A59">
      <w:pPr>
        <w:pStyle w:val="af4"/>
        <w:shd w:val="clear" w:color="auto" w:fill="FFFFFF"/>
        <w:spacing w:before="0" w:beforeAutospacing="0" w:after="0" w:afterAutospacing="0"/>
        <w:rPr>
          <w:rFonts w:ascii="GHEA Grapalat" w:hAnsi="GHEA Grapalat" w:cs="Sylfaen"/>
          <w:vertAlign w:val="superscript"/>
        </w:rPr>
      </w:pPr>
    </w:p>
    <w:p w:rsidR="000319D9" w:rsidRDefault="000319D9" w:rsidP="005B3A59">
      <w:pPr>
        <w:pStyle w:val="af4"/>
        <w:shd w:val="clear" w:color="auto" w:fill="FFFFFF"/>
        <w:spacing w:before="0" w:beforeAutospacing="0" w:after="0" w:afterAutospacing="0"/>
        <w:rPr>
          <w:rFonts w:ascii="GHEA Grapalat" w:hAnsi="GHEA Grapalat" w:cs="Sylfaen"/>
          <w:vertAlign w:val="superscript"/>
        </w:rPr>
      </w:pPr>
    </w:p>
    <w:p w:rsidR="000319D9" w:rsidRPr="00B138F3" w:rsidRDefault="000319D9" w:rsidP="005B3A59">
      <w:pPr>
        <w:pStyle w:val="af4"/>
        <w:shd w:val="clear" w:color="auto" w:fill="FFFFFF"/>
        <w:spacing w:before="0" w:beforeAutospacing="0" w:after="0" w:afterAutospacing="0"/>
        <w:rPr>
          <w:rFonts w:ascii="GHEA Grapalat" w:hAnsi="GHEA Grapalat" w:cs="Sylfaen"/>
          <w:vertAlign w:val="superscript"/>
        </w:rPr>
      </w:pPr>
    </w:p>
    <w:p w:rsidR="00BB28C8" w:rsidRPr="00950BCE" w:rsidRDefault="00BB28C8" w:rsidP="00950BCE">
      <w:pPr>
        <w:widowControl w:val="0"/>
        <w:spacing w:after="160"/>
        <w:jc w:val="right"/>
        <w:rPr>
          <w:rFonts w:ascii="GHEA Grapalat" w:hAnsi="GHEA Grapalat"/>
        </w:rPr>
      </w:pPr>
      <w:r w:rsidRPr="009F3DC7">
        <w:rPr>
          <w:rFonts w:ascii="GHEA Grapalat" w:hAnsi="GHEA Grapalat"/>
          <w:b/>
        </w:rPr>
        <w:t>Приложение №</w:t>
      </w:r>
      <w:r w:rsidR="005B4254">
        <w:rPr>
          <w:rFonts w:ascii="GHEA Grapalat" w:hAnsi="GHEA Grapalat"/>
          <w:b/>
        </w:rPr>
        <w:t>7</w:t>
      </w:r>
      <w:r w:rsidR="00A97676">
        <w:rPr>
          <w:rStyle w:val="af6"/>
          <w:rFonts w:ascii="GHEA Grapalat" w:hAnsi="GHEA Grapalat" w:cs="Sylfaen"/>
          <w:b/>
        </w:rPr>
        <w:footnoteReference w:customMarkFollows="1" w:id="15"/>
        <w:t>25</w:t>
      </w:r>
    </w:p>
    <w:p w:rsidR="00950BCE" w:rsidRPr="00EC1F84" w:rsidRDefault="00BB28C8" w:rsidP="00950BCE">
      <w:pPr>
        <w:widowControl w:val="0"/>
        <w:spacing w:after="160"/>
        <w:ind w:firstLine="567"/>
        <w:jc w:val="right"/>
        <w:rPr>
          <w:rFonts w:ascii="GHEA Grapalat" w:hAnsi="GHEA Grapalat"/>
        </w:rPr>
      </w:pPr>
      <w:r w:rsidRPr="009F3DC7">
        <w:rPr>
          <w:rFonts w:ascii="GHEA Grapalat" w:hAnsi="GHEA Grapalat"/>
          <w:b/>
        </w:rPr>
        <w:t>к Приглашению на открытый конкурс</w:t>
      </w:r>
      <w:r w:rsidRPr="00744E7F">
        <w:rPr>
          <w:rFonts w:ascii="GHEA Grapalat" w:hAnsi="GHEA Grapalat" w:cs="Sylfaen"/>
          <w:b/>
        </w:rPr>
        <w:br/>
      </w:r>
      <w:r w:rsidRPr="009F3DC7">
        <w:rPr>
          <w:rFonts w:ascii="GHEA Grapalat" w:hAnsi="GHEA Grapalat"/>
          <w:b/>
        </w:rPr>
        <w:t xml:space="preserve">под кодом </w:t>
      </w:r>
      <w:r w:rsidR="00740CDF">
        <w:rPr>
          <w:rFonts w:ascii="GHEA Grapalat" w:hAnsi="GHEA Grapalat"/>
          <w:b/>
          <w:i/>
          <w:lang w:val="hy-AM"/>
        </w:rPr>
        <w:t>Գ</w:t>
      </w:r>
      <w:r w:rsidR="00740CDF">
        <w:rPr>
          <w:rFonts w:ascii="GHEA Grapalat" w:hAnsi="GHEA Grapalat"/>
          <w:b/>
          <w:i/>
          <w:lang w:val="en-US"/>
        </w:rPr>
        <w:t>Հ</w:t>
      </w:r>
      <w:r w:rsidR="00950BCE" w:rsidRPr="00BC3C9D">
        <w:rPr>
          <w:rFonts w:ascii="GHEA Grapalat" w:hAnsi="GHEA Grapalat"/>
          <w:b/>
          <w:i/>
          <w:lang w:val="hy-AM"/>
        </w:rPr>
        <w:t>-</w:t>
      </w:r>
      <w:r w:rsidR="00950BCE" w:rsidRPr="00BC3C9D">
        <w:rPr>
          <w:rFonts w:ascii="GHEA Grapalat" w:hAnsi="GHEA Grapalat"/>
          <w:b/>
          <w:lang w:val="hy-AM"/>
        </w:rPr>
        <w:t>Հ</w:t>
      </w:r>
      <w:r w:rsidR="00950BCE" w:rsidRPr="00BC3C9D">
        <w:rPr>
          <w:rFonts w:ascii="GHEA Grapalat" w:hAnsi="GHEA Grapalat"/>
          <w:b/>
          <w:i/>
          <w:lang w:val="hy-AM"/>
        </w:rPr>
        <w:t>ԲՄԱՇՁԲ</w:t>
      </w:r>
      <w:r w:rsidR="00950BCE" w:rsidRPr="00BC3C9D">
        <w:rPr>
          <w:rFonts w:ascii="GHEA Grapalat" w:hAnsi="GHEA Grapalat"/>
          <w:b/>
          <w:i/>
          <w:lang w:val="af-ZA"/>
        </w:rPr>
        <w:t>-21</w:t>
      </w:r>
      <w:r w:rsidR="00950BCE" w:rsidRPr="00BC3C9D">
        <w:rPr>
          <w:rFonts w:ascii="GHEA Grapalat" w:hAnsi="GHEA Grapalat"/>
          <w:b/>
          <w:i/>
          <w:lang w:val="hy-AM"/>
        </w:rPr>
        <w:t>/</w:t>
      </w:r>
      <w:r w:rsidR="00740CDF">
        <w:rPr>
          <w:rFonts w:ascii="GHEA Grapalat" w:hAnsi="GHEA Grapalat"/>
          <w:b/>
          <w:i/>
          <w:lang w:val="af-ZA"/>
        </w:rPr>
        <w:t>21</w:t>
      </w:r>
      <w:bookmarkStart w:id="4" w:name="_GoBack"/>
      <w:bookmarkEnd w:id="4"/>
    </w:p>
    <w:p w:rsidR="00BB28C8" w:rsidRPr="009F3DC7" w:rsidRDefault="00BB28C8" w:rsidP="00BB28C8">
      <w:pPr>
        <w:pStyle w:val="31"/>
        <w:widowControl w:val="0"/>
        <w:spacing w:after="160"/>
        <w:jc w:val="right"/>
        <w:rPr>
          <w:rFonts w:ascii="GHEA Grapalat" w:hAnsi="GHEA Grapalat" w:cs="Sylfaen"/>
          <w:b/>
          <w:sz w:val="24"/>
          <w:szCs w:val="24"/>
        </w:rPr>
      </w:pPr>
    </w:p>
    <w:p w:rsidR="00BB28C8" w:rsidRPr="009F3DC7" w:rsidRDefault="00BB28C8" w:rsidP="00BB28C8">
      <w:pPr>
        <w:widowControl w:val="0"/>
        <w:tabs>
          <w:tab w:val="left" w:pos="2268"/>
        </w:tabs>
        <w:spacing w:after="160" w:line="360" w:lineRule="auto"/>
        <w:ind w:firstLine="567"/>
        <w:jc w:val="right"/>
        <w:rPr>
          <w:rFonts w:ascii="GHEA Grapalat" w:hAnsi="GHEA Grapalat"/>
        </w:rPr>
      </w:pP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 xml:space="preserve">ДОГОВОР ГОСУДАРСТВЕННОЙ ЗАКУПКИ НА ВЫПОЛНЕНИЕ </w:t>
      </w:r>
      <w:r w:rsidRPr="009F3DC7">
        <w:rPr>
          <w:rFonts w:ascii="GHEA Grapalat" w:hAnsi="GHEA Grapalat"/>
          <w:b/>
        </w:rPr>
        <w:lastRenderedPageBreak/>
        <w:t>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rsidR="00BB28C8" w:rsidRPr="009F3DC7" w:rsidRDefault="00BB28C8" w:rsidP="00F92AC4">
      <w:pPr>
        <w:widowControl w:val="0"/>
        <w:jc w:val="both"/>
        <w:rPr>
          <w:rFonts w:ascii="GHEA Grapalat" w:hAnsi="GHEA Grapalat"/>
        </w:rPr>
      </w:pPr>
      <w:r w:rsidRPr="009F3DC7">
        <w:rPr>
          <w:rFonts w:ascii="GHEA Grapalat" w:hAnsi="GHEA Grapalat"/>
        </w:rPr>
        <w:t>(</w:t>
      </w:r>
      <w:proofErr w:type="gramStart"/>
      <w:r w:rsidRPr="009F3DC7">
        <w:rPr>
          <w:rFonts w:ascii="GHEA Grapalat" w:hAnsi="GHEA Grapalat"/>
        </w:rPr>
        <w:t>далее</w:t>
      </w:r>
      <w:proofErr w:type="gramEnd"/>
      <w:r w:rsidRPr="009F3DC7">
        <w:rPr>
          <w:rFonts w:ascii="GHEA Grapalat" w:hAnsi="GHEA Grapalat"/>
        </w:rPr>
        <w:t xml:space="preserve">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rsidR="00BB28C8" w:rsidRPr="009F3DC7" w:rsidRDefault="00BB28C8" w:rsidP="00F92AC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rsidR="00BB28C8" w:rsidRPr="009F3DC7" w:rsidRDefault="00BB28C8" w:rsidP="00BB28C8">
      <w:pPr>
        <w:widowControl w:val="0"/>
        <w:spacing w:after="160" w:line="360" w:lineRule="auto"/>
        <w:jc w:val="both"/>
        <w:rPr>
          <w:rFonts w:ascii="GHEA Grapalat" w:hAnsi="GHEA Grapalat"/>
        </w:rPr>
      </w:pPr>
      <w:proofErr w:type="gramStart"/>
      <w:r w:rsidRPr="009F3DC7">
        <w:rPr>
          <w:rFonts w:ascii="GHEA Grapalat" w:hAnsi="GHEA Grapalat"/>
        </w:rPr>
        <w:t>работы</w:t>
      </w:r>
      <w:proofErr w:type="gramEnd"/>
      <w:r w:rsidRPr="009F3DC7">
        <w:rPr>
          <w:rFonts w:ascii="GHEA Grapalat" w:hAnsi="GHEA Grapalat"/>
        </w:rPr>
        <w:t xml:space="preserve"> (далее — работа), а Заказчик обязуется принимать выполненную работу и платить за нее.</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ведомостью-</w:t>
      </w:r>
      <w:r w:rsidR="00104071" w:rsidRPr="00BD3389">
        <w:rPr>
          <w:rFonts w:ascii="Courier New" w:hAnsi="Courier New" w:cs="Courier New"/>
        </w:rPr>
        <w:t> </w:t>
      </w:r>
      <w:r w:rsidR="00104071" w:rsidRPr="00BD3389">
        <w:rPr>
          <w:rFonts w:ascii="GHEA Grapalat" w:hAnsi="GHEA Grapalat"/>
        </w:rPr>
        <w:t>сметой</w:t>
      </w:r>
      <w:r w:rsidR="00104071" w:rsidRPr="009F3DC7">
        <w:rPr>
          <w:rFonts w:ascii="GHEA Grapalat" w:hAnsi="GHEA Grapalat"/>
        </w:rPr>
        <w:t xml:space="preserve"> </w:t>
      </w:r>
      <w:r w:rsidRPr="009F3DC7">
        <w:rPr>
          <w:rFonts w:ascii="GHEA Grapalat" w:hAnsi="GHEA Grapalat"/>
        </w:rPr>
        <w:t>работы.</w:t>
      </w:r>
    </w:p>
    <w:p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BB28C8" w:rsidRPr="00F1694A" w:rsidRDefault="00F1694A" w:rsidP="00F1694A">
      <w:pPr>
        <w:widowControl w:val="0"/>
        <w:jc w:val="both"/>
        <w:rPr>
          <w:rFonts w:ascii="GHEA Grapalat" w:hAnsi="GHEA Grapalat"/>
          <w:spacing w:val="6"/>
        </w:rPr>
      </w:pPr>
      <w:r w:rsidRPr="00F1694A">
        <w:rPr>
          <w:rFonts w:ascii="GHEA Grapalat" w:hAnsi="GHEA Grapalat"/>
        </w:rPr>
        <w:t>Приложение №</w:t>
      </w:r>
      <w:proofErr w:type="gramStart"/>
      <w:r w:rsidRPr="00F1694A">
        <w:rPr>
          <w:rFonts w:ascii="GHEA Grapalat" w:hAnsi="GHEA Grapalat"/>
        </w:rPr>
        <w:t>2:</w:t>
      </w:r>
      <w:r w:rsidR="00BB28C8" w:rsidRPr="009F3DC7">
        <w:rPr>
          <w:rFonts w:ascii="GHEA Grapalat" w:hAnsi="GHEA Grapalat"/>
        </w:rPr>
        <w:t>.</w:t>
      </w:r>
      <w:proofErr w:type="gramEnd"/>
      <w:r>
        <w:rPr>
          <w:rFonts w:ascii="GHEA Grapalat" w:hAnsi="GHEA Grapalat"/>
          <w:spacing w:val="6"/>
        </w:rPr>
        <w:t xml:space="preserve"> </w:t>
      </w:r>
      <w:r w:rsidR="00BB28C8" w:rsidRPr="009F3DC7">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w:t>
      </w:r>
      <w:r w:rsidR="00BB28C8" w:rsidRPr="009F3DC7">
        <w:rPr>
          <w:rFonts w:ascii="GHEA Grapalat" w:hAnsi="GHEA Grapalat"/>
        </w:rPr>
        <w:lastRenderedPageBreak/>
        <w:t xml:space="preserve">календарным графиком (Приложение № 2).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proofErr w:type="gramStart"/>
      <w:r w:rsidRPr="009F3DC7">
        <w:rPr>
          <w:rFonts w:ascii="GHEA Grapalat" w:hAnsi="GHEA Grapalat"/>
        </w:rPr>
        <w:t>договора</w:t>
      </w:r>
      <w:proofErr w:type="gramEnd"/>
      <w:r w:rsidRPr="009F3DC7">
        <w:rPr>
          <w:rFonts w:ascii="GHEA Grapalat" w:hAnsi="GHEA Grapalat"/>
        </w:rPr>
        <w:t xml:space="preserve">,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roofErr w:type="gramStart"/>
      <w:r w:rsidRPr="009F3DC7">
        <w:rPr>
          <w:rFonts w:ascii="GHEA Grapalat" w:hAnsi="GHEA Grapalat"/>
        </w:rPr>
        <w:t>а)</w:t>
      </w:r>
      <w:r w:rsidRPr="00124BE9">
        <w:rPr>
          <w:rFonts w:ascii="GHEA Grapalat" w:hAnsi="GHEA Grapalat"/>
        </w:rPr>
        <w:tab/>
      </w:r>
      <w:proofErr w:type="gramEnd"/>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roofErr w:type="gramStart"/>
      <w:r w:rsidRPr="009F3DC7">
        <w:rPr>
          <w:rFonts w:ascii="GHEA Grapalat" w:hAnsi="GHEA Grapalat"/>
        </w:rPr>
        <w:lastRenderedPageBreak/>
        <w:t>б)</w:t>
      </w:r>
      <w:r w:rsidRPr="00124BE9">
        <w:rPr>
          <w:rFonts w:ascii="GHEA Grapalat" w:hAnsi="GHEA Grapalat"/>
        </w:rPr>
        <w:tab/>
      </w:r>
      <w:proofErr w:type="gramEnd"/>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roofErr w:type="gramStart"/>
      <w:r w:rsidRPr="009F3DC7">
        <w:rPr>
          <w:rFonts w:ascii="GHEA Grapalat" w:hAnsi="GHEA Grapalat"/>
        </w:rPr>
        <w:t>в)</w:t>
      </w:r>
      <w:r w:rsidRPr="00124BE9">
        <w:rPr>
          <w:rFonts w:ascii="GHEA Grapalat" w:hAnsi="GHEA Grapalat"/>
        </w:rPr>
        <w:tab/>
      </w:r>
      <w:proofErr w:type="gramEnd"/>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roofErr w:type="gramStart"/>
      <w:r w:rsidRPr="009F3DC7">
        <w:rPr>
          <w:rFonts w:ascii="GHEA Grapalat" w:hAnsi="GHEA Grapalat"/>
        </w:rPr>
        <w:t>г)</w:t>
      </w:r>
      <w:r w:rsidRPr="00124BE9">
        <w:rPr>
          <w:rFonts w:ascii="GHEA Grapalat" w:hAnsi="GHEA Grapalat"/>
        </w:rPr>
        <w:tab/>
      </w:r>
      <w:proofErr w:type="gramEnd"/>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Default="00BB28C8" w:rsidP="00BB28C8">
      <w:pPr>
        <w:rPr>
          <w:rFonts w:ascii="GHEA Grapalat" w:hAnsi="GHEA Grapalat"/>
          <w:b/>
        </w:rPr>
      </w:pPr>
      <w:r>
        <w:rPr>
          <w:rFonts w:ascii="GHEA Grapalat" w:hAnsi="GHEA Grapalat"/>
          <w:b/>
        </w:rPr>
        <w:br w:type="page"/>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 xml:space="preserve">Обеспечивать выполнение строительно-монтажных работ в соответствии со строительными нормами, правилами и техническими условиями, провести </w:t>
      </w:r>
      <w:proofErr w:type="spellStart"/>
      <w:r w:rsidRPr="009F3DC7">
        <w:rPr>
          <w:rFonts w:ascii="GHEA Grapalat" w:hAnsi="GHEA Grapalat"/>
        </w:rPr>
        <w:t>индивидуальнoe</w:t>
      </w:r>
      <w:proofErr w:type="spellEnd"/>
      <w:r w:rsidRPr="009F3DC7">
        <w:rPr>
          <w:rFonts w:ascii="GHEA Grapalat" w:hAnsi="GHEA Grapalat"/>
        </w:rPr>
        <w:t xml:space="preserv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lastRenderedPageBreak/>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proofErr w:type="gramStart"/>
      <w:r>
        <w:rPr>
          <w:rFonts w:ascii="GHEA Grapalat" w:hAnsi="GHEA Grapalat"/>
        </w:rPr>
        <w:t>а)</w:t>
      </w:r>
      <w:r>
        <w:rPr>
          <w:rFonts w:ascii="GHEA Grapalat" w:hAnsi="GHEA Grapalat"/>
        </w:rPr>
        <w:tab/>
      </w:r>
      <w:proofErr w:type="gramEnd"/>
      <w:r>
        <w:rPr>
          <w:rFonts w:ascii="GHEA Grapalat" w:hAnsi="GHEA Grapalat"/>
        </w:rPr>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proofErr w:type="gramStart"/>
      <w:r>
        <w:rPr>
          <w:rFonts w:ascii="GHEA Grapalat" w:hAnsi="GHEA Grapalat"/>
        </w:rPr>
        <w:t>б)</w:t>
      </w:r>
      <w:r>
        <w:rPr>
          <w:rFonts w:ascii="GHEA Grapalat" w:hAnsi="GHEA Grapalat"/>
        </w:rPr>
        <w:tab/>
      </w:r>
      <w:proofErr w:type="gramEnd"/>
      <w:r>
        <w:rPr>
          <w:rFonts w:ascii="GHEA Grapalat" w:hAnsi="GHEA Grapalat"/>
        </w:rPr>
        <w:t>в отношении Подрядчика применяет меры ответственности, 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 xml:space="preserve">принимает выполненной работы или не отказывается принимать ее, то </w:t>
      </w:r>
      <w:r>
        <w:rPr>
          <w:rFonts w:ascii="GHEA Grapalat" w:hAnsi="GHEA Grapalat"/>
        </w:rPr>
        <w:lastRenderedPageBreak/>
        <w:t>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lastRenderedPageBreak/>
        <w:t>а.</w:t>
      </w:r>
      <w:r>
        <w:rPr>
          <w:rFonts w:ascii="GHEA Grapalat" w:hAnsi="GHEA Grapalat"/>
          <w:sz w:val="24"/>
          <w:szCs w:val="24"/>
        </w:rPr>
        <w:tab/>
      </w:r>
      <w:proofErr w:type="gramStart"/>
      <w:r>
        <w:rPr>
          <w:rFonts w:ascii="GHEA Grapalat" w:hAnsi="GHEA Grapalat"/>
          <w:sz w:val="24"/>
          <w:szCs w:val="24"/>
        </w:rPr>
        <w:t>соответствует</w:t>
      </w:r>
      <w:proofErr w:type="gramEnd"/>
      <w:r>
        <w:rPr>
          <w:rFonts w:ascii="GHEA Grapalat" w:hAnsi="GHEA Grapalat"/>
          <w:sz w:val="24"/>
          <w:szCs w:val="24"/>
        </w:rPr>
        <w:t xml:space="preserve">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r>
      <w:proofErr w:type="gramStart"/>
      <w:r>
        <w:rPr>
          <w:rFonts w:ascii="GHEA Grapalat" w:hAnsi="GHEA Grapalat"/>
          <w:sz w:val="24"/>
          <w:szCs w:val="24"/>
        </w:rPr>
        <w:t>не</w:t>
      </w:r>
      <w:proofErr w:type="gramEnd"/>
      <w:r>
        <w:rPr>
          <w:rFonts w:ascii="GHEA Grapalat" w:hAnsi="GHEA Grapalat"/>
          <w:sz w:val="24"/>
          <w:szCs w:val="24"/>
        </w:rPr>
        <w:t xml:space="preserve">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DA3C71" w:rsidRDefault="00563671" w:rsidP="00563671">
      <w:pPr>
        <w:widowControl w:val="0"/>
        <w:tabs>
          <w:tab w:val="left" w:pos="1276"/>
        </w:tabs>
        <w:spacing w:after="160" w:line="348" w:lineRule="auto"/>
        <w:ind w:firstLine="567"/>
        <w:jc w:val="center"/>
        <w:rPr>
          <w:rFonts w:ascii="GHEA Grapalat" w:hAnsi="GHEA Grapalat"/>
          <w:b/>
        </w:rPr>
      </w:pPr>
    </w:p>
    <w:p w:rsidR="00563671" w:rsidRPr="009F3DC7" w:rsidRDefault="00563671" w:rsidP="00563671">
      <w:pPr>
        <w:widowControl w:val="0"/>
        <w:tabs>
          <w:tab w:val="left" w:pos="1276"/>
        </w:tabs>
        <w:spacing w:after="160" w:line="360" w:lineRule="auto"/>
        <w:jc w:val="both"/>
        <w:rPr>
          <w:rFonts w:ascii="GHEA Grapalat" w:hAnsi="GHEA Grapalat"/>
          <w:b/>
        </w:rPr>
      </w:pP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w:t>
      </w:r>
      <w:proofErr w:type="spellStart"/>
      <w:r w:rsidRPr="00A542E3">
        <w:rPr>
          <w:rFonts w:ascii="GHEA Grapalat" w:hAnsi="GHEA Grapalat"/>
        </w:rPr>
        <w:t>драмов</w:t>
      </w:r>
      <w:proofErr w:type="spellEnd"/>
      <w:r w:rsidRPr="00A542E3">
        <w:rPr>
          <w:rFonts w:ascii="GHEA Grapalat" w:hAnsi="GHEA Grapalat"/>
        </w:rPr>
        <w:t xml:space="preserve"> РА, из которых (_______________) </w:t>
      </w:r>
      <w:proofErr w:type="spellStart"/>
      <w:r w:rsidRPr="00A542E3">
        <w:rPr>
          <w:rFonts w:ascii="GHEA Grapalat" w:hAnsi="GHEA Grapalat"/>
        </w:rPr>
        <w:t>драмов</w:t>
      </w:r>
      <w:proofErr w:type="spellEnd"/>
      <w:r w:rsidRPr="00A542E3">
        <w:rPr>
          <w:rFonts w:ascii="GHEA Grapalat" w:hAnsi="GHEA Grapalat"/>
        </w:rPr>
        <w:t xml:space="preserve"> РА составляют НДС. Цена включает все осуществляемые Подрядчиком расходы, при этом: </w:t>
      </w:r>
    </w:p>
    <w:p w:rsidR="00BB28C8" w:rsidRPr="00A542E3" w:rsidRDefault="00BB28C8" w:rsidP="00BB28C8">
      <w:pPr>
        <w:widowControl w:val="0"/>
        <w:tabs>
          <w:tab w:val="left" w:pos="1276"/>
        </w:tabs>
        <w:spacing w:after="160" w:line="360" w:lineRule="auto"/>
        <w:ind w:firstLine="567"/>
        <w:jc w:val="both"/>
        <w:rPr>
          <w:rFonts w:ascii="GHEA Grapalat" w:hAnsi="GHEA Grapalat"/>
        </w:rPr>
      </w:pPr>
      <w:proofErr w:type="gramStart"/>
      <w:r w:rsidRPr="00A542E3">
        <w:rPr>
          <w:rFonts w:ascii="GHEA Grapalat" w:hAnsi="GHEA Grapalat"/>
        </w:rPr>
        <w:t>лот</w:t>
      </w:r>
      <w:proofErr w:type="gramEnd"/>
      <w:r w:rsidRPr="00A542E3">
        <w:rPr>
          <w:rFonts w:ascii="GHEA Grapalat" w:hAnsi="GHEA Grapalat"/>
        </w:rPr>
        <w:t xml:space="preserve">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w:t>
      </w:r>
      <w:proofErr w:type="spellStart"/>
      <w:r w:rsidRPr="00A542E3">
        <w:rPr>
          <w:rFonts w:ascii="GHEA Grapalat" w:hAnsi="GHEA Grapalat"/>
        </w:rPr>
        <w:t>драмов</w:t>
      </w:r>
      <w:proofErr w:type="spellEnd"/>
      <w:r w:rsidRPr="00A542E3">
        <w:rPr>
          <w:rFonts w:ascii="GHEA Grapalat" w:hAnsi="GHEA Grapalat"/>
        </w:rPr>
        <w:t xml:space="preserve">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xml:space="preserve">) </w:t>
      </w:r>
      <w:proofErr w:type="spellStart"/>
      <w:r w:rsidRPr="00A542E3">
        <w:rPr>
          <w:rFonts w:ascii="GHEA Grapalat" w:hAnsi="GHEA Grapalat"/>
        </w:rPr>
        <w:t>драмов</w:t>
      </w:r>
      <w:proofErr w:type="spellEnd"/>
      <w:r w:rsidRPr="00A542E3">
        <w:rPr>
          <w:rFonts w:ascii="GHEA Grapalat" w:hAnsi="GHEA Grapalat"/>
        </w:rPr>
        <w:t xml:space="preserve"> РА составляют НДС.</w:t>
      </w:r>
    </w:p>
    <w:p w:rsidR="00BB28C8" w:rsidRPr="00D5595C" w:rsidRDefault="00BB28C8" w:rsidP="00BB28C8">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rsidR="00BB28C8" w:rsidRPr="00A542E3" w:rsidRDefault="00BB28C8" w:rsidP="00BB28C8">
      <w:pPr>
        <w:widowControl w:val="0"/>
        <w:tabs>
          <w:tab w:val="left" w:pos="1276"/>
        </w:tabs>
        <w:spacing w:after="160" w:line="360" w:lineRule="auto"/>
        <w:ind w:firstLine="567"/>
        <w:jc w:val="both"/>
        <w:rPr>
          <w:rFonts w:ascii="GHEA Grapalat" w:hAnsi="GHEA Grapalat"/>
        </w:rPr>
      </w:pPr>
      <w:proofErr w:type="gramStart"/>
      <w:r w:rsidRPr="00A542E3">
        <w:rPr>
          <w:rFonts w:ascii="GHEA Grapalat" w:hAnsi="GHEA Grapalat"/>
        </w:rPr>
        <w:t>лот</w:t>
      </w:r>
      <w:proofErr w:type="gramEnd"/>
      <w:r w:rsidRPr="00A542E3">
        <w:rPr>
          <w:rFonts w:ascii="GHEA Grapalat" w:hAnsi="GHEA Grapalat"/>
        </w:rPr>
        <w:t xml:space="preserve">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w:t>
      </w:r>
      <w:proofErr w:type="spellStart"/>
      <w:r w:rsidRPr="00A542E3">
        <w:rPr>
          <w:rFonts w:ascii="GHEA Grapalat" w:hAnsi="GHEA Grapalat"/>
        </w:rPr>
        <w:t>драмов</w:t>
      </w:r>
      <w:proofErr w:type="spellEnd"/>
      <w:r w:rsidRPr="00A542E3">
        <w:rPr>
          <w:rFonts w:ascii="GHEA Grapalat" w:hAnsi="GHEA Grapalat"/>
        </w:rPr>
        <w:t xml:space="preserve">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w:t>
      </w:r>
      <w:proofErr w:type="spellStart"/>
      <w:r w:rsidRPr="00A542E3">
        <w:rPr>
          <w:rFonts w:ascii="GHEA Grapalat" w:hAnsi="GHEA Grapalat"/>
        </w:rPr>
        <w:t>драмов</w:t>
      </w:r>
      <w:proofErr w:type="spellEnd"/>
      <w:r w:rsidRPr="00A542E3">
        <w:rPr>
          <w:rFonts w:ascii="GHEA Grapalat" w:hAnsi="GHEA Grapalat"/>
        </w:rPr>
        <w:t xml:space="preserve"> РА составляют НДС</w:t>
      </w:r>
      <w:r w:rsidR="00F445EC">
        <w:rPr>
          <w:rStyle w:val="af6"/>
          <w:rFonts w:ascii="GHEA Grapalat" w:hAnsi="GHEA Grapalat"/>
        </w:rPr>
        <w:footnoteReference w:customMarkFollows="1" w:id="16"/>
        <w:t>28</w:t>
      </w:r>
      <w:r w:rsidRPr="00A542E3">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w:t>
      </w:r>
      <w:proofErr w:type="spellStart"/>
      <w:r w:rsidRPr="00297B73">
        <w:rPr>
          <w:rFonts w:ascii="GHEA Grapalat" w:hAnsi="GHEA Grapalat"/>
          <w:spacing w:val="-6"/>
        </w:rPr>
        <w:t>драмов</w:t>
      </w:r>
      <w:proofErr w:type="spellEnd"/>
      <w:r w:rsidRPr="00297B73">
        <w:rPr>
          <w:rFonts w:ascii="GHEA Grapalat" w:hAnsi="GHEA Grapalat"/>
          <w:spacing w:val="-6"/>
        </w:rPr>
        <w:t xml:space="preserve"> РА от цены договора на банковский счет Подрядчика в качестве предоплаты.</w:t>
      </w:r>
      <w:r w:rsidRPr="009F3DC7">
        <w:rPr>
          <w:rFonts w:ascii="GHEA Grapalat" w:hAnsi="GHEA Grapalat"/>
        </w:rPr>
        <w:t xml:space="preserve">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w:t>
      </w:r>
      <w:r w:rsidR="003B487D" w:rsidRPr="00B138F3">
        <w:rPr>
          <w:rFonts w:ascii="GHEA Grapalat" w:hAnsi="GHEA Grapalat"/>
        </w:rPr>
        <w:lastRenderedPageBreak/>
        <w:t xml:space="preserve">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af6"/>
          <w:rFonts w:ascii="GHEA Grapalat" w:hAnsi="GHEA Grapalat"/>
        </w:rPr>
        <w:t xml:space="preserve"> </w:t>
      </w:r>
      <w:r w:rsidR="00DD157D">
        <w:rPr>
          <w:rStyle w:val="af6"/>
          <w:rFonts w:ascii="GHEA Grapalat" w:hAnsi="GHEA Grapalat"/>
        </w:rPr>
        <w:footnoteReference w:customMarkFollows="1" w:id="17"/>
        <w:t>29</w:t>
      </w:r>
      <w:r w:rsidRPr="009F3DC7">
        <w:rPr>
          <w:rFonts w:ascii="GHEA Grapalat" w:hAnsi="GHEA Grapalat"/>
        </w:rPr>
        <w:t xml:space="preserve">. </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BB28C8" w:rsidRPr="009F3DC7" w:rsidRDefault="00BB28C8" w:rsidP="00BB28C8">
      <w:pPr>
        <w:widowControl w:val="0"/>
        <w:tabs>
          <w:tab w:val="num" w:pos="1134"/>
        </w:tabs>
        <w:spacing w:after="160" w:line="360" w:lineRule="auto"/>
        <w:ind w:firstLine="567"/>
        <w:jc w:val="both"/>
        <w:rPr>
          <w:rFonts w:ascii="GHEA Grapalat" w:hAnsi="GHEA Grapalat" w:cs="Times Armenia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Pr="00D45137">
        <w:rPr>
          <w:rFonts w:ascii="GHEA Grapalat" w:hAnsi="GHEA Grapalat"/>
        </w:rPr>
        <w:t>30</w:t>
      </w:r>
      <w:r w:rsidRPr="009F3DC7">
        <w:rPr>
          <w:rFonts w:ascii="GHEA Grapalat" w:hAnsi="GHEA Grapalat"/>
        </w:rPr>
        <w:t xml:space="preserve"> декабря данного года. </w:t>
      </w:r>
    </w:p>
    <w:p w:rsidR="00C648E2" w:rsidRDefault="00C648E2">
      <w:pPr>
        <w:rPr>
          <w:rFonts w:ascii="GHEA Grapalat" w:hAnsi="GHEA Grapalat"/>
          <w:b/>
        </w:rPr>
      </w:pPr>
      <w:r>
        <w:rPr>
          <w:rFonts w:ascii="GHEA Grapalat" w:hAnsi="GHEA Grapalat"/>
          <w:b/>
        </w:rPr>
        <w:br w:type="page"/>
      </w: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lastRenderedPageBreak/>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proofErr w:type="gramStart"/>
      <w:r w:rsidR="00CD2A3B" w:rsidRPr="00CD2A3B">
        <w:rPr>
          <w:rFonts w:ascii="GHEA Grapalat" w:hAnsi="GHEA Grapalat"/>
        </w:rPr>
        <w:t>.</w:t>
      </w:r>
      <w:r w:rsidRPr="009F3DC7">
        <w:rPr>
          <w:rFonts w:ascii="GHEA Grapalat" w:hAnsi="GHEA Grapalat"/>
        </w:rPr>
        <w:t xml:space="preserve"> от</w:t>
      </w:r>
      <w:proofErr w:type="gramEnd"/>
      <w:r w:rsidRPr="009F3DC7">
        <w:rPr>
          <w:rFonts w:ascii="GHEA Grapalat" w:hAnsi="GHEA Grapalat"/>
        </w:rPr>
        <w:t xml:space="preserve"> Подрядчика взимается штраф в размере 0,5 (ноль целых пять десятых) процента от суммы, установленной в пункте 5.1 договора</w:t>
      </w:r>
      <w:r w:rsidR="00835B3E">
        <w:rPr>
          <w:rStyle w:val="af6"/>
          <w:rFonts w:ascii="GHEA Grapalat" w:hAnsi="GHEA Grapalat"/>
        </w:rPr>
        <w:footnoteReference w:customMarkFollows="1" w:id="18"/>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lastRenderedPageBreak/>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124BE9" w:rsidRDefault="00BB28C8" w:rsidP="00BB28C8">
      <w:pPr>
        <w:widowControl w:val="0"/>
        <w:tabs>
          <w:tab w:val="left" w:pos="1276"/>
        </w:tabs>
        <w:spacing w:after="160" w:line="360" w:lineRule="auto"/>
        <w:jc w:val="both"/>
        <w:rPr>
          <w:rFonts w:ascii="GHEA Grapalat" w:hAnsi="GHEA Grapalat"/>
        </w:rPr>
      </w:pP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af6"/>
          <w:rFonts w:ascii="GHEA Grapalat" w:hAnsi="GHEA Grapalat"/>
        </w:rPr>
        <w:t xml:space="preserve"> </w:t>
      </w:r>
      <w:r w:rsidR="00A102AD">
        <w:rPr>
          <w:rStyle w:val="af6"/>
          <w:rFonts w:ascii="GHEA Grapalat" w:hAnsi="GHEA Grapalat"/>
        </w:rPr>
        <w:footnoteReference w:customMarkFollows="1" w:id="19"/>
        <w:t>31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w:t>
      </w:r>
      <w:r w:rsidRPr="009F3DC7">
        <w:rPr>
          <w:rFonts w:ascii="GHEA Grapalat" w:hAnsi="GHEA Grapalat"/>
        </w:rPr>
        <w:lastRenderedPageBreak/>
        <w:t xml:space="preserve">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62ABD">
        <w:rPr>
          <w:rFonts w:ascii="GHEA Grapalat" w:hAnsi="GHEA Grapalat"/>
          <w:spacing w:val="-4"/>
        </w:rPr>
        <w:t>незаключения</w:t>
      </w:r>
      <w:proofErr w:type="spellEnd"/>
      <w:r w:rsidRPr="00862ABD">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lastRenderedPageBreak/>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af6"/>
          <w:rFonts w:ascii="GHEA Grapalat" w:hAnsi="GHEA Grapalat"/>
        </w:rPr>
        <w:footnoteReference w:customMarkFollows="1" w:id="20"/>
        <w:t>32</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af6"/>
          <w:rFonts w:ascii="GHEA Grapalat" w:hAnsi="GHEA Grapalat"/>
        </w:rPr>
        <w:footnoteReference w:customMarkFollows="1" w:id="21"/>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proofErr w:type="gramStart"/>
      <w:r w:rsidRPr="00DF13E4">
        <w:rPr>
          <w:rFonts w:ascii="GHEA Grapalat" w:hAnsi="GHEA Grapalat"/>
        </w:rPr>
        <w:t>.</w:t>
      </w:r>
      <w:r w:rsidRPr="00D45137">
        <w:rPr>
          <w:rFonts w:ascii="GHEA Grapalat" w:hAnsi="GHEA Grapalat"/>
        </w:rPr>
        <w:t xml:space="preserve"> </w:t>
      </w:r>
      <w:r w:rsidRPr="009F3DC7">
        <w:rPr>
          <w:rFonts w:ascii="GHEA Grapalat" w:hAnsi="GHEA Grapalat"/>
        </w:rPr>
        <w:t>.</w:t>
      </w:r>
      <w:proofErr w:type="gramEnd"/>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 xml:space="preserve">В условиях надлежащего исполнения договора, выгода (сбережения) или понесенные убытки сторон (Подрядчика или Заказчика) — это выгода или </w:t>
      </w:r>
      <w:r w:rsidRPr="009F3DC7">
        <w:rPr>
          <w:rFonts w:ascii="GHEA Grapalat" w:hAnsi="GHEA Grapalat"/>
        </w:rPr>
        <w:lastRenderedPageBreak/>
        <w:t>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lastRenderedPageBreak/>
        <w:t>8.12</w:t>
      </w:r>
      <w:r w:rsidRPr="009C5670">
        <w:rPr>
          <w:rFonts w:ascii="GHEA Grapalat" w:hAnsi="GHEA Grapalat"/>
        </w:rPr>
        <w:t>.</w:t>
      </w:r>
      <w:r w:rsidRPr="00F17C31">
        <w:rPr>
          <w:rFonts w:ascii="GHEA Grapalat" w:hAnsi="GHEA Grapalat"/>
        </w:rPr>
        <w:tab/>
      </w:r>
      <w:r w:rsidRPr="009F3DC7">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9F3DC7">
        <w:rPr>
          <w:rFonts w:ascii="GHEA Grapalat" w:hAnsi="GHEA Grapalat"/>
        </w:rPr>
        <w:t>недостижения</w:t>
      </w:r>
      <w:proofErr w:type="spellEnd"/>
      <w:r w:rsidRPr="009F3DC7">
        <w:rPr>
          <w:rFonts w:ascii="GHEA Grapalat" w:hAnsi="GHEA Grapalat"/>
        </w:rPr>
        <w:t xml:space="preserve">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4E3919">
        <w:rPr>
          <w:rFonts w:ascii="GHEA Grapalat" w:hAnsi="GHEA Grapalat"/>
        </w:rPr>
        <w:t>двадцатипятикратный</w:t>
      </w:r>
      <w:proofErr w:type="spellEnd"/>
      <w:r w:rsidR="004E3919">
        <w:rPr>
          <w:rFonts w:ascii="GHEA Grapalat" w:hAnsi="GHEA Grapalat"/>
        </w:rPr>
        <w:t xml:space="preserve"> </w:t>
      </w:r>
      <w:r w:rsidRPr="009F3DC7">
        <w:rPr>
          <w:rFonts w:ascii="GHEA Grapalat" w:hAnsi="GHEA Grapalat"/>
        </w:rPr>
        <w:t xml:space="preserve">кратный размер базовой единицы закупок, то Заказчиком будет </w:t>
      </w:r>
      <w:proofErr w:type="spellStart"/>
      <w:r w:rsidRPr="009F3DC7">
        <w:rPr>
          <w:rFonts w:ascii="GHEA Grapalat" w:hAnsi="GHEA Grapalat"/>
        </w:rPr>
        <w:t>заключенo</w:t>
      </w:r>
      <w:proofErr w:type="spellEnd"/>
      <w:r w:rsidRPr="009F3DC7">
        <w:rPr>
          <w:rFonts w:ascii="GHEA Grapalat" w:hAnsi="GHEA Grapalat"/>
        </w:rPr>
        <w:t xml:space="preserve">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я</w:t>
      </w:r>
      <w:r w:rsidRPr="009F3DC7">
        <w:rPr>
          <w:rFonts w:ascii="GHEA Grapalat" w:hAnsi="GHEA Grapalat"/>
        </w:rPr>
        <w:t xml:space="preserve"> </w:t>
      </w:r>
      <w:r w:rsidR="00F005EE">
        <w:rPr>
          <w:rFonts w:ascii="GHEA Grapalat" w:hAnsi="GHEA Grapalat"/>
        </w:rPr>
        <w:t xml:space="preserve">квалификации и </w:t>
      </w:r>
      <w:r w:rsidRPr="009F3DC7">
        <w:rPr>
          <w:rFonts w:ascii="GHEA Grapalat" w:hAnsi="GHEA Grapalat"/>
        </w:rPr>
        <w:t>договора в размере предусмотренных финансовых средств заменя</w:t>
      </w:r>
      <w:r w:rsidR="00C3050C" w:rsidRPr="00AD1066">
        <w:rPr>
          <w:rFonts w:ascii="GHEA Grapalat" w:hAnsi="GHEA Grapalat"/>
        </w:rPr>
        <w:t>ю</w:t>
      </w:r>
      <w:r w:rsidRPr="009F3DC7">
        <w:rPr>
          <w:rFonts w:ascii="GHEA Grapalat" w:hAnsi="GHEA Grapalat"/>
        </w:rPr>
        <w:t>тся б гарантией или наличными деньгами, с учетом требований 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договора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w:t>
      </w:r>
      <w:proofErr w:type="gramStart"/>
      <w:r w:rsidRPr="009F3DC7">
        <w:rPr>
          <w:rFonts w:ascii="GHEA Grapalat" w:hAnsi="GHEA Grapalat"/>
        </w:rPr>
        <w:t>обеспечени</w:t>
      </w:r>
      <w:r w:rsidR="003937C5" w:rsidRPr="007B0CBD">
        <w:rPr>
          <w:rFonts w:ascii="GHEA Grapalat" w:hAnsi="GHEA Grapalat"/>
        </w:rPr>
        <w:t xml:space="preserve">я </w:t>
      </w:r>
      <w:r w:rsidRPr="009F3DC7">
        <w:rPr>
          <w:rFonts w:ascii="GHEA Grapalat" w:hAnsi="GHEA Grapalat"/>
        </w:rPr>
        <w:t xml:space="preserve"> в</w:t>
      </w:r>
      <w:proofErr w:type="gramEnd"/>
      <w:r w:rsidRPr="009F3DC7">
        <w:rPr>
          <w:rFonts w:ascii="GHEA Grapalat" w:hAnsi="GHEA Grapalat"/>
        </w:rPr>
        <w:t xml:space="preserve">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Pr>
          <w:rStyle w:val="af6"/>
          <w:rFonts w:ascii="GHEA Grapalat" w:hAnsi="GHEA Grapalat"/>
        </w:rPr>
        <w:footnoteReference w:customMarkFollows="1" w:id="22"/>
        <w:t>34</w:t>
      </w:r>
    </w:p>
    <w:p w:rsidR="00BB28C8" w:rsidRPr="00B02C77" w:rsidRDefault="00BB28C8" w:rsidP="00BB28C8">
      <w:pPr>
        <w:widowControl w:val="0"/>
        <w:tabs>
          <w:tab w:val="left" w:pos="1276"/>
        </w:tabs>
        <w:spacing w:after="160" w:line="353" w:lineRule="auto"/>
        <w:ind w:firstLine="567"/>
        <w:jc w:val="both"/>
        <w:rPr>
          <w:rFonts w:ascii="GHEA Grapalat" w:hAnsi="GHEA Grapalat"/>
        </w:rPr>
      </w:pP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proofErr w:type="gramStart"/>
      <w:r w:rsidRPr="009F3DC7">
        <w:rPr>
          <w:rFonts w:ascii="GHEA Grapalat" w:hAnsi="GHEA Grapalat"/>
        </w:rPr>
        <w:t>к</w:t>
      </w:r>
      <w:proofErr w:type="gramEnd"/>
      <w:r w:rsidRPr="009F3DC7">
        <w:rPr>
          <w:rFonts w:ascii="GHEA Grapalat" w:hAnsi="GHEA Grapalat"/>
        </w:rPr>
        <w:t xml:space="preserve">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BB28C8">
      <w:pPr>
        <w:widowControl w:val="0"/>
        <w:spacing w:after="160" w:line="360" w:lineRule="auto"/>
        <w:ind w:firstLine="567"/>
        <w:jc w:val="right"/>
        <w:rPr>
          <w:rFonts w:ascii="GHEA Grapalat" w:hAnsi="GHEA Grapalat"/>
          <w:i/>
        </w:rPr>
      </w:pPr>
    </w:p>
    <w:p w:rsidR="003D1684" w:rsidRDefault="003D1684" w:rsidP="003D1684">
      <w:pPr>
        <w:pStyle w:val="af4"/>
        <w:spacing w:before="0" w:beforeAutospacing="0" w:after="0" w:afterAutospacing="0"/>
        <w:jc w:val="center"/>
        <w:rPr>
          <w:rFonts w:ascii="Calibri" w:hAnsi="Calibri"/>
          <w:color w:val="000000"/>
        </w:rPr>
      </w:pPr>
      <w:r>
        <w:rPr>
          <w:rFonts w:ascii="GHEA Grapalat" w:hAnsi="GHEA Grapalat"/>
          <w:b/>
          <w:bCs/>
          <w:color w:val="000000"/>
        </w:rPr>
        <w:t>БЮЛЛЕТЕНЬ-СМЕТА *</w:t>
      </w:r>
    </w:p>
    <w:p w:rsidR="003D1684" w:rsidRDefault="003D1684" w:rsidP="003D1684">
      <w:pPr>
        <w:pStyle w:val="af4"/>
        <w:spacing w:before="0" w:beforeAutospacing="0" w:after="0" w:afterAutospacing="0"/>
        <w:ind w:firstLine="567"/>
        <w:jc w:val="right"/>
        <w:rPr>
          <w:rFonts w:ascii="Calibri" w:hAnsi="Calibri"/>
          <w:color w:val="000000"/>
        </w:rPr>
      </w:pPr>
      <w:r>
        <w:rPr>
          <w:rFonts w:ascii="Calibri" w:hAnsi="Calibri" w:cs="Calibri"/>
          <w:i/>
          <w:iCs/>
          <w:color w:val="000000"/>
        </w:rPr>
        <w:t> </w:t>
      </w:r>
    </w:p>
    <w:p w:rsidR="003D1684" w:rsidRDefault="003D1684" w:rsidP="003D1684">
      <w:pPr>
        <w:pStyle w:val="af4"/>
        <w:spacing w:before="0" w:beforeAutospacing="0" w:after="0" w:afterAutospacing="0"/>
        <w:ind w:firstLine="567"/>
        <w:jc w:val="center"/>
        <w:rPr>
          <w:rFonts w:ascii="Calibri" w:hAnsi="Calibri"/>
          <w:color w:val="000000"/>
        </w:rPr>
      </w:pPr>
      <w:r>
        <w:rPr>
          <w:rFonts w:ascii="GHEA Grapalat" w:hAnsi="GHEA Grapalat"/>
          <w:color w:val="000000"/>
        </w:rPr>
        <w:t>РЕКОНСТРУКЦИЯ СИСТЕМЫ ПИТЬЕВОГО ВОДА В ДЕРЕВНЕ ГАРНИ, КОТАЙКСКИЙ МАРЗ, РА</w:t>
      </w:r>
    </w:p>
    <w:p w:rsidR="003D1684" w:rsidRDefault="003D1684" w:rsidP="003D1684">
      <w:pPr>
        <w:pStyle w:val="af4"/>
        <w:spacing w:before="0" w:beforeAutospacing="0" w:after="0" w:afterAutospacing="0"/>
        <w:ind w:firstLine="567"/>
        <w:jc w:val="right"/>
        <w:rPr>
          <w:rFonts w:ascii="Calibri" w:hAnsi="Calibri"/>
          <w:color w:val="000000"/>
        </w:rPr>
      </w:pPr>
      <w:r>
        <w:rPr>
          <w:rFonts w:ascii="Calibri" w:hAnsi="Calibri" w:cs="Calibri"/>
          <w:i/>
          <w:iCs/>
          <w:color w:val="000000"/>
        </w:rPr>
        <w:t> </w:t>
      </w:r>
    </w:p>
    <w:tbl>
      <w:tblPr>
        <w:tblW w:w="11199" w:type="dxa"/>
        <w:tblInd w:w="-892" w:type="dxa"/>
        <w:tblLayout w:type="fixed"/>
        <w:tblCellMar>
          <w:left w:w="0" w:type="dxa"/>
          <w:right w:w="0" w:type="dxa"/>
        </w:tblCellMar>
        <w:tblLook w:val="04A0" w:firstRow="1" w:lastRow="0" w:firstColumn="1" w:lastColumn="0" w:noHBand="0" w:noVBand="1"/>
      </w:tblPr>
      <w:tblGrid>
        <w:gridCol w:w="649"/>
        <w:gridCol w:w="911"/>
        <w:gridCol w:w="4111"/>
        <w:gridCol w:w="1048"/>
        <w:gridCol w:w="944"/>
        <w:gridCol w:w="701"/>
        <w:gridCol w:w="1011"/>
        <w:gridCol w:w="1824"/>
      </w:tblGrid>
      <w:tr w:rsidR="003D1684" w:rsidTr="003D1684">
        <w:trPr>
          <w:trHeight w:val="1305"/>
        </w:trPr>
        <w:tc>
          <w:tcPr>
            <w:tcW w:w="649" w:type="dxa"/>
            <w:tcBorders>
              <w:top w:val="single" w:sz="6" w:space="0" w:color="auto"/>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Ð / Ð:</w:t>
            </w:r>
          </w:p>
        </w:tc>
        <w:tc>
          <w:tcPr>
            <w:tcW w:w="911" w:type="dxa"/>
            <w:tcBorders>
              <w:top w:val="single" w:sz="6" w:space="0" w:color="auto"/>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 </w:t>
            </w:r>
          </w:p>
        </w:tc>
        <w:tc>
          <w:tcPr>
            <w:tcW w:w="4111" w:type="dxa"/>
            <w:tcBorders>
              <w:top w:val="single" w:sz="6" w:space="0" w:color="auto"/>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Times Armenian" w:hAnsi="Times Armenian"/>
                <w:sz w:val="20"/>
                <w:szCs w:val="20"/>
              </w:rPr>
              <w:t>²ßË³ï³</w:t>
            </w:r>
            <w:proofErr w:type="gramStart"/>
            <w:r>
              <w:rPr>
                <w:rFonts w:ascii="Times Armenian" w:hAnsi="Times Armenian"/>
                <w:sz w:val="20"/>
                <w:szCs w:val="20"/>
              </w:rPr>
              <w:t>ÝùÝ »</w:t>
            </w:r>
            <w:proofErr w:type="spellStart"/>
            <w:r>
              <w:rPr>
                <w:rFonts w:ascii="Times Armenian" w:hAnsi="Times Armenian"/>
                <w:sz w:val="20"/>
                <w:szCs w:val="20"/>
              </w:rPr>
              <w:t>ñÇ</w:t>
            </w:r>
            <w:proofErr w:type="spellEnd"/>
            <w:proofErr w:type="gramEnd"/>
            <w:r>
              <w:rPr>
                <w:rFonts w:ascii="Times Armenian" w:hAnsi="Times Armenian"/>
                <w:sz w:val="20"/>
                <w:szCs w:val="20"/>
              </w:rPr>
              <w:t xml:space="preserve"> ³Ýí³ÝáõÙÁ:</w:t>
            </w:r>
          </w:p>
        </w:tc>
        <w:tc>
          <w:tcPr>
            <w:tcW w:w="1048" w:type="dxa"/>
            <w:tcBorders>
              <w:top w:val="single" w:sz="6" w:space="0" w:color="auto"/>
              <w:bottom w:val="single" w:sz="6" w:space="0" w:color="auto"/>
              <w:right w:val="single" w:sz="6" w:space="0" w:color="auto"/>
            </w:tcBorders>
            <w:tcMar>
              <w:top w:w="0" w:type="dxa"/>
              <w:left w:w="108" w:type="dxa"/>
              <w:bottom w:w="0" w:type="dxa"/>
              <w:right w:w="101" w:type="dxa"/>
            </w:tcMar>
            <w:vAlign w:val="center"/>
            <w:hideMark/>
          </w:tcPr>
          <w:p w:rsidR="003D1684" w:rsidRDefault="003D1684" w:rsidP="003D1684">
            <w:pPr>
              <w:pStyle w:val="af4"/>
              <w:spacing w:before="0" w:beforeAutospacing="0" w:after="0" w:afterAutospacing="0"/>
              <w:jc w:val="center"/>
              <w:rPr>
                <w:rFonts w:ascii="Calibri" w:hAnsi="Calibri"/>
                <w:sz w:val="22"/>
                <w:szCs w:val="22"/>
              </w:rPr>
            </w:pPr>
            <w:r>
              <w:rPr>
                <w:rFonts w:ascii="Times Armenian" w:hAnsi="Times Armenian"/>
                <w:b/>
                <w:bCs/>
                <w:sz w:val="22"/>
                <w:szCs w:val="22"/>
              </w:rPr>
              <w:t>÷ ÷ Ç ÙÇ³-íáñÁ:</w:t>
            </w:r>
          </w:p>
        </w:tc>
        <w:tc>
          <w:tcPr>
            <w:tcW w:w="944" w:type="dxa"/>
            <w:tcBorders>
              <w:top w:val="single" w:sz="6" w:space="0" w:color="auto"/>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Times Armenian" w:hAnsi="Times Armenian"/>
                <w:b/>
                <w:bCs/>
                <w:sz w:val="22"/>
                <w:szCs w:val="22"/>
              </w:rPr>
              <w:t>ø</w:t>
            </w:r>
            <w:proofErr w:type="gramEnd"/>
            <w:r>
              <w:rPr>
                <w:rFonts w:ascii="Times Armenian" w:hAnsi="Times Armenian"/>
                <w:b/>
                <w:bCs/>
                <w:sz w:val="22"/>
                <w:szCs w:val="22"/>
              </w:rPr>
              <w:t>³-³ÏÁ:</w:t>
            </w:r>
          </w:p>
        </w:tc>
        <w:tc>
          <w:tcPr>
            <w:tcW w:w="701" w:type="dxa"/>
            <w:tcBorders>
              <w:top w:val="single" w:sz="6" w:space="0" w:color="auto"/>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 xml:space="preserve">ØÇ³íáñÇ ³ñÅ </w:t>
            </w:r>
            <w:r>
              <w:rPr>
                <w:sz w:val="22"/>
                <w:szCs w:val="22"/>
              </w:rPr>
              <w:t>​</w:t>
            </w:r>
            <w:proofErr w:type="gramStart"/>
            <w:r>
              <w:rPr>
                <w:sz w:val="22"/>
                <w:szCs w:val="22"/>
              </w:rPr>
              <w:t>​</w:t>
            </w:r>
            <w:r>
              <w:rPr>
                <w:rFonts w:ascii="Times Armenian" w:hAnsi="Times Armenian" w:cs="Times Armenian"/>
                <w:sz w:val="22"/>
                <w:szCs w:val="22"/>
              </w:rPr>
              <w:t>»Á</w:t>
            </w:r>
            <w:proofErr w:type="gramEnd"/>
            <w:r>
              <w:rPr>
                <w:rFonts w:ascii="Times Armenian" w:hAnsi="Times Armenian"/>
                <w:sz w:val="22"/>
                <w:szCs w:val="22"/>
              </w:rPr>
              <w:t xml:space="preserve">, </w:t>
            </w:r>
            <w:r>
              <w:rPr>
                <w:rFonts w:ascii="Times Armenian" w:hAnsi="Times Armenian" w:cs="Times Armenian"/>
                <w:sz w:val="22"/>
                <w:szCs w:val="22"/>
              </w:rPr>
              <w:t>Ñ³½</w:t>
            </w:r>
            <w:r>
              <w:rPr>
                <w:rFonts w:ascii="Times Armenian" w:hAnsi="Times Armenian"/>
                <w:sz w:val="22"/>
                <w:szCs w:val="22"/>
              </w:rPr>
              <w:t>.</w:t>
            </w:r>
            <w:r>
              <w:rPr>
                <w:rFonts w:ascii="Times Armenian" w:hAnsi="Times Armenian" w:cs="Times Armenian"/>
                <w:sz w:val="22"/>
                <w:szCs w:val="22"/>
              </w:rPr>
              <w:t>¹ñ³Ù</w:t>
            </w:r>
            <w:r>
              <w:rPr>
                <w:rFonts w:ascii="Times Armenian" w:hAnsi="Times Armenian"/>
                <w:sz w:val="22"/>
                <w:szCs w:val="22"/>
              </w:rPr>
              <w:t xml:space="preserve"> (í» </w:t>
            </w:r>
            <w:proofErr w:type="spellStart"/>
            <w:r>
              <w:rPr>
                <w:rFonts w:ascii="Times Armenian" w:hAnsi="Times Armenian"/>
                <w:sz w:val="22"/>
                <w:szCs w:val="22"/>
              </w:rPr>
              <w:t>ñáí</w:t>
            </w:r>
            <w:proofErr w:type="spellEnd"/>
            <w:r>
              <w:rPr>
                <w:rFonts w:ascii="Times Armenian" w:hAnsi="Times Armenian"/>
                <w:sz w:val="22"/>
                <w:szCs w:val="22"/>
              </w:rPr>
              <w:t>) </w:t>
            </w:r>
          </w:p>
        </w:tc>
        <w:tc>
          <w:tcPr>
            <w:tcW w:w="1011" w:type="dxa"/>
            <w:tcBorders>
              <w:top w:val="single" w:sz="6" w:space="0" w:color="auto"/>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ÀÝ¹Ñ³Ýáõñ ³</w:t>
            </w:r>
            <w:proofErr w:type="gramStart"/>
            <w:r>
              <w:rPr>
                <w:rFonts w:ascii="Times Armenian" w:hAnsi="Times Armenian"/>
                <w:sz w:val="22"/>
                <w:szCs w:val="22"/>
              </w:rPr>
              <w:t>ñÅ »Á</w:t>
            </w:r>
            <w:proofErr w:type="gramEnd"/>
            <w:r>
              <w:rPr>
                <w:rFonts w:ascii="Times Armenian" w:hAnsi="Times Armenian"/>
                <w:sz w:val="22"/>
                <w:szCs w:val="22"/>
              </w:rPr>
              <w:t xml:space="preserve">, ñ³Ù.¹ñ³Ù (í» </w:t>
            </w:r>
            <w:proofErr w:type="spellStart"/>
            <w:r>
              <w:rPr>
                <w:rFonts w:ascii="Times Armenian" w:hAnsi="Times Armenian"/>
                <w:sz w:val="22"/>
                <w:szCs w:val="22"/>
              </w:rPr>
              <w:t>ñáí</w:t>
            </w:r>
            <w:proofErr w:type="spellEnd"/>
            <w:r>
              <w:rPr>
                <w:rFonts w:ascii="Times Armenian" w:hAnsi="Times Armenian"/>
                <w:sz w:val="22"/>
                <w:szCs w:val="22"/>
              </w:rPr>
              <w:t>) </w:t>
            </w:r>
          </w:p>
        </w:tc>
        <w:tc>
          <w:tcPr>
            <w:tcW w:w="1824" w:type="dxa"/>
            <w:tcBorders>
              <w:top w:val="single" w:sz="6" w:space="0" w:color="auto"/>
              <w:bottom w:val="single" w:sz="6" w:space="0" w:color="auto"/>
              <w:right w:val="single" w:sz="6" w:space="0" w:color="auto"/>
            </w:tcBorders>
            <w:tcMar>
              <w:top w:w="0" w:type="dxa"/>
              <w:left w:w="108" w:type="dxa"/>
              <w:bottom w:w="0" w:type="dxa"/>
              <w:right w:w="101" w:type="dxa"/>
            </w:tcMar>
            <w:vAlign w:val="center"/>
            <w:hideMark/>
          </w:tcPr>
          <w:p w:rsidR="003D1684" w:rsidRDefault="003D1684" w:rsidP="003D1684">
            <w:pPr>
              <w:pStyle w:val="af4"/>
              <w:spacing w:before="0" w:beforeAutospacing="0" w:after="0" w:afterAutospacing="0"/>
              <w:jc w:val="center"/>
              <w:rPr>
                <w:rFonts w:ascii="Calibri" w:hAnsi="Calibri"/>
                <w:sz w:val="22"/>
                <w:szCs w:val="22"/>
              </w:rPr>
            </w:pPr>
            <w:r>
              <w:rPr>
                <w:rFonts w:ascii="Sylfaen" w:hAnsi="Sylfaen"/>
                <w:sz w:val="22"/>
                <w:szCs w:val="22"/>
              </w:rPr>
              <w:t>Общая стоимость </w:t>
            </w:r>
            <w:r>
              <w:rPr>
                <w:rFonts w:ascii="Times Armenian" w:hAnsi="Times Armenian"/>
                <w:sz w:val="22"/>
                <w:szCs w:val="22"/>
              </w:rPr>
              <w:t>Ç%</w:t>
            </w:r>
          </w:p>
        </w:tc>
      </w:tr>
      <w:tr w:rsidR="003D1684" w:rsidTr="003D1684">
        <w:trPr>
          <w:trHeight w:val="28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Times Armenian" w:hAnsi="Times Armenian"/>
                <w:sz w:val="20"/>
                <w:szCs w:val="20"/>
              </w:rPr>
              <w:t>1:</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Times Armenian" w:hAnsi="Times Armenian"/>
                <w:sz w:val="20"/>
                <w:szCs w:val="20"/>
              </w:rPr>
              <w:t> </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jc w:val="center"/>
              <w:rPr>
                <w:rFonts w:ascii="Calibri" w:hAnsi="Calibri"/>
                <w:sz w:val="20"/>
                <w:szCs w:val="20"/>
              </w:rPr>
            </w:pPr>
            <w:r>
              <w:rPr>
                <w:rFonts w:ascii="Times Armenian" w:hAnsi="Times Armenian"/>
                <w:sz w:val="20"/>
                <w:szCs w:val="20"/>
              </w:rPr>
              <w:t>2:</w:t>
            </w:r>
          </w:p>
        </w:tc>
        <w:tc>
          <w:tcPr>
            <w:tcW w:w="1048"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3:</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4:</w:t>
            </w:r>
          </w:p>
        </w:tc>
        <w:tc>
          <w:tcPr>
            <w:tcW w:w="70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jc w:val="center"/>
              <w:rPr>
                <w:rFonts w:ascii="Calibri" w:hAnsi="Calibri"/>
                <w:sz w:val="20"/>
                <w:szCs w:val="20"/>
              </w:rPr>
            </w:pPr>
            <w:r>
              <w:rPr>
                <w:rFonts w:ascii="Times Armenian" w:hAnsi="Times Armenian"/>
                <w:sz w:val="20"/>
                <w:szCs w:val="20"/>
              </w:rPr>
              <w:t>5:</w:t>
            </w:r>
          </w:p>
        </w:tc>
        <w:tc>
          <w:tcPr>
            <w:tcW w:w="10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jc w:val="center"/>
              <w:rPr>
                <w:rFonts w:ascii="Calibri" w:hAnsi="Calibri"/>
                <w:sz w:val="20"/>
                <w:szCs w:val="20"/>
              </w:rPr>
            </w:pPr>
            <w:r>
              <w:rPr>
                <w:rFonts w:ascii="Times Armenian" w:hAnsi="Times Armenian"/>
                <w:sz w:val="20"/>
                <w:szCs w:val="20"/>
              </w:rPr>
              <w:t>6:</w:t>
            </w:r>
          </w:p>
        </w:tc>
        <w:tc>
          <w:tcPr>
            <w:tcW w:w="1824"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jc w:val="center"/>
              <w:rPr>
                <w:rFonts w:ascii="Calibri" w:hAnsi="Calibri"/>
                <w:sz w:val="20"/>
                <w:szCs w:val="20"/>
              </w:rPr>
            </w:pPr>
            <w:r>
              <w:rPr>
                <w:rFonts w:ascii="Times Armenian" w:hAnsi="Times Armenian"/>
                <w:sz w:val="20"/>
                <w:szCs w:val="20"/>
              </w:rPr>
              <w:t>7:</w:t>
            </w:r>
          </w:p>
        </w:tc>
      </w:tr>
      <w:tr w:rsidR="003D1684" w:rsidTr="003D1684">
        <w:trPr>
          <w:trHeight w:val="30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b/>
                <w:bCs/>
                <w:i/>
                <w:iCs/>
                <w:sz w:val="22"/>
                <w:szCs w:val="22"/>
                <w:u w:val="single"/>
              </w:rPr>
              <w:t>1. </w:t>
            </w:r>
            <w:r>
              <w:rPr>
                <w:rFonts w:ascii="Sylfaen" w:hAnsi="Sylfaen"/>
                <w:b/>
                <w:bCs/>
                <w:i/>
                <w:iCs/>
                <w:sz w:val="22"/>
                <w:szCs w:val="22"/>
                <w:u w:val="single"/>
              </w:rPr>
              <w:t>Распределительная сеть </w:t>
            </w:r>
            <w:r>
              <w:rPr>
                <w:rFonts w:ascii="Times Armenian" w:hAnsi="Times Armenian"/>
                <w:b/>
                <w:bCs/>
                <w:i/>
                <w:iCs/>
                <w:sz w:val="22"/>
                <w:szCs w:val="22"/>
                <w:u w:val="single"/>
              </w:rPr>
              <w:t>W1-W13</w:t>
            </w:r>
          </w:p>
        </w:tc>
        <w:tc>
          <w:tcPr>
            <w:tcW w:w="1048"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b/>
                <w:bCs/>
                <w:sz w:val="22"/>
                <w:szCs w:val="22"/>
              </w:rPr>
              <w:t> </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b/>
                <w:bCs/>
                <w:sz w:val="22"/>
                <w:szCs w:val="22"/>
              </w:rPr>
              <w:t> </w:t>
            </w:r>
          </w:p>
        </w:tc>
        <w:tc>
          <w:tcPr>
            <w:tcW w:w="70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43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9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jc w:val="center"/>
              <w:rPr>
                <w:rFonts w:ascii="Calibri" w:hAnsi="Calibri"/>
                <w:sz w:val="20"/>
                <w:szCs w:val="20"/>
              </w:rPr>
            </w:pPr>
            <w:r>
              <w:rPr>
                <w:rFonts w:ascii="Times Armenian" w:hAnsi="Times Armenian"/>
                <w:sz w:val="20"/>
                <w:szCs w:val="20"/>
              </w:rPr>
              <w:t> </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Sylfaen" w:hAnsi="Sylfaen"/>
                <w:b/>
                <w:bCs/>
                <w:sz w:val="22"/>
                <w:szCs w:val="22"/>
                <w:u w:val="single"/>
              </w:rPr>
              <w:t>Земляные работы</w:t>
            </w:r>
          </w:p>
        </w:tc>
        <w:tc>
          <w:tcPr>
            <w:tcW w:w="1048"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jc w:val="center"/>
              <w:rPr>
                <w:rFonts w:ascii="Calibri" w:hAnsi="Calibri"/>
                <w:sz w:val="20"/>
                <w:szCs w:val="20"/>
              </w:rPr>
            </w:pPr>
            <w:r>
              <w:rPr>
                <w:rFonts w:ascii="Times Armenian" w:hAnsi="Times Armenian"/>
                <w:sz w:val="20"/>
                <w:szCs w:val="20"/>
              </w:rPr>
              <w:t> </w:t>
            </w:r>
          </w:p>
        </w:tc>
        <w:tc>
          <w:tcPr>
            <w:tcW w:w="944"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jc w:val="center"/>
              <w:rPr>
                <w:rFonts w:ascii="Calibri" w:hAnsi="Calibri"/>
                <w:sz w:val="20"/>
                <w:szCs w:val="20"/>
              </w:rPr>
            </w:pPr>
            <w:r>
              <w:rPr>
                <w:rFonts w:ascii="Times Armenian" w:hAnsi="Times Armenian"/>
                <w:sz w:val="20"/>
                <w:szCs w:val="20"/>
              </w:rPr>
              <w:t> </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34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1.1:</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proofErr w:type="gramStart"/>
            <w:r>
              <w:rPr>
                <w:rFonts w:ascii="Sylfaen" w:hAnsi="Sylfaen"/>
                <w:sz w:val="22"/>
                <w:szCs w:val="22"/>
              </w:rPr>
              <w:t>сообщить</w:t>
            </w:r>
            <w:proofErr w:type="gramEnd"/>
            <w:r>
              <w:rPr>
                <w:rFonts w:ascii="Sylfaen" w:hAnsi="Sylfaen"/>
                <w:sz w:val="22"/>
                <w:szCs w:val="22"/>
              </w:rPr>
              <w:t>:</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Резка асфальтобетона пилой</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м</w:t>
            </w:r>
            <w:proofErr w:type="gramEnd"/>
            <w:r>
              <w:rPr>
                <w:rFonts w:ascii="Sylfaen" w:hAnsi="Sylfaen"/>
                <w:sz w:val="22"/>
                <w:szCs w:val="22"/>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4166.0: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42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1.2:</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27-33:</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Асфальт тротуар снос вручную Сборный молоток</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м</w:t>
            </w:r>
            <w:proofErr w:type="gramEnd"/>
            <w:r>
              <w:rPr>
                <w:rFonts w:ascii="Sylfaen" w:hAnsi="Sylfaen"/>
                <w:sz w:val="22"/>
                <w:szCs w:val="22"/>
              </w:rPr>
              <w:t> </w:t>
            </w:r>
            <w:r>
              <w:rPr>
                <w:rFonts w:ascii="Times Armenian" w:hAnsi="Times Armenian"/>
                <w:sz w:val="15"/>
                <w:szCs w:val="15"/>
                <w:vertAlign w:val="superscript"/>
              </w:rPr>
              <w:t>3:</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10.0: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43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1.3:</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1-1589:</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Снос асфальтобетонного покрытия экскаваторной погрузкой</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м</w:t>
            </w:r>
            <w:proofErr w:type="gramEnd"/>
            <w:r>
              <w:rPr>
                <w:rFonts w:ascii="Sylfaen" w:hAnsi="Sylfaen"/>
                <w:sz w:val="22"/>
                <w:szCs w:val="22"/>
              </w:rPr>
              <w:t> </w:t>
            </w:r>
            <w:r>
              <w:rPr>
                <w:rFonts w:ascii="Times Armenian" w:hAnsi="Times Armenian"/>
                <w:sz w:val="15"/>
                <w:szCs w:val="15"/>
                <w:vertAlign w:val="superscript"/>
              </w:rPr>
              <w:t>3:</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324,0: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109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1.4:</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16"/>
                <w:szCs w:val="16"/>
              </w:rPr>
            </w:pPr>
            <w:proofErr w:type="gramStart"/>
            <w:r>
              <w:rPr>
                <w:rFonts w:ascii="Calibri" w:hAnsi="Calibri"/>
                <w:sz w:val="16"/>
                <w:szCs w:val="16"/>
              </w:rPr>
              <w:t>сметные</w:t>
            </w:r>
            <w:proofErr w:type="gramEnd"/>
            <w:r>
              <w:rPr>
                <w:rFonts w:ascii="Calibri" w:hAnsi="Calibri"/>
                <w:sz w:val="16"/>
                <w:szCs w:val="16"/>
              </w:rPr>
              <w:t> цены на погрузочные работы п </w:t>
            </w:r>
            <w:r>
              <w:rPr>
                <w:rFonts w:ascii="Times Armenian" w:hAnsi="Times Armenian"/>
                <w:sz w:val="16"/>
                <w:szCs w:val="16"/>
              </w:rPr>
              <w:t>29</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Свалка отгрузки разрушенных асфальтовых отходов</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t</w:t>
            </w:r>
            <w:proofErr w:type="gramEnd"/>
            <w:r>
              <w:rPr>
                <w:rFonts w:ascii="Sylfaen" w:hAnsi="Sylfaen"/>
                <w:sz w:val="22"/>
                <w:szCs w:val="22"/>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20 040: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145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1.5:</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18"/>
                <w:szCs w:val="18"/>
              </w:rPr>
            </w:pPr>
            <w:r>
              <w:rPr>
                <w:rFonts w:ascii="Sylfaen" w:hAnsi="Sylfaen"/>
                <w:sz w:val="18"/>
                <w:szCs w:val="18"/>
              </w:rPr>
              <w:t>Средняя рыночная стоимость </w:t>
            </w:r>
            <w:r>
              <w:rPr>
                <w:rFonts w:ascii="Times Armenian" w:hAnsi="Times Armenian"/>
                <w:sz w:val="18"/>
                <w:szCs w:val="18"/>
              </w:rPr>
              <w:t>1 </w:t>
            </w:r>
            <w:r>
              <w:rPr>
                <w:rFonts w:ascii="Sylfaen" w:hAnsi="Sylfaen"/>
                <w:sz w:val="18"/>
                <w:szCs w:val="18"/>
              </w:rPr>
              <w:t>т </w:t>
            </w:r>
            <w:r>
              <w:rPr>
                <w:rFonts w:ascii="Times Armenian" w:hAnsi="Times Armenian"/>
                <w:sz w:val="18"/>
                <w:szCs w:val="18"/>
              </w:rPr>
              <w:t>/ </w:t>
            </w:r>
            <w:r>
              <w:rPr>
                <w:rFonts w:ascii="Sylfaen" w:hAnsi="Sylfaen"/>
                <w:sz w:val="18"/>
                <w:szCs w:val="18"/>
              </w:rPr>
              <w:t>км </w:t>
            </w:r>
            <w:r>
              <w:rPr>
                <w:rFonts w:ascii="Times Armenian" w:hAnsi="Times Armenian"/>
                <w:sz w:val="18"/>
                <w:szCs w:val="18"/>
              </w:rPr>
              <w:t>80 </w:t>
            </w:r>
            <w:r>
              <w:rPr>
                <w:rFonts w:ascii="Sylfaen" w:hAnsi="Sylfaen"/>
                <w:sz w:val="18"/>
                <w:szCs w:val="18"/>
              </w:rPr>
              <w:t>драм</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proofErr w:type="spellStart"/>
            <w:r>
              <w:rPr>
                <w:rFonts w:ascii="Sylfaen" w:hAnsi="Sylfaen"/>
                <w:sz w:val="22"/>
                <w:szCs w:val="22"/>
              </w:rPr>
              <w:t>Laden</w:t>
            </w:r>
            <w:proofErr w:type="spellEnd"/>
            <w:r>
              <w:rPr>
                <w:rFonts w:ascii="Sylfaen" w:hAnsi="Sylfaen"/>
                <w:sz w:val="22"/>
                <w:szCs w:val="22"/>
              </w:rPr>
              <w:t> отходов </w:t>
            </w:r>
            <w:proofErr w:type="gramStart"/>
            <w:r>
              <w:rPr>
                <w:rFonts w:ascii="Sylfaen" w:hAnsi="Sylfaen"/>
                <w:sz w:val="22"/>
                <w:szCs w:val="22"/>
              </w:rPr>
              <w:t>грузовиков ,</w:t>
            </w:r>
            <w:proofErr w:type="gramEnd"/>
            <w:r>
              <w:rPr>
                <w:rFonts w:ascii="Sylfaen" w:hAnsi="Sylfaen"/>
                <w:sz w:val="22"/>
                <w:szCs w:val="22"/>
              </w:rPr>
              <w:t> перевозящих </w:t>
            </w:r>
            <w:r>
              <w:rPr>
                <w:rFonts w:ascii="Times Armenian" w:hAnsi="Times Armenian"/>
                <w:sz w:val="22"/>
                <w:szCs w:val="22"/>
              </w:rPr>
              <w:t>5 </w:t>
            </w:r>
            <w:r>
              <w:rPr>
                <w:rFonts w:ascii="Sylfaen" w:hAnsi="Sylfaen"/>
                <w:sz w:val="22"/>
                <w:szCs w:val="22"/>
              </w:rPr>
              <w:t>км свалка</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t</w:t>
            </w:r>
            <w:proofErr w:type="gramEnd"/>
            <w:r>
              <w:rPr>
                <w:rFonts w:ascii="Sylfaen" w:hAnsi="Sylfaen"/>
                <w:sz w:val="22"/>
                <w:szCs w:val="22"/>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668,0: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1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1.6:</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27-44:</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Гравийный фундамент создает толщину </w:t>
            </w:r>
            <w:r>
              <w:rPr>
                <w:rFonts w:ascii="Arial Armenian" w:hAnsi="Arial Armenian"/>
                <w:sz w:val="22"/>
                <w:szCs w:val="22"/>
              </w:rPr>
              <w:t>12 </w:t>
            </w:r>
            <w:proofErr w:type="gramStart"/>
            <w:r>
              <w:rPr>
                <w:rFonts w:ascii="Sylfaen" w:hAnsi="Sylfaen"/>
                <w:sz w:val="22"/>
                <w:szCs w:val="22"/>
              </w:rPr>
              <w:t>см </w:t>
            </w:r>
            <w:r>
              <w:rPr>
                <w:rFonts w:ascii="Arial Armenian" w:hAnsi="Arial Armenian"/>
                <w:sz w:val="22"/>
                <w:szCs w:val="22"/>
              </w:rPr>
              <w:t>,</w:t>
            </w:r>
            <w:proofErr w:type="gramEnd"/>
            <w:r>
              <w:rPr>
                <w:rFonts w:ascii="Arial Armenian" w:hAnsi="Arial Armenian"/>
                <w:sz w:val="22"/>
                <w:szCs w:val="22"/>
              </w:rPr>
              <w:t> </w:t>
            </w:r>
            <w:r>
              <w:rPr>
                <w:rFonts w:ascii="Sylfaen" w:hAnsi="Sylfaen"/>
                <w:sz w:val="22"/>
                <w:szCs w:val="22"/>
              </w:rPr>
              <w:t>включая стоимость материала </w:t>
            </w:r>
            <w:r>
              <w:rPr>
                <w:rFonts w:ascii="Arial Armenian" w:hAnsi="Arial Armenian"/>
                <w:sz w:val="22"/>
                <w:szCs w:val="22"/>
              </w:rPr>
              <w:t>, </w:t>
            </w:r>
            <w:r>
              <w:rPr>
                <w:rFonts w:ascii="Sylfaen" w:hAnsi="Sylfaen"/>
                <w:sz w:val="22"/>
                <w:szCs w:val="22"/>
              </w:rPr>
              <w:t>расходные материалы.</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m</w:t>
            </w:r>
            <w:proofErr w:type="gramEnd"/>
            <w:r>
              <w:rPr>
                <w:rFonts w:ascii="Sylfaen" w:hAnsi="Sylfaen"/>
                <w:sz w:val="22"/>
                <w:szCs w:val="22"/>
              </w:rPr>
              <w:t>2 </w:t>
            </w:r>
            <w:r>
              <w:rPr>
                <w:rFonts w:ascii="Times Armenian" w:hAnsi="Times Armenian"/>
                <w:sz w:val="15"/>
                <w:szCs w:val="15"/>
                <w:vertAlign w:val="superscript"/>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1958.3:</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96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lastRenderedPageBreak/>
              <w:t>1.7:</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27-164-1, h = + 1 </w:t>
            </w:r>
            <w:r>
              <w:rPr>
                <w:rFonts w:ascii="Sylfaen" w:hAnsi="Sylfaen"/>
                <w:sz w:val="22"/>
                <w:szCs w:val="22"/>
              </w:rPr>
              <w:t>см:</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Крупное зерно толщиной </w:t>
            </w:r>
            <w:r>
              <w:rPr>
                <w:rFonts w:ascii="Arial Armenian" w:hAnsi="Arial Armenian"/>
                <w:sz w:val="22"/>
                <w:szCs w:val="22"/>
              </w:rPr>
              <w:t>5 </w:t>
            </w:r>
            <w:proofErr w:type="gramStart"/>
            <w:r>
              <w:rPr>
                <w:rFonts w:ascii="Sylfaen" w:hAnsi="Sylfaen"/>
                <w:sz w:val="22"/>
                <w:szCs w:val="22"/>
              </w:rPr>
              <w:t>см </w:t>
            </w:r>
            <w:r>
              <w:rPr>
                <w:rFonts w:ascii="Arial Armenian" w:hAnsi="Arial Armenian"/>
                <w:sz w:val="22"/>
                <w:szCs w:val="22"/>
              </w:rPr>
              <w:t>.</w:t>
            </w:r>
            <w:proofErr w:type="gramEnd"/>
            <w:r>
              <w:rPr>
                <w:rFonts w:ascii="Arial Armenian" w:hAnsi="Arial Armenian"/>
                <w:sz w:val="22"/>
                <w:szCs w:val="22"/>
              </w:rPr>
              <w:t> </w:t>
            </w:r>
            <w:r>
              <w:rPr>
                <w:rFonts w:ascii="Sylfaen" w:hAnsi="Sylfaen"/>
                <w:sz w:val="22"/>
                <w:szCs w:val="22"/>
              </w:rPr>
              <w:t>Асфальтобетон мощение </w:t>
            </w:r>
            <w:proofErr w:type="gramStart"/>
            <w:r>
              <w:rPr>
                <w:rFonts w:ascii="Sylfaen" w:hAnsi="Sylfaen"/>
                <w:sz w:val="22"/>
                <w:szCs w:val="22"/>
              </w:rPr>
              <w:t>реализация </w:t>
            </w:r>
            <w:r>
              <w:rPr>
                <w:rFonts w:ascii="Arial Armenian" w:hAnsi="Arial Armenian"/>
                <w:sz w:val="22"/>
                <w:szCs w:val="22"/>
              </w:rPr>
              <w:t>,</w:t>
            </w:r>
            <w:proofErr w:type="gramEnd"/>
            <w:r>
              <w:rPr>
                <w:rFonts w:ascii="Arial Armenian" w:hAnsi="Arial Armenian"/>
                <w:sz w:val="22"/>
                <w:szCs w:val="22"/>
              </w:rPr>
              <w:t xml:space="preserve"> </w:t>
            </w:r>
            <w:r>
              <w:rPr>
                <w:rFonts w:ascii="Calibri" w:hAnsi="Calibri" w:cs="Calibri"/>
                <w:sz w:val="22"/>
                <w:szCs w:val="22"/>
              </w:rPr>
              <w:t>в</w:t>
            </w:r>
            <w:r>
              <w:rPr>
                <w:rFonts w:ascii="Arial Armenian" w:hAnsi="Arial Armenian"/>
                <w:sz w:val="22"/>
                <w:szCs w:val="22"/>
              </w:rPr>
              <w:t> </w:t>
            </w:r>
            <w:r>
              <w:rPr>
                <w:rFonts w:ascii="Sylfaen" w:hAnsi="Sylfaen"/>
                <w:sz w:val="22"/>
                <w:szCs w:val="22"/>
              </w:rPr>
              <w:t>том числе стоимости материалов </w:t>
            </w:r>
            <w:r>
              <w:rPr>
                <w:rFonts w:ascii="Arial Armenian" w:hAnsi="Arial Armenian"/>
                <w:sz w:val="22"/>
                <w:szCs w:val="22"/>
              </w:rPr>
              <w:t>, </w:t>
            </w:r>
            <w:r>
              <w:rPr>
                <w:rFonts w:ascii="Sylfaen" w:hAnsi="Sylfaen"/>
                <w:sz w:val="22"/>
                <w:szCs w:val="22"/>
              </w:rPr>
              <w:t>поставка</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m</w:t>
            </w:r>
            <w:proofErr w:type="gramEnd"/>
            <w:r>
              <w:rPr>
                <w:rFonts w:ascii="Sylfaen" w:hAnsi="Sylfaen"/>
                <w:sz w:val="22"/>
                <w:szCs w:val="22"/>
              </w:rPr>
              <w:t>2 </w:t>
            </w:r>
            <w:r>
              <w:rPr>
                <w:rFonts w:ascii="Times Armenian" w:hAnsi="Times Armenian"/>
                <w:sz w:val="15"/>
                <w:szCs w:val="15"/>
                <w:vertAlign w:val="superscript"/>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1958.0: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72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1.8:</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27-164-2:</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Мелкое зерно толщиной </w:t>
            </w:r>
            <w:r>
              <w:rPr>
                <w:rFonts w:ascii="Arial Armenian" w:hAnsi="Arial Armenian"/>
                <w:sz w:val="22"/>
                <w:szCs w:val="22"/>
              </w:rPr>
              <w:t>3 </w:t>
            </w:r>
            <w:proofErr w:type="gramStart"/>
            <w:r>
              <w:rPr>
                <w:rFonts w:ascii="Sylfaen" w:hAnsi="Sylfaen"/>
                <w:sz w:val="22"/>
                <w:szCs w:val="22"/>
              </w:rPr>
              <w:t>см </w:t>
            </w:r>
            <w:r>
              <w:rPr>
                <w:rFonts w:ascii="Arial Armenian" w:hAnsi="Arial Armenian"/>
                <w:sz w:val="22"/>
                <w:szCs w:val="22"/>
              </w:rPr>
              <w:t>.</w:t>
            </w:r>
            <w:proofErr w:type="gramEnd"/>
            <w:r>
              <w:rPr>
                <w:rFonts w:ascii="Arial Armenian" w:hAnsi="Arial Armenian"/>
                <w:sz w:val="22"/>
                <w:szCs w:val="22"/>
              </w:rPr>
              <w:t> </w:t>
            </w:r>
            <w:r>
              <w:rPr>
                <w:rFonts w:ascii="Sylfaen" w:hAnsi="Sylfaen"/>
                <w:sz w:val="22"/>
                <w:szCs w:val="22"/>
              </w:rPr>
              <w:t>Асфальтобетон мощение </w:t>
            </w:r>
            <w:proofErr w:type="gramStart"/>
            <w:r>
              <w:rPr>
                <w:rFonts w:ascii="Sylfaen" w:hAnsi="Sylfaen"/>
                <w:sz w:val="22"/>
                <w:szCs w:val="22"/>
              </w:rPr>
              <w:t>реализация </w:t>
            </w:r>
            <w:r>
              <w:rPr>
                <w:rFonts w:ascii="Arial Armenian" w:hAnsi="Arial Armenian"/>
                <w:sz w:val="22"/>
                <w:szCs w:val="22"/>
              </w:rPr>
              <w:t>,</w:t>
            </w:r>
            <w:proofErr w:type="gramEnd"/>
            <w:r>
              <w:rPr>
                <w:rFonts w:ascii="Arial Armenian" w:hAnsi="Arial Armenian"/>
                <w:sz w:val="22"/>
                <w:szCs w:val="22"/>
              </w:rPr>
              <w:t xml:space="preserve"> </w:t>
            </w:r>
            <w:r>
              <w:rPr>
                <w:rFonts w:ascii="Calibri" w:hAnsi="Calibri" w:cs="Calibri"/>
                <w:sz w:val="22"/>
                <w:szCs w:val="22"/>
              </w:rPr>
              <w:t>в</w:t>
            </w:r>
            <w:r>
              <w:rPr>
                <w:rFonts w:ascii="Arial Armenian" w:hAnsi="Arial Armenian"/>
                <w:sz w:val="22"/>
                <w:szCs w:val="22"/>
              </w:rPr>
              <w:t> </w:t>
            </w:r>
            <w:r>
              <w:rPr>
                <w:rFonts w:ascii="Sylfaen" w:hAnsi="Sylfaen"/>
                <w:sz w:val="22"/>
                <w:szCs w:val="22"/>
              </w:rPr>
              <w:t>том числе стоимости материалов </w:t>
            </w:r>
            <w:r>
              <w:rPr>
                <w:rFonts w:ascii="Arial Armenian" w:hAnsi="Arial Armenian"/>
                <w:sz w:val="22"/>
                <w:szCs w:val="22"/>
              </w:rPr>
              <w:t>, </w:t>
            </w:r>
            <w:r>
              <w:rPr>
                <w:rFonts w:ascii="Sylfaen" w:hAnsi="Sylfaen"/>
                <w:sz w:val="22"/>
                <w:szCs w:val="22"/>
              </w:rPr>
              <w:t>поставка</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m</w:t>
            </w:r>
            <w:proofErr w:type="gramEnd"/>
            <w:r>
              <w:rPr>
                <w:rFonts w:ascii="Sylfaen" w:hAnsi="Sylfaen"/>
                <w:sz w:val="22"/>
                <w:szCs w:val="22"/>
              </w:rPr>
              <w:t>2 </w:t>
            </w:r>
            <w:r>
              <w:rPr>
                <w:rFonts w:ascii="Times Armenian" w:hAnsi="Times Armenian"/>
                <w:sz w:val="15"/>
                <w:szCs w:val="15"/>
                <w:vertAlign w:val="superscript"/>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1958.0: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3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1.9:</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1-1545:</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Основание выращивание в Классе </w:t>
            </w:r>
            <w:r>
              <w:rPr>
                <w:rFonts w:ascii="Times Armenian" w:hAnsi="Times Armenian"/>
                <w:sz w:val="22"/>
                <w:szCs w:val="22"/>
              </w:rPr>
              <w:t>III </w:t>
            </w:r>
            <w:r>
              <w:rPr>
                <w:rFonts w:ascii="Sylfaen" w:hAnsi="Sylfaen"/>
                <w:sz w:val="22"/>
                <w:szCs w:val="22"/>
              </w:rPr>
              <w:t>грунтах с экскаватором </w:t>
            </w:r>
            <w:proofErr w:type="gramStart"/>
            <w:r>
              <w:rPr>
                <w:rFonts w:ascii="Sylfaen" w:hAnsi="Sylfaen"/>
                <w:sz w:val="22"/>
                <w:szCs w:val="22"/>
              </w:rPr>
              <w:t>котлованом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траншеи создания</w:t>
            </w:r>
            <w:r>
              <w:rPr>
                <w:rFonts w:ascii="Times Armenian" w:hAnsi="Times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Ù </w:t>
            </w:r>
            <w:r>
              <w:rPr>
                <w:rFonts w:ascii="Times Armenian" w:hAnsi="Times Armenian"/>
                <w:sz w:val="15"/>
                <w:szCs w:val="15"/>
                <w:vertAlign w:val="superscript"/>
              </w:rPr>
              <w:t>3:</w:t>
            </w:r>
          </w:p>
        </w:tc>
        <w:tc>
          <w:tcPr>
            <w:tcW w:w="944" w:type="dxa"/>
            <w:tcBorders>
              <w:bottom w:val="single" w:sz="6" w:space="0" w:color="auto"/>
              <w:right w:val="single" w:sz="6" w:space="0" w:color="auto"/>
            </w:tcBorders>
            <w:shd w:val="clear" w:color="auto" w:fill="FFFFFF"/>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Unicode" w:hAnsi="Arial Unicode"/>
                <w:sz w:val="22"/>
                <w:szCs w:val="22"/>
              </w:rPr>
              <w:t>239,0: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7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1.10:</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1-961:</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Первое возделывание вручную в классе </w:t>
            </w:r>
            <w:r>
              <w:rPr>
                <w:rFonts w:ascii="Arial Armenian" w:hAnsi="Arial Armenian"/>
                <w:sz w:val="22"/>
                <w:szCs w:val="22"/>
              </w:rPr>
              <w:t>III </w:t>
            </w:r>
            <w:r>
              <w:rPr>
                <w:rFonts w:ascii="Sylfaen" w:hAnsi="Sylfaen"/>
                <w:sz w:val="22"/>
                <w:szCs w:val="22"/>
              </w:rPr>
              <w:t>почвы с компостом</w:t>
            </w:r>
            <w:r>
              <w:rPr>
                <w:rFonts w:ascii="Arial Armenian" w:hAnsi="Arial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Ù </w:t>
            </w:r>
            <w:r>
              <w:rPr>
                <w:rFonts w:ascii="Arial Armenian" w:hAnsi="Arial Armenian"/>
                <w:sz w:val="15"/>
                <w:szCs w:val="15"/>
                <w:vertAlign w:val="superscript"/>
              </w:rPr>
              <w:t>3:</w:t>
            </w:r>
          </w:p>
        </w:tc>
        <w:tc>
          <w:tcPr>
            <w:tcW w:w="944" w:type="dxa"/>
            <w:tcBorders>
              <w:bottom w:val="single" w:sz="6" w:space="0" w:color="auto"/>
              <w:right w:val="single" w:sz="6" w:space="0" w:color="auto"/>
            </w:tcBorders>
            <w:shd w:val="clear" w:color="auto" w:fill="FFFFFF"/>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Unicode" w:hAnsi="Arial Unicode"/>
                <w:sz w:val="22"/>
                <w:szCs w:val="22"/>
              </w:rPr>
              <w:t>15.0: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94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1.11:</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1-961, </w:t>
            </w:r>
            <w:proofErr w:type="spellStart"/>
            <w:proofErr w:type="gramStart"/>
            <w:r>
              <w:rPr>
                <w:rFonts w:ascii="Sylfaen" w:hAnsi="Sylfaen"/>
                <w:sz w:val="16"/>
                <w:szCs w:val="16"/>
              </w:rPr>
              <w:t>техн</w:t>
            </w:r>
            <w:proofErr w:type="spellEnd"/>
            <w:r>
              <w:rPr>
                <w:rFonts w:ascii="Sylfaen" w:hAnsi="Sylfaen"/>
                <w:sz w:val="16"/>
                <w:szCs w:val="16"/>
              </w:rPr>
              <w:t> </w:t>
            </w:r>
            <w:r>
              <w:rPr>
                <w:rFonts w:ascii="Arial Armenian" w:hAnsi="Arial Armenian"/>
                <w:sz w:val="16"/>
                <w:szCs w:val="16"/>
              </w:rPr>
              <w:t>.</w:t>
            </w:r>
            <w:proofErr w:type="gramEnd"/>
            <w:r>
              <w:rPr>
                <w:rFonts w:ascii="Arial Armenian" w:hAnsi="Arial Armenian"/>
                <w:sz w:val="16"/>
                <w:szCs w:val="16"/>
              </w:rPr>
              <w:t> </w:t>
            </w:r>
            <w:r>
              <w:rPr>
                <w:rFonts w:ascii="Sylfaen" w:hAnsi="Sylfaen"/>
                <w:sz w:val="16"/>
                <w:szCs w:val="16"/>
              </w:rPr>
              <w:t>Часть точка </w:t>
            </w:r>
            <w:r>
              <w:rPr>
                <w:rFonts w:ascii="Arial Armenian" w:hAnsi="Arial Armenian"/>
                <w:sz w:val="16"/>
                <w:szCs w:val="16"/>
              </w:rPr>
              <w:t xml:space="preserve">3-67 </w:t>
            </w:r>
            <w:r>
              <w:rPr>
                <w:rFonts w:ascii="Calibri" w:hAnsi="Calibri" w:cs="Calibri"/>
                <w:sz w:val="16"/>
                <w:szCs w:val="16"/>
              </w:rPr>
              <w:t>к</w:t>
            </w:r>
            <w:r>
              <w:rPr>
                <w:rFonts w:ascii="Arial Armenian" w:hAnsi="Arial Armenian"/>
                <w:sz w:val="16"/>
                <w:szCs w:val="16"/>
              </w:rPr>
              <w:t xml:space="preserve"> = 1,2</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Наземный комплект ручной </w:t>
            </w:r>
            <w:r>
              <w:rPr>
                <w:rFonts w:ascii="Arial Armenian" w:hAnsi="Arial Armenian"/>
                <w:sz w:val="22"/>
                <w:szCs w:val="22"/>
              </w:rPr>
              <w:t>III </w:t>
            </w:r>
            <w:r>
              <w:rPr>
                <w:rFonts w:ascii="Sylfaen" w:hAnsi="Sylfaen"/>
                <w:sz w:val="22"/>
                <w:szCs w:val="22"/>
              </w:rPr>
              <w:t>класс грунт </w:t>
            </w:r>
            <w:proofErr w:type="spellStart"/>
            <w:r>
              <w:rPr>
                <w:rFonts w:ascii="Sylfaen" w:hAnsi="Sylfaen"/>
                <w:sz w:val="22"/>
                <w:szCs w:val="22"/>
              </w:rPr>
              <w:t>когалицков</w:t>
            </w:r>
            <w:proofErr w:type="spellEnd"/>
            <w:r>
              <w:rPr>
                <w:rFonts w:ascii="Arial Armenian" w:hAnsi="Arial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Ù </w:t>
            </w:r>
            <w:r>
              <w:rPr>
                <w:rFonts w:ascii="Arial Armenian" w:hAnsi="Arial Armenian"/>
                <w:sz w:val="15"/>
                <w:szCs w:val="15"/>
                <w:vertAlign w:val="superscript"/>
              </w:rPr>
              <w:t>3:</w:t>
            </w:r>
          </w:p>
        </w:tc>
        <w:tc>
          <w:tcPr>
            <w:tcW w:w="944" w:type="dxa"/>
            <w:tcBorders>
              <w:bottom w:val="single" w:sz="6" w:space="0" w:color="auto"/>
              <w:right w:val="single" w:sz="6" w:space="0" w:color="auto"/>
            </w:tcBorders>
            <w:shd w:val="clear" w:color="auto" w:fill="FFFFFF"/>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Unicode" w:hAnsi="Arial Unicode"/>
                <w:sz w:val="22"/>
                <w:szCs w:val="22"/>
              </w:rPr>
              <w:t>3.0: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4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1.12:</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1-1546:</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Основание выращивания </w:t>
            </w:r>
            <w:r>
              <w:rPr>
                <w:rFonts w:ascii="Cambria" w:hAnsi="Cambria" w:cs="Cambria"/>
                <w:sz w:val="22"/>
                <w:szCs w:val="22"/>
              </w:rPr>
              <w:t>в</w:t>
            </w:r>
            <w:r>
              <w:rPr>
                <w:rFonts w:ascii="Times Armenian" w:hAnsi="Times Armenian"/>
                <w:sz w:val="22"/>
                <w:szCs w:val="22"/>
              </w:rPr>
              <w:t> </w:t>
            </w:r>
            <w:r>
              <w:rPr>
                <w:rFonts w:ascii="Sylfaen" w:hAnsi="Sylfaen"/>
                <w:sz w:val="22"/>
                <w:szCs w:val="22"/>
              </w:rPr>
              <w:t>Класс </w:t>
            </w:r>
            <w:r>
              <w:rPr>
                <w:rFonts w:ascii="Times Armenian" w:hAnsi="Times Armenian"/>
                <w:sz w:val="22"/>
                <w:szCs w:val="22"/>
              </w:rPr>
              <w:t>IV </w:t>
            </w:r>
            <w:r>
              <w:rPr>
                <w:rFonts w:ascii="Sylfaen" w:hAnsi="Sylfaen"/>
                <w:sz w:val="22"/>
                <w:szCs w:val="22"/>
              </w:rPr>
              <w:t>грунтах с экскаваторного </w:t>
            </w:r>
            <w:proofErr w:type="gramStart"/>
            <w:r>
              <w:rPr>
                <w:rFonts w:ascii="Sylfaen" w:hAnsi="Sylfaen"/>
                <w:sz w:val="22"/>
                <w:szCs w:val="22"/>
              </w:rPr>
              <w:t>котлована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траншеи создание</w:t>
            </w:r>
            <w:r>
              <w:rPr>
                <w:rFonts w:ascii="Times Armenian" w:hAnsi="Times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Ù </w:t>
            </w:r>
            <w:r>
              <w:rPr>
                <w:rFonts w:ascii="Times Armenian" w:hAnsi="Times Armenian"/>
                <w:sz w:val="15"/>
                <w:szCs w:val="15"/>
                <w:vertAlign w:val="superscript"/>
              </w:rPr>
              <w:t>3:</w:t>
            </w:r>
          </w:p>
        </w:tc>
        <w:tc>
          <w:tcPr>
            <w:tcW w:w="944" w:type="dxa"/>
            <w:tcBorders>
              <w:bottom w:val="single" w:sz="6" w:space="0" w:color="auto"/>
              <w:right w:val="single" w:sz="6" w:space="0" w:color="auto"/>
            </w:tcBorders>
            <w:shd w:val="clear" w:color="auto" w:fill="FFFFFF"/>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Unicode" w:hAnsi="Arial Unicode"/>
                <w:sz w:val="22"/>
                <w:szCs w:val="22"/>
              </w:rPr>
              <w:t>1817.0: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72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1.13:</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1-962:</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Первое возделывание вручную </w:t>
            </w:r>
            <w:r>
              <w:rPr>
                <w:rFonts w:ascii="Cambria" w:hAnsi="Cambria" w:cs="Cambria"/>
                <w:sz w:val="22"/>
                <w:szCs w:val="22"/>
              </w:rPr>
              <w:t>в</w:t>
            </w:r>
            <w:r>
              <w:rPr>
                <w:rFonts w:ascii="Times Armenian" w:hAnsi="Times Armenian"/>
                <w:sz w:val="22"/>
                <w:szCs w:val="22"/>
              </w:rPr>
              <w:t> </w:t>
            </w:r>
            <w:r>
              <w:rPr>
                <w:rFonts w:ascii="Sylfaen" w:hAnsi="Sylfaen"/>
                <w:sz w:val="22"/>
                <w:szCs w:val="22"/>
              </w:rPr>
              <w:t>классе </w:t>
            </w:r>
            <w:r>
              <w:rPr>
                <w:rFonts w:ascii="Times Armenian" w:hAnsi="Times Armenian"/>
                <w:sz w:val="22"/>
                <w:szCs w:val="22"/>
              </w:rPr>
              <w:t>IV </w:t>
            </w:r>
            <w:r>
              <w:rPr>
                <w:rFonts w:ascii="Sylfaen" w:hAnsi="Sylfaen"/>
                <w:sz w:val="22"/>
                <w:szCs w:val="22"/>
              </w:rPr>
              <w:t>грунтов с отставанием</w:t>
            </w:r>
            <w:r>
              <w:rPr>
                <w:rFonts w:ascii="Times Armenian" w:hAnsi="Times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Ù </w:t>
            </w:r>
            <w:r>
              <w:rPr>
                <w:rFonts w:ascii="Times Armenian" w:hAnsi="Times Armenian"/>
                <w:sz w:val="15"/>
                <w:szCs w:val="15"/>
                <w:vertAlign w:val="superscript"/>
              </w:rPr>
              <w:t>3:</w:t>
            </w:r>
          </w:p>
        </w:tc>
        <w:tc>
          <w:tcPr>
            <w:tcW w:w="944" w:type="dxa"/>
            <w:tcBorders>
              <w:bottom w:val="single" w:sz="6" w:space="0" w:color="auto"/>
              <w:right w:val="single" w:sz="6" w:space="0" w:color="auto"/>
            </w:tcBorders>
            <w:shd w:val="clear" w:color="auto" w:fill="FFFFFF"/>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Unicode" w:hAnsi="Arial Unicode"/>
                <w:sz w:val="22"/>
                <w:szCs w:val="22"/>
              </w:rPr>
              <w:t>160,0: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93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1.14:</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1-962, </w:t>
            </w:r>
            <w:proofErr w:type="spellStart"/>
            <w:proofErr w:type="gramStart"/>
            <w:r>
              <w:rPr>
                <w:rFonts w:ascii="Sylfaen" w:hAnsi="Sylfaen"/>
                <w:sz w:val="16"/>
                <w:szCs w:val="16"/>
              </w:rPr>
              <w:t>техн</w:t>
            </w:r>
            <w:proofErr w:type="spellEnd"/>
            <w:r>
              <w:rPr>
                <w:rFonts w:ascii="Sylfaen" w:hAnsi="Sylfaen"/>
                <w:sz w:val="16"/>
                <w:szCs w:val="16"/>
              </w:rPr>
              <w:t> </w:t>
            </w:r>
            <w:r>
              <w:rPr>
                <w:rFonts w:ascii="Times Armenian" w:hAnsi="Times Armenian"/>
                <w:sz w:val="16"/>
                <w:szCs w:val="16"/>
              </w:rPr>
              <w:t>.</w:t>
            </w:r>
            <w:proofErr w:type="gramEnd"/>
            <w:r>
              <w:rPr>
                <w:rFonts w:ascii="Times Armenian" w:hAnsi="Times Armenian"/>
                <w:sz w:val="16"/>
                <w:szCs w:val="16"/>
              </w:rPr>
              <w:t> </w:t>
            </w:r>
            <w:r>
              <w:rPr>
                <w:rFonts w:ascii="Sylfaen" w:hAnsi="Sylfaen"/>
                <w:sz w:val="16"/>
                <w:szCs w:val="16"/>
              </w:rPr>
              <w:t>Часть точка </w:t>
            </w:r>
            <w:r>
              <w:rPr>
                <w:rFonts w:ascii="Times Armenian" w:hAnsi="Times Armenian"/>
                <w:sz w:val="16"/>
                <w:szCs w:val="16"/>
              </w:rPr>
              <w:t xml:space="preserve">3-67 </w:t>
            </w:r>
            <w:r>
              <w:rPr>
                <w:rFonts w:ascii="Cambria" w:hAnsi="Cambria" w:cs="Cambria"/>
                <w:sz w:val="16"/>
                <w:szCs w:val="16"/>
              </w:rPr>
              <w:t>к</w:t>
            </w:r>
            <w:r>
              <w:rPr>
                <w:rFonts w:ascii="Times Armenian" w:hAnsi="Times Armenian"/>
                <w:sz w:val="16"/>
                <w:szCs w:val="16"/>
              </w:rPr>
              <w:t xml:space="preserve"> = 1,2</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Цокольное улучшение по </w:t>
            </w:r>
            <w:r>
              <w:rPr>
                <w:rFonts w:ascii="Times Armenian" w:hAnsi="Times Armenian"/>
                <w:sz w:val="22"/>
                <w:szCs w:val="22"/>
              </w:rPr>
              <w:t>IV </w:t>
            </w:r>
            <w:r>
              <w:rPr>
                <w:rFonts w:ascii="Sylfaen" w:hAnsi="Sylfaen"/>
                <w:sz w:val="22"/>
                <w:szCs w:val="22"/>
              </w:rPr>
              <w:t>классу почвы </w:t>
            </w:r>
            <w:proofErr w:type="spellStart"/>
            <w:r>
              <w:rPr>
                <w:rFonts w:ascii="Sylfaen" w:hAnsi="Sylfaen"/>
                <w:sz w:val="22"/>
                <w:szCs w:val="22"/>
              </w:rPr>
              <w:t>koghlitskov</w:t>
            </w:r>
            <w:proofErr w:type="spellEnd"/>
            <w:r>
              <w:rPr>
                <w:rFonts w:ascii="Times Armenian" w:hAnsi="Times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Ù </w:t>
            </w:r>
            <w:r>
              <w:rPr>
                <w:rFonts w:ascii="Times Armenian" w:hAnsi="Times Armenian"/>
                <w:sz w:val="15"/>
                <w:szCs w:val="15"/>
                <w:vertAlign w:val="superscript"/>
              </w:rPr>
              <w:t>3:</w:t>
            </w:r>
          </w:p>
        </w:tc>
        <w:tc>
          <w:tcPr>
            <w:tcW w:w="944" w:type="dxa"/>
            <w:tcBorders>
              <w:bottom w:val="single" w:sz="6" w:space="0" w:color="auto"/>
              <w:right w:val="single" w:sz="6" w:space="0" w:color="auto"/>
            </w:tcBorders>
            <w:shd w:val="clear" w:color="auto" w:fill="FFFFFF"/>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Unicode" w:hAnsi="Arial Unicode"/>
                <w:sz w:val="22"/>
                <w:szCs w:val="22"/>
              </w:rPr>
              <w:t>15.0: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1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1.15:</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1-1547:</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Основание выращивания в </w:t>
            </w:r>
            <w:r>
              <w:rPr>
                <w:rFonts w:ascii="Times Armenian" w:hAnsi="Times Armenian"/>
                <w:sz w:val="22"/>
                <w:szCs w:val="22"/>
              </w:rPr>
              <w:t>V- </w:t>
            </w:r>
            <w:r>
              <w:rPr>
                <w:rFonts w:ascii="Sylfaen" w:hAnsi="Sylfaen"/>
                <w:sz w:val="22"/>
                <w:szCs w:val="22"/>
              </w:rPr>
              <w:t>типа почвы с экскаватора </w:t>
            </w:r>
            <w:proofErr w:type="gramStart"/>
            <w:r>
              <w:rPr>
                <w:rFonts w:ascii="Sylfaen" w:hAnsi="Sylfaen"/>
                <w:sz w:val="22"/>
                <w:szCs w:val="22"/>
              </w:rPr>
              <w:t>котлована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траншеи создание</w:t>
            </w:r>
            <w:r>
              <w:rPr>
                <w:rFonts w:ascii="Times Armenian" w:hAnsi="Times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Ù </w:t>
            </w:r>
            <w:r>
              <w:rPr>
                <w:rFonts w:ascii="Times Armenian" w:hAnsi="Times Armenian"/>
                <w:sz w:val="15"/>
                <w:szCs w:val="15"/>
                <w:vertAlign w:val="superscript"/>
              </w:rPr>
              <w:t>3:</w:t>
            </w:r>
          </w:p>
        </w:tc>
        <w:tc>
          <w:tcPr>
            <w:tcW w:w="944" w:type="dxa"/>
            <w:tcBorders>
              <w:bottom w:val="single" w:sz="6" w:space="0" w:color="auto"/>
              <w:right w:val="single" w:sz="6" w:space="0" w:color="auto"/>
            </w:tcBorders>
            <w:shd w:val="clear" w:color="auto" w:fill="FFFFFF"/>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Unicode" w:hAnsi="Arial Unicode"/>
                <w:sz w:val="22"/>
                <w:szCs w:val="22"/>
              </w:rPr>
              <w:t>666,0: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72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1.16:</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1-1589:</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Приземным разработал </w:t>
            </w:r>
            <w:r>
              <w:rPr>
                <w:rFonts w:ascii="Times Armenian" w:hAnsi="Times Armenian"/>
                <w:sz w:val="22"/>
                <w:szCs w:val="22"/>
              </w:rPr>
              <w:t>V </w:t>
            </w:r>
            <w:r>
              <w:rPr>
                <w:rFonts w:ascii="Sylfaen" w:hAnsi="Sylfaen"/>
                <w:sz w:val="22"/>
                <w:szCs w:val="22"/>
              </w:rPr>
              <w:t>-класса горно экскаватор </w:t>
            </w:r>
            <w:proofErr w:type="gramStart"/>
            <w:r>
              <w:rPr>
                <w:rFonts w:ascii="Sylfaen" w:hAnsi="Sylfaen"/>
                <w:sz w:val="22"/>
                <w:szCs w:val="22"/>
              </w:rPr>
              <w:t>bardzumov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траншейный создание</w:t>
            </w:r>
            <w:r>
              <w:rPr>
                <w:rFonts w:ascii="Times Armenian" w:hAnsi="Times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Ù </w:t>
            </w:r>
            <w:r>
              <w:rPr>
                <w:rFonts w:ascii="Times Armenian" w:hAnsi="Times Armenian"/>
                <w:sz w:val="15"/>
                <w:szCs w:val="15"/>
                <w:vertAlign w:val="superscript"/>
              </w:rPr>
              <w:t>3:</w:t>
            </w:r>
          </w:p>
        </w:tc>
        <w:tc>
          <w:tcPr>
            <w:tcW w:w="944" w:type="dxa"/>
            <w:tcBorders>
              <w:bottom w:val="single" w:sz="6" w:space="0" w:color="auto"/>
              <w:right w:val="single" w:sz="6" w:space="0" w:color="auto"/>
            </w:tcBorders>
            <w:shd w:val="clear" w:color="auto" w:fill="FFFFFF"/>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Unicode" w:hAnsi="Arial Unicode"/>
                <w:sz w:val="22"/>
                <w:szCs w:val="22"/>
              </w:rPr>
              <w:t>812.0: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151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1.17:</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18"/>
                <w:szCs w:val="18"/>
              </w:rPr>
            </w:pPr>
            <w:r>
              <w:rPr>
                <w:rFonts w:ascii="Sylfaen" w:hAnsi="Sylfaen"/>
                <w:sz w:val="18"/>
                <w:szCs w:val="18"/>
              </w:rPr>
              <w:t>Средняя рыночная стоимость </w:t>
            </w:r>
            <w:r>
              <w:rPr>
                <w:rFonts w:ascii="Times Armenian" w:hAnsi="Times Armenian"/>
                <w:sz w:val="18"/>
                <w:szCs w:val="18"/>
              </w:rPr>
              <w:t>1 </w:t>
            </w:r>
            <w:r>
              <w:rPr>
                <w:rFonts w:ascii="Sylfaen" w:hAnsi="Sylfaen"/>
                <w:sz w:val="18"/>
                <w:szCs w:val="18"/>
              </w:rPr>
              <w:t>т </w:t>
            </w:r>
            <w:r>
              <w:rPr>
                <w:rFonts w:ascii="Times Armenian" w:hAnsi="Times Armenian"/>
                <w:sz w:val="18"/>
                <w:szCs w:val="18"/>
              </w:rPr>
              <w:t>/ </w:t>
            </w:r>
            <w:r>
              <w:rPr>
                <w:rFonts w:ascii="Sylfaen" w:hAnsi="Sylfaen"/>
                <w:sz w:val="18"/>
                <w:szCs w:val="18"/>
              </w:rPr>
              <w:t>км </w:t>
            </w:r>
            <w:r>
              <w:rPr>
                <w:rFonts w:ascii="Times Armenian" w:hAnsi="Times Armenian"/>
                <w:sz w:val="18"/>
                <w:szCs w:val="18"/>
              </w:rPr>
              <w:t>80 </w:t>
            </w:r>
            <w:r>
              <w:rPr>
                <w:rFonts w:ascii="Sylfaen" w:hAnsi="Sylfaen"/>
                <w:sz w:val="18"/>
                <w:szCs w:val="18"/>
              </w:rPr>
              <w:t>драм</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Грузовики с груженым грунтом, перевозящие </w:t>
            </w:r>
            <w:r>
              <w:rPr>
                <w:rFonts w:ascii="Times Armenian" w:hAnsi="Times Armenian"/>
                <w:sz w:val="22"/>
                <w:szCs w:val="22"/>
              </w:rPr>
              <w:t>5 </w:t>
            </w:r>
            <w:r>
              <w:rPr>
                <w:rFonts w:ascii="Sylfaen" w:hAnsi="Sylfaen"/>
                <w:sz w:val="22"/>
                <w:szCs w:val="22"/>
              </w:rPr>
              <w:t>км полигона</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t</w:t>
            </w:r>
            <w:proofErr w:type="gramEnd"/>
            <w:r>
              <w:rPr>
                <w:rFonts w:ascii="Sylfaen" w:hAnsi="Sylfaen"/>
                <w:sz w:val="22"/>
                <w:szCs w:val="22"/>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1624.0: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3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1.18:</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1-991:</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V </w:t>
            </w:r>
            <w:r>
              <w:rPr>
                <w:rFonts w:ascii="Sylfaen" w:hAnsi="Sylfaen"/>
                <w:sz w:val="22"/>
                <w:szCs w:val="22"/>
              </w:rPr>
              <w:t>-</w:t>
            </w:r>
            <w:proofErr w:type="spellStart"/>
            <w:r>
              <w:rPr>
                <w:rFonts w:ascii="Sylfaen" w:hAnsi="Sylfaen"/>
                <w:sz w:val="22"/>
                <w:szCs w:val="22"/>
              </w:rPr>
              <w:t>class</w:t>
            </w:r>
            <w:proofErr w:type="spellEnd"/>
            <w:r>
              <w:rPr>
                <w:rFonts w:ascii="Sylfaen" w:hAnsi="Sylfaen"/>
                <w:sz w:val="22"/>
                <w:szCs w:val="22"/>
              </w:rPr>
              <w:t> почвы снос вручную Сборные молотки </w:t>
            </w:r>
            <w:proofErr w:type="spellStart"/>
            <w:r>
              <w:rPr>
                <w:rFonts w:ascii="Sylfaen" w:hAnsi="Sylfaen"/>
                <w:sz w:val="22"/>
                <w:szCs w:val="22"/>
              </w:rPr>
              <w:t>koghlitskov</w:t>
            </w:r>
            <w:proofErr w:type="spellEnd"/>
            <w:r>
              <w:rPr>
                <w:rFonts w:ascii="Sylfaen" w:hAnsi="Sylfaen"/>
                <w:sz w:val="22"/>
                <w:szCs w:val="22"/>
              </w:rPr>
              <w:t> </w:t>
            </w:r>
            <w:r>
              <w:rPr>
                <w:rFonts w:ascii="Times Armenian" w:hAnsi="Times Armenian"/>
                <w:sz w:val="22"/>
                <w:szCs w:val="22"/>
              </w:rPr>
              <w:t>/ 25% </w:t>
            </w:r>
            <w:r>
              <w:rPr>
                <w:rFonts w:ascii="Sylfaen" w:hAnsi="Sylfaen"/>
                <w:sz w:val="22"/>
                <w:szCs w:val="22"/>
              </w:rPr>
              <w:t>наполнитель </w:t>
            </w:r>
            <w:r>
              <w:rPr>
                <w:rFonts w:ascii="Times Armenian" w:hAnsi="Times Armenian"/>
                <w:sz w:val="22"/>
                <w:szCs w:val="22"/>
              </w:rPr>
              <w:t>/</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Ù </w:t>
            </w:r>
            <w:r>
              <w:rPr>
                <w:rFonts w:ascii="Times Armenian" w:hAnsi="Times Armenian"/>
                <w:sz w:val="15"/>
                <w:szCs w:val="15"/>
                <w:vertAlign w:val="superscript"/>
              </w:rPr>
              <w:t>3:</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3.75:</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37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1.19:</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1-962:</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Агрегатная обработка вручную </w:t>
            </w:r>
            <w:r>
              <w:rPr>
                <w:rFonts w:ascii="Times Armenian" w:hAnsi="Times Armenian"/>
                <w:sz w:val="22"/>
                <w:szCs w:val="22"/>
              </w:rPr>
              <w:t>/ IV </w:t>
            </w:r>
            <w:r>
              <w:rPr>
                <w:rFonts w:ascii="Sylfaen" w:hAnsi="Sylfaen"/>
                <w:sz w:val="22"/>
                <w:szCs w:val="22"/>
              </w:rPr>
              <w:t>класс </w:t>
            </w:r>
            <w:r>
              <w:rPr>
                <w:rFonts w:ascii="Times Armenian" w:hAnsi="Times Armenian"/>
                <w:sz w:val="22"/>
                <w:szCs w:val="22"/>
              </w:rPr>
              <w:t>/ </w:t>
            </w:r>
            <w:proofErr w:type="spellStart"/>
            <w:r>
              <w:rPr>
                <w:rFonts w:ascii="Sylfaen" w:hAnsi="Sylfaen"/>
                <w:sz w:val="22"/>
                <w:szCs w:val="22"/>
              </w:rPr>
              <w:t>коглицков</w:t>
            </w:r>
            <w:proofErr w:type="spellEnd"/>
            <w:r>
              <w:rPr>
                <w:rFonts w:ascii="Times Armenian" w:hAnsi="Times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Ù </w:t>
            </w:r>
            <w:r>
              <w:rPr>
                <w:rFonts w:ascii="Times Armenian" w:hAnsi="Times Armenian"/>
                <w:sz w:val="15"/>
                <w:szCs w:val="15"/>
                <w:vertAlign w:val="superscript"/>
              </w:rPr>
              <w:t>3:</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1.25:</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99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lastRenderedPageBreak/>
              <w:t>1.20:</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23-1:</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Выполнение подготовительного слоя трубы из песка толщиной </w:t>
            </w:r>
            <w:r>
              <w:rPr>
                <w:rFonts w:ascii="Times Armenian" w:hAnsi="Times Armenian"/>
                <w:sz w:val="22"/>
                <w:szCs w:val="22"/>
              </w:rPr>
              <w:t>10 </w:t>
            </w:r>
            <w:proofErr w:type="gramStart"/>
            <w:r>
              <w:rPr>
                <w:rFonts w:ascii="Sylfaen" w:hAnsi="Sylfaen"/>
                <w:sz w:val="22"/>
                <w:szCs w:val="22"/>
              </w:rPr>
              <w:t>см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включая стоимость материалов </w:t>
            </w:r>
            <w:r>
              <w:rPr>
                <w:rFonts w:ascii="Times Armenian" w:hAnsi="Times Armenian"/>
                <w:sz w:val="22"/>
                <w:szCs w:val="22"/>
              </w:rPr>
              <w:t>, </w:t>
            </w:r>
            <w:r>
              <w:rPr>
                <w:rFonts w:ascii="Sylfaen" w:hAnsi="Sylfaen"/>
                <w:sz w:val="22"/>
                <w:szCs w:val="22"/>
              </w:rPr>
              <w:t>подачу.</w:t>
            </w:r>
            <w:r>
              <w:rPr>
                <w:rFonts w:ascii="Times Armenian" w:hAnsi="Times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Ù </w:t>
            </w:r>
            <w:r>
              <w:rPr>
                <w:rFonts w:ascii="Times Armenian" w:hAnsi="Times Armenian"/>
                <w:sz w:val="15"/>
                <w:szCs w:val="15"/>
                <w:vertAlign w:val="superscript"/>
              </w:rPr>
              <w:t>3:</w:t>
            </w:r>
          </w:p>
        </w:tc>
        <w:tc>
          <w:tcPr>
            <w:tcW w:w="944" w:type="dxa"/>
            <w:tcBorders>
              <w:bottom w:val="single" w:sz="6" w:space="0" w:color="auto"/>
              <w:right w:val="single" w:sz="6" w:space="0" w:color="auto"/>
            </w:tcBorders>
            <w:shd w:val="clear" w:color="auto" w:fill="FFFFFF"/>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Unicode" w:hAnsi="Arial Unicode"/>
                <w:sz w:val="22"/>
                <w:szCs w:val="22"/>
              </w:rPr>
              <w:t>200.0: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3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1.21:</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16"/>
                <w:szCs w:val="16"/>
              </w:rPr>
            </w:pPr>
            <w:r>
              <w:rPr>
                <w:rFonts w:ascii="Times Armenian" w:hAnsi="Times Armenian"/>
                <w:sz w:val="16"/>
                <w:szCs w:val="16"/>
              </w:rPr>
              <w:t xml:space="preserve">1-967 </w:t>
            </w:r>
            <w:r>
              <w:rPr>
                <w:rFonts w:ascii="Cambria" w:hAnsi="Cambria" w:cs="Cambria"/>
                <w:sz w:val="16"/>
                <w:szCs w:val="16"/>
              </w:rPr>
              <w:t>к</w:t>
            </w:r>
            <w:r>
              <w:rPr>
                <w:rFonts w:ascii="Times Armenian" w:hAnsi="Times Armenian"/>
                <w:sz w:val="16"/>
                <w:szCs w:val="16"/>
              </w:rPr>
              <w:t xml:space="preserve"> = 0,6, </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 xml:space="preserve">Выполнение защитного слоя вручную из </w:t>
            </w:r>
            <w:proofErr w:type="gramStart"/>
            <w:r>
              <w:rPr>
                <w:rFonts w:ascii="Sylfaen" w:hAnsi="Sylfaen"/>
                <w:sz w:val="22"/>
                <w:szCs w:val="22"/>
              </w:rPr>
              <w:t>песка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включая стоимость материалов </w:t>
            </w:r>
            <w:r>
              <w:rPr>
                <w:rFonts w:ascii="Times Armenian" w:hAnsi="Times Armenian"/>
                <w:sz w:val="22"/>
                <w:szCs w:val="22"/>
              </w:rPr>
              <w:t>, </w:t>
            </w:r>
            <w:r>
              <w:rPr>
                <w:rFonts w:ascii="Sylfaen" w:hAnsi="Sylfaen"/>
                <w:sz w:val="22"/>
                <w:szCs w:val="22"/>
              </w:rPr>
              <w:t>доставка.</w:t>
            </w:r>
            <w:r>
              <w:rPr>
                <w:rFonts w:ascii="Times Armenian" w:hAnsi="Times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Ù </w:t>
            </w:r>
            <w:r>
              <w:rPr>
                <w:rFonts w:ascii="Times Armenian" w:hAnsi="Times Armenian"/>
                <w:sz w:val="15"/>
                <w:szCs w:val="15"/>
                <w:vertAlign w:val="superscript"/>
              </w:rPr>
              <w:t>3:</w:t>
            </w:r>
          </w:p>
        </w:tc>
        <w:tc>
          <w:tcPr>
            <w:tcW w:w="944" w:type="dxa"/>
            <w:tcBorders>
              <w:bottom w:val="single" w:sz="6" w:space="0" w:color="auto"/>
              <w:right w:val="single" w:sz="6" w:space="0" w:color="auto"/>
            </w:tcBorders>
            <w:shd w:val="clear" w:color="auto" w:fill="FFFFFF"/>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Unicode" w:hAnsi="Arial Unicode"/>
                <w:sz w:val="22"/>
                <w:szCs w:val="22"/>
              </w:rPr>
              <w:t>600.0: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7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1.22:</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16"/>
                <w:szCs w:val="16"/>
              </w:rPr>
            </w:pPr>
            <w:r>
              <w:rPr>
                <w:rFonts w:ascii="Times Armenian" w:hAnsi="Times Armenian"/>
                <w:sz w:val="16"/>
                <w:szCs w:val="16"/>
              </w:rPr>
              <w:t>1-969:</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Засыпка реализация путем полезного производства мягкой </w:t>
            </w:r>
            <w:proofErr w:type="gramStart"/>
            <w:r>
              <w:rPr>
                <w:rFonts w:ascii="Sylfaen" w:hAnsi="Sylfaen"/>
                <w:sz w:val="22"/>
                <w:szCs w:val="22"/>
              </w:rPr>
              <w:t>почвы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topanumov</w:t>
            </w:r>
            <w:r>
              <w:rPr>
                <w:rFonts w:ascii="Times Armenian" w:hAnsi="Times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Ù </w:t>
            </w:r>
            <w:r>
              <w:rPr>
                <w:rFonts w:ascii="Times Armenian" w:hAnsi="Times Armenian"/>
                <w:sz w:val="15"/>
                <w:szCs w:val="15"/>
                <w:vertAlign w:val="superscript"/>
              </w:rPr>
              <w:t>3:</w:t>
            </w:r>
          </w:p>
        </w:tc>
        <w:tc>
          <w:tcPr>
            <w:tcW w:w="944" w:type="dxa"/>
            <w:tcBorders>
              <w:bottom w:val="single" w:sz="6" w:space="0" w:color="auto"/>
              <w:right w:val="single" w:sz="6" w:space="0" w:color="auto"/>
            </w:tcBorders>
            <w:shd w:val="clear" w:color="auto" w:fill="FFFFFF"/>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Unicode" w:hAnsi="Arial Unicode"/>
                <w:sz w:val="22"/>
                <w:szCs w:val="22"/>
              </w:rPr>
              <w:t>15.0: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1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1.23:</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1-1637:</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Hetliki из полезного производства горных бульдозеров </w:t>
            </w:r>
            <w:r>
              <w:rPr>
                <w:rFonts w:ascii="Times Armenian" w:hAnsi="Times Armenian"/>
                <w:sz w:val="22"/>
                <w:szCs w:val="22"/>
              </w:rPr>
              <w:t>/ </w:t>
            </w:r>
            <w:r>
              <w:rPr>
                <w:rFonts w:ascii="Sylfaen" w:hAnsi="Sylfaen"/>
                <w:sz w:val="22"/>
                <w:szCs w:val="22"/>
              </w:rPr>
              <w:t>предназначен для </w:t>
            </w:r>
            <w:r>
              <w:rPr>
                <w:rFonts w:ascii="Times Armenian" w:hAnsi="Times Armenian"/>
                <w:sz w:val="22"/>
                <w:szCs w:val="22"/>
              </w:rPr>
              <w:t>III </w:t>
            </w:r>
            <w:r>
              <w:rPr>
                <w:rFonts w:ascii="Sylfaen" w:hAnsi="Sylfaen"/>
                <w:sz w:val="22"/>
                <w:szCs w:val="22"/>
              </w:rPr>
              <w:t>класса </w:t>
            </w:r>
            <w:r>
              <w:rPr>
                <w:rFonts w:ascii="Times Armenian" w:hAnsi="Times Armenian"/>
                <w:sz w:val="22"/>
                <w:szCs w:val="22"/>
              </w:rPr>
              <w:t>/</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Ù </w:t>
            </w:r>
            <w:r>
              <w:rPr>
                <w:rFonts w:ascii="Times Armenian" w:hAnsi="Times Armenian"/>
                <w:sz w:val="15"/>
                <w:szCs w:val="15"/>
                <w:vertAlign w:val="superscript"/>
              </w:rPr>
              <w:t>3:</w:t>
            </w:r>
          </w:p>
        </w:tc>
        <w:tc>
          <w:tcPr>
            <w:tcW w:w="944" w:type="dxa"/>
            <w:tcBorders>
              <w:bottom w:val="single" w:sz="6" w:space="0" w:color="auto"/>
              <w:right w:val="single" w:sz="6" w:space="0" w:color="auto"/>
            </w:tcBorders>
            <w:shd w:val="clear" w:color="auto" w:fill="FFFFFF"/>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Unicode" w:hAnsi="Arial Unicode"/>
                <w:sz w:val="22"/>
                <w:szCs w:val="22"/>
              </w:rPr>
              <w:t>239,0: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79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1.24:</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1-1638:</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Hetliki из полезного производства горных бульдозеров </w:t>
            </w:r>
            <w:r>
              <w:rPr>
                <w:rFonts w:ascii="Times Armenian" w:hAnsi="Times Armenian"/>
                <w:sz w:val="22"/>
                <w:szCs w:val="22"/>
              </w:rPr>
              <w:t>/ </w:t>
            </w:r>
            <w:r>
              <w:rPr>
                <w:rFonts w:ascii="Sylfaen" w:hAnsi="Sylfaen"/>
                <w:sz w:val="22"/>
                <w:szCs w:val="22"/>
              </w:rPr>
              <w:t>перерабатываемого </w:t>
            </w:r>
            <w:r>
              <w:rPr>
                <w:rFonts w:ascii="Times Armenian" w:hAnsi="Times Armenian"/>
                <w:sz w:val="22"/>
                <w:szCs w:val="22"/>
              </w:rPr>
              <w:t>IV </w:t>
            </w:r>
            <w:r>
              <w:rPr>
                <w:rFonts w:ascii="Sylfaen" w:hAnsi="Sylfaen"/>
                <w:sz w:val="22"/>
                <w:szCs w:val="22"/>
              </w:rPr>
              <w:t>и </w:t>
            </w:r>
            <w:r>
              <w:rPr>
                <w:rFonts w:ascii="Times Armenian" w:hAnsi="Times Armenian"/>
                <w:sz w:val="22"/>
                <w:szCs w:val="22"/>
              </w:rPr>
              <w:t>V </w:t>
            </w:r>
            <w:r>
              <w:rPr>
                <w:rFonts w:ascii="Sylfaen" w:hAnsi="Sylfaen"/>
                <w:sz w:val="22"/>
                <w:szCs w:val="22"/>
              </w:rPr>
              <w:t>класса </w:t>
            </w:r>
            <w:r>
              <w:rPr>
                <w:rFonts w:ascii="Times Armenian" w:hAnsi="Times Armenian"/>
                <w:sz w:val="22"/>
                <w:szCs w:val="22"/>
              </w:rPr>
              <w:t>/</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Ù </w:t>
            </w:r>
            <w:r>
              <w:rPr>
                <w:rFonts w:ascii="Times Armenian" w:hAnsi="Times Armenian"/>
                <w:sz w:val="15"/>
                <w:szCs w:val="15"/>
                <w:vertAlign w:val="superscript"/>
              </w:rPr>
              <w:t>3:</w:t>
            </w:r>
          </w:p>
        </w:tc>
        <w:tc>
          <w:tcPr>
            <w:tcW w:w="944" w:type="dxa"/>
            <w:tcBorders>
              <w:bottom w:val="single" w:sz="6" w:space="0" w:color="auto"/>
              <w:right w:val="single" w:sz="6" w:space="0" w:color="auto"/>
            </w:tcBorders>
            <w:shd w:val="clear" w:color="auto" w:fill="FFFFFF"/>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Unicode" w:hAnsi="Arial Unicode"/>
                <w:sz w:val="22"/>
                <w:szCs w:val="22"/>
              </w:rPr>
              <w:t>2648.0: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70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1.25:</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1-1171:</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Засыпка конденсация </w:t>
            </w:r>
            <w:r>
              <w:rPr>
                <w:rFonts w:ascii="Times Armenian" w:hAnsi="Times Armenian"/>
                <w:sz w:val="22"/>
                <w:szCs w:val="22"/>
              </w:rPr>
              <w:t>6 </w:t>
            </w:r>
            <w:r>
              <w:rPr>
                <w:rFonts w:ascii="Sylfaen" w:hAnsi="Sylfaen"/>
                <w:sz w:val="22"/>
                <w:szCs w:val="22"/>
              </w:rPr>
              <w:t>лет </w:t>
            </w:r>
            <w:r>
              <w:rPr>
                <w:rFonts w:ascii="Times Armenian" w:hAnsi="Times Armenian"/>
                <w:sz w:val="22"/>
                <w:szCs w:val="22"/>
              </w:rPr>
              <w:t>- </w:t>
            </w:r>
            <w:r>
              <w:rPr>
                <w:rFonts w:ascii="Sylfaen" w:hAnsi="Sylfaen"/>
                <w:sz w:val="22"/>
                <w:szCs w:val="22"/>
              </w:rPr>
              <w:t>длинный ролик два сдвига на трассу над</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Ù </w:t>
            </w:r>
            <w:r>
              <w:rPr>
                <w:rFonts w:ascii="Times Armenian" w:hAnsi="Times Armenian"/>
                <w:sz w:val="15"/>
                <w:szCs w:val="15"/>
                <w:vertAlign w:val="superscript"/>
              </w:rPr>
              <w:t>3:</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2887.0: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375"/>
        </w:trPr>
        <w:tc>
          <w:tcPr>
            <w:tcW w:w="649" w:type="dxa"/>
            <w:tcBorders>
              <w:left w:val="single" w:sz="6" w:space="0" w:color="auto"/>
              <w:bottom w:val="single" w:sz="6" w:space="0" w:color="auto"/>
              <w:right w:val="single" w:sz="6" w:space="0" w:color="auto"/>
            </w:tcBorders>
            <w:shd w:val="clear" w:color="auto" w:fill="C4D79B"/>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911"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 </w:t>
            </w:r>
          </w:p>
        </w:tc>
        <w:tc>
          <w:tcPr>
            <w:tcW w:w="4111"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b/>
                <w:bCs/>
                <w:i/>
                <w:iCs/>
                <w:sz w:val="22"/>
                <w:szCs w:val="22"/>
              </w:rPr>
              <w:t>Только земля из</w:t>
            </w:r>
          </w:p>
        </w:tc>
        <w:tc>
          <w:tcPr>
            <w:tcW w:w="1048"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 </w:t>
            </w:r>
          </w:p>
        </w:tc>
        <w:tc>
          <w:tcPr>
            <w:tcW w:w="944"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 </w:t>
            </w:r>
          </w:p>
        </w:tc>
        <w:tc>
          <w:tcPr>
            <w:tcW w:w="701"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22 585:</w:t>
            </w:r>
          </w:p>
        </w:tc>
      </w:tr>
      <w:tr w:rsidR="003D1684" w:rsidTr="003D1684">
        <w:trPr>
          <w:trHeight w:val="43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 </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b/>
                <w:bCs/>
                <w:sz w:val="22"/>
                <w:szCs w:val="22"/>
                <w:u w:val="single"/>
              </w:rPr>
              <w:t>Трубы </w:t>
            </w:r>
            <w:r>
              <w:rPr>
                <w:rFonts w:ascii="Times Armenian" w:hAnsi="Times Armenian"/>
                <w:b/>
                <w:bCs/>
                <w:sz w:val="22"/>
                <w:szCs w:val="22"/>
                <w:u w:val="single"/>
              </w:rPr>
              <w:t>,</w:t>
            </w:r>
            <w:proofErr w:type="gramEnd"/>
            <w:r>
              <w:rPr>
                <w:rFonts w:ascii="Times Armenian" w:hAnsi="Times Armenian"/>
                <w:b/>
                <w:bCs/>
                <w:sz w:val="22"/>
                <w:szCs w:val="22"/>
                <w:u w:val="single"/>
              </w:rPr>
              <w:t> </w:t>
            </w:r>
            <w:r>
              <w:rPr>
                <w:rFonts w:ascii="Sylfaen" w:hAnsi="Sylfaen"/>
                <w:b/>
                <w:bCs/>
                <w:sz w:val="22"/>
                <w:szCs w:val="22"/>
                <w:u w:val="single"/>
              </w:rPr>
              <w:t>трубопроводная арматура</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 </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 </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6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1.26:</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22-121:</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Полиэтиленовая труба </w:t>
            </w:r>
            <w:r>
              <w:rPr>
                <w:rFonts w:ascii="Times Armenian" w:hAnsi="Times Armenian"/>
                <w:sz w:val="22"/>
                <w:szCs w:val="22"/>
              </w:rPr>
              <w:t>D160 </w:t>
            </w:r>
            <w:proofErr w:type="gramStart"/>
            <w:r>
              <w:rPr>
                <w:rFonts w:ascii="Sylfaen" w:hAnsi="Sylfaen"/>
                <w:sz w:val="22"/>
                <w:szCs w:val="22"/>
              </w:rPr>
              <w:t>мм </w:t>
            </w:r>
            <w:r>
              <w:rPr>
                <w:rFonts w:ascii="Times Armenian" w:hAnsi="Times Armenian"/>
                <w:sz w:val="22"/>
                <w:szCs w:val="22"/>
              </w:rPr>
              <w:t>,</w:t>
            </w:r>
            <w:proofErr w:type="gramEnd"/>
            <w:r>
              <w:rPr>
                <w:rFonts w:ascii="Times Armenian" w:hAnsi="Times Armenian"/>
                <w:sz w:val="22"/>
                <w:szCs w:val="22"/>
              </w:rPr>
              <w:t xml:space="preserve"> PN10, </w:t>
            </w:r>
            <w:r>
              <w:rPr>
                <w:rFonts w:ascii="Sylfaen" w:hAnsi="Sylfaen"/>
                <w:sz w:val="22"/>
                <w:szCs w:val="22"/>
              </w:rPr>
              <w:t>значение питания </w:t>
            </w:r>
            <w:r>
              <w:rPr>
                <w:rFonts w:ascii="Times Armenian" w:hAnsi="Times Armenian"/>
                <w:sz w:val="22"/>
                <w:szCs w:val="22"/>
              </w:rPr>
              <w:t>, </w:t>
            </w:r>
            <w:r>
              <w:rPr>
                <w:rFonts w:ascii="Sylfaen" w:hAnsi="Sylfaen"/>
                <w:sz w:val="22"/>
                <w:szCs w:val="22"/>
              </w:rPr>
              <w:t>установка тест</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м</w:t>
            </w:r>
            <w:proofErr w:type="gramEnd"/>
            <w:r>
              <w:rPr>
                <w:rFonts w:ascii="Sylfaen" w:hAnsi="Sylfaen"/>
                <w:sz w:val="22"/>
                <w:szCs w:val="22"/>
              </w:rPr>
              <w:t>:</w:t>
            </w:r>
          </w:p>
        </w:tc>
        <w:tc>
          <w:tcPr>
            <w:tcW w:w="944" w:type="dxa"/>
            <w:tcBorders>
              <w:bottom w:val="single" w:sz="6" w:space="0" w:color="auto"/>
              <w:right w:val="single" w:sz="6" w:space="0" w:color="auto"/>
            </w:tcBorders>
            <w:shd w:val="clear" w:color="auto" w:fill="FFFFFF"/>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Unicode" w:hAnsi="Arial Unicode"/>
                <w:sz w:val="22"/>
                <w:szCs w:val="22"/>
              </w:rPr>
              <w:t>1100.0: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9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1.27:</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22-119:</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Полиэтиленовая труба </w:t>
            </w:r>
            <w:r>
              <w:rPr>
                <w:rFonts w:ascii="Times Armenian" w:hAnsi="Times Armenian"/>
                <w:sz w:val="22"/>
                <w:szCs w:val="22"/>
              </w:rPr>
              <w:t>D110 </w:t>
            </w:r>
            <w:proofErr w:type="gramStart"/>
            <w:r>
              <w:rPr>
                <w:rFonts w:ascii="Sylfaen" w:hAnsi="Sylfaen"/>
                <w:sz w:val="22"/>
                <w:szCs w:val="22"/>
              </w:rPr>
              <w:t>мм </w:t>
            </w:r>
            <w:r>
              <w:rPr>
                <w:rFonts w:ascii="Times Armenian" w:hAnsi="Times Armenian"/>
                <w:sz w:val="22"/>
                <w:szCs w:val="22"/>
              </w:rPr>
              <w:t>,</w:t>
            </w:r>
            <w:proofErr w:type="gramEnd"/>
            <w:r>
              <w:rPr>
                <w:rFonts w:ascii="Times Armenian" w:hAnsi="Times Armenian"/>
                <w:sz w:val="22"/>
                <w:szCs w:val="22"/>
              </w:rPr>
              <w:t xml:space="preserve"> PN10, </w:t>
            </w:r>
            <w:r>
              <w:rPr>
                <w:rFonts w:ascii="Sylfaen" w:hAnsi="Sylfaen"/>
                <w:sz w:val="22"/>
                <w:szCs w:val="22"/>
              </w:rPr>
              <w:t>значение питания </w:t>
            </w:r>
            <w:r>
              <w:rPr>
                <w:rFonts w:ascii="Times Armenian" w:hAnsi="Times Armenian"/>
                <w:sz w:val="22"/>
                <w:szCs w:val="22"/>
              </w:rPr>
              <w:t>, </w:t>
            </w:r>
            <w:r>
              <w:rPr>
                <w:rFonts w:ascii="Sylfaen" w:hAnsi="Sylfaen"/>
                <w:sz w:val="22"/>
                <w:szCs w:val="22"/>
              </w:rPr>
              <w:t>установка тест</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м</w:t>
            </w:r>
            <w:proofErr w:type="gramEnd"/>
            <w:r>
              <w:rPr>
                <w:rFonts w:ascii="Sylfaen" w:hAnsi="Sylfaen"/>
                <w:sz w:val="22"/>
                <w:szCs w:val="22"/>
              </w:rPr>
              <w:t>:</w:t>
            </w:r>
          </w:p>
        </w:tc>
        <w:tc>
          <w:tcPr>
            <w:tcW w:w="944" w:type="dxa"/>
            <w:tcBorders>
              <w:bottom w:val="single" w:sz="6" w:space="0" w:color="auto"/>
              <w:right w:val="single" w:sz="6" w:space="0" w:color="auto"/>
            </w:tcBorders>
            <w:shd w:val="clear" w:color="auto" w:fill="FFFFFF"/>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Unicode" w:hAnsi="Arial Unicode"/>
                <w:sz w:val="22"/>
                <w:szCs w:val="22"/>
              </w:rPr>
              <w:t>302,0: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9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1.28:</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22-118:</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Полиэтилен трубы </w:t>
            </w:r>
            <w:r>
              <w:rPr>
                <w:rFonts w:ascii="Times Armenian" w:hAnsi="Times Armenian"/>
                <w:sz w:val="22"/>
                <w:szCs w:val="22"/>
              </w:rPr>
              <w:t>D75 </w:t>
            </w:r>
            <w:proofErr w:type="gramStart"/>
            <w:r>
              <w:rPr>
                <w:rFonts w:ascii="Sylfaen" w:hAnsi="Sylfaen"/>
                <w:sz w:val="22"/>
                <w:szCs w:val="22"/>
              </w:rPr>
              <w:t>мм </w:t>
            </w:r>
            <w:r>
              <w:rPr>
                <w:rFonts w:ascii="Times Armenian" w:hAnsi="Times Armenian"/>
                <w:sz w:val="22"/>
                <w:szCs w:val="22"/>
              </w:rPr>
              <w:t>,</w:t>
            </w:r>
            <w:proofErr w:type="gramEnd"/>
            <w:r>
              <w:rPr>
                <w:rFonts w:ascii="Times Armenian" w:hAnsi="Times Armenian"/>
                <w:sz w:val="22"/>
                <w:szCs w:val="22"/>
              </w:rPr>
              <w:t xml:space="preserve"> PN10, </w:t>
            </w:r>
            <w:r>
              <w:rPr>
                <w:rFonts w:ascii="Sylfaen" w:hAnsi="Sylfaen"/>
                <w:sz w:val="22"/>
                <w:szCs w:val="22"/>
              </w:rPr>
              <w:t>значение питания </w:t>
            </w:r>
            <w:r>
              <w:rPr>
                <w:rFonts w:ascii="Times Armenian" w:hAnsi="Times Armenian"/>
                <w:sz w:val="22"/>
                <w:szCs w:val="22"/>
              </w:rPr>
              <w:t>, </w:t>
            </w:r>
            <w:r>
              <w:rPr>
                <w:rFonts w:ascii="Sylfaen" w:hAnsi="Sylfaen"/>
                <w:sz w:val="22"/>
                <w:szCs w:val="22"/>
              </w:rPr>
              <w:t>установка тест</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м</w:t>
            </w:r>
            <w:proofErr w:type="gramEnd"/>
            <w:r>
              <w:rPr>
                <w:rFonts w:ascii="Sylfaen" w:hAnsi="Sylfaen"/>
                <w:sz w:val="22"/>
                <w:szCs w:val="22"/>
              </w:rPr>
              <w:t>:</w:t>
            </w:r>
          </w:p>
        </w:tc>
        <w:tc>
          <w:tcPr>
            <w:tcW w:w="944" w:type="dxa"/>
            <w:tcBorders>
              <w:bottom w:val="single" w:sz="6" w:space="0" w:color="auto"/>
              <w:right w:val="single" w:sz="6" w:space="0" w:color="auto"/>
            </w:tcBorders>
            <w:shd w:val="clear" w:color="auto" w:fill="FFFFFF"/>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Unicode" w:hAnsi="Arial Unicode"/>
                <w:sz w:val="22"/>
                <w:szCs w:val="22"/>
              </w:rPr>
              <w:t>990,0: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4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1.29:</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22-118:</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Полиэтилен трубы </w:t>
            </w:r>
            <w:r>
              <w:rPr>
                <w:rFonts w:ascii="Times Armenian" w:hAnsi="Times Armenian"/>
                <w:sz w:val="22"/>
                <w:szCs w:val="22"/>
              </w:rPr>
              <w:t>D63 </w:t>
            </w:r>
            <w:proofErr w:type="gramStart"/>
            <w:r>
              <w:rPr>
                <w:rFonts w:ascii="Sylfaen" w:hAnsi="Sylfaen"/>
                <w:sz w:val="22"/>
                <w:szCs w:val="22"/>
              </w:rPr>
              <w:t>мм </w:t>
            </w:r>
            <w:r>
              <w:rPr>
                <w:rFonts w:ascii="Times Armenian" w:hAnsi="Times Armenian"/>
                <w:sz w:val="22"/>
                <w:szCs w:val="22"/>
              </w:rPr>
              <w:t>,</w:t>
            </w:r>
            <w:proofErr w:type="gramEnd"/>
            <w:r>
              <w:rPr>
                <w:rFonts w:ascii="Times Armenian" w:hAnsi="Times Armenian"/>
                <w:sz w:val="22"/>
                <w:szCs w:val="22"/>
              </w:rPr>
              <w:t xml:space="preserve"> PN10, </w:t>
            </w:r>
            <w:r>
              <w:rPr>
                <w:rFonts w:ascii="Sylfaen" w:hAnsi="Sylfaen"/>
                <w:sz w:val="22"/>
                <w:szCs w:val="22"/>
              </w:rPr>
              <w:t>значение питания </w:t>
            </w:r>
            <w:r>
              <w:rPr>
                <w:rFonts w:ascii="Times Armenian" w:hAnsi="Times Armenian"/>
                <w:sz w:val="22"/>
                <w:szCs w:val="22"/>
              </w:rPr>
              <w:t>, </w:t>
            </w:r>
            <w:r>
              <w:rPr>
                <w:rFonts w:ascii="Sylfaen" w:hAnsi="Sylfaen"/>
                <w:sz w:val="22"/>
                <w:szCs w:val="22"/>
              </w:rPr>
              <w:t>установка тест</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м</w:t>
            </w:r>
            <w:proofErr w:type="gramEnd"/>
            <w:r>
              <w:rPr>
                <w:rFonts w:ascii="Sylfaen" w:hAnsi="Sylfaen"/>
                <w:sz w:val="22"/>
                <w:szCs w:val="22"/>
              </w:rPr>
              <w:t>:</w:t>
            </w:r>
          </w:p>
        </w:tc>
        <w:tc>
          <w:tcPr>
            <w:tcW w:w="944" w:type="dxa"/>
            <w:tcBorders>
              <w:bottom w:val="single" w:sz="6" w:space="0" w:color="auto"/>
              <w:right w:val="single" w:sz="6" w:space="0" w:color="auto"/>
            </w:tcBorders>
            <w:shd w:val="clear" w:color="auto" w:fill="FFFFFF"/>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Unicode" w:hAnsi="Arial Unicode"/>
                <w:sz w:val="22"/>
                <w:szCs w:val="22"/>
              </w:rPr>
              <w:t>528,0: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7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1.30:</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22-366:</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Тройник полиэтиленовый </w:t>
            </w:r>
            <w:r>
              <w:rPr>
                <w:rFonts w:ascii="Arial Armenian" w:hAnsi="Arial Armenian"/>
                <w:sz w:val="22"/>
                <w:szCs w:val="22"/>
              </w:rPr>
              <w:t>- </w:t>
            </w:r>
            <w:r>
              <w:rPr>
                <w:rFonts w:ascii="Sylfaen" w:hAnsi="Sylfaen"/>
                <w:sz w:val="22"/>
                <w:szCs w:val="22"/>
              </w:rPr>
              <w:t>переход </w:t>
            </w:r>
            <w:r>
              <w:rPr>
                <w:rFonts w:ascii="Arial Armenian" w:hAnsi="Arial Armenian"/>
                <w:sz w:val="22"/>
                <w:szCs w:val="22"/>
              </w:rPr>
              <w:t>OD160 / 75 </w:t>
            </w:r>
            <w:proofErr w:type="gramStart"/>
            <w:r>
              <w:rPr>
                <w:rFonts w:ascii="Sylfaen" w:hAnsi="Sylfaen"/>
                <w:sz w:val="22"/>
                <w:szCs w:val="22"/>
              </w:rPr>
              <w:t>мм </w:t>
            </w:r>
            <w:r>
              <w:rPr>
                <w:rFonts w:ascii="Arial Armenian" w:hAnsi="Arial Armenian"/>
                <w:sz w:val="22"/>
                <w:szCs w:val="22"/>
              </w:rPr>
              <w:t>,</w:t>
            </w:r>
            <w:proofErr w:type="gramEnd"/>
            <w:r>
              <w:rPr>
                <w:rFonts w:ascii="Arial Armenian" w:hAnsi="Arial Armenian"/>
                <w:sz w:val="22"/>
                <w:szCs w:val="22"/>
              </w:rPr>
              <w:t xml:space="preserve"> PN10, </w:t>
            </w:r>
            <w:r>
              <w:rPr>
                <w:rFonts w:ascii="Sylfaen" w:hAnsi="Sylfaen"/>
                <w:sz w:val="22"/>
                <w:szCs w:val="22"/>
              </w:rPr>
              <w:t>стоимость доставки </w:t>
            </w:r>
            <w:r>
              <w:rPr>
                <w:rFonts w:ascii="Arial Armenian" w:hAnsi="Arial Armenian"/>
                <w:sz w:val="22"/>
                <w:szCs w:val="22"/>
              </w:rPr>
              <w:t>, </w:t>
            </w:r>
            <w:r>
              <w:rPr>
                <w:rFonts w:ascii="Sylfaen" w:hAnsi="Sylfaen"/>
                <w:sz w:val="22"/>
                <w:szCs w:val="22"/>
              </w:rPr>
              <w:t>установка</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³ï:</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1.0: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70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1.31:</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22-367:</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proofErr w:type="spellStart"/>
            <w:r>
              <w:rPr>
                <w:rFonts w:ascii="Sylfaen" w:hAnsi="Sylfaen"/>
                <w:sz w:val="22"/>
                <w:szCs w:val="22"/>
              </w:rPr>
              <w:t>Карабашхик</w:t>
            </w:r>
            <w:proofErr w:type="spellEnd"/>
            <w:r>
              <w:rPr>
                <w:rFonts w:ascii="Sylfaen" w:hAnsi="Sylfaen"/>
                <w:sz w:val="22"/>
                <w:szCs w:val="22"/>
              </w:rPr>
              <w:t> полиэтиленовый OD110 </w:t>
            </w:r>
            <w:r>
              <w:rPr>
                <w:rFonts w:ascii="Arial Armenian" w:hAnsi="Arial Armenian"/>
                <w:sz w:val="22"/>
                <w:szCs w:val="22"/>
              </w:rPr>
              <w:t>/ 110 </w:t>
            </w:r>
            <w:proofErr w:type="gramStart"/>
            <w:r>
              <w:rPr>
                <w:rFonts w:ascii="Sylfaen" w:hAnsi="Sylfaen"/>
                <w:sz w:val="22"/>
                <w:szCs w:val="22"/>
              </w:rPr>
              <w:t>мм </w:t>
            </w:r>
            <w:r>
              <w:rPr>
                <w:rFonts w:ascii="Arial Armenian" w:hAnsi="Arial Armenian"/>
                <w:sz w:val="22"/>
                <w:szCs w:val="22"/>
              </w:rPr>
              <w:t>,</w:t>
            </w:r>
            <w:proofErr w:type="gramEnd"/>
            <w:r>
              <w:rPr>
                <w:rFonts w:ascii="Arial Armenian" w:hAnsi="Arial Armenian"/>
                <w:sz w:val="22"/>
                <w:szCs w:val="22"/>
              </w:rPr>
              <w:t xml:space="preserve"> PN10, </w:t>
            </w:r>
            <w:r>
              <w:rPr>
                <w:rFonts w:ascii="Sylfaen" w:hAnsi="Sylfaen"/>
                <w:sz w:val="22"/>
                <w:szCs w:val="22"/>
              </w:rPr>
              <w:t>стоимость доставки </w:t>
            </w:r>
            <w:r>
              <w:rPr>
                <w:rFonts w:ascii="Arial Armenian" w:hAnsi="Arial Armenian"/>
                <w:sz w:val="22"/>
                <w:szCs w:val="22"/>
              </w:rPr>
              <w:t>, </w:t>
            </w:r>
            <w:r>
              <w:rPr>
                <w:rFonts w:ascii="Sylfaen" w:hAnsi="Sylfaen"/>
                <w:sz w:val="22"/>
                <w:szCs w:val="22"/>
              </w:rPr>
              <w:t>установка</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³ï:</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2.0: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6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1.32:</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22-366:</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Тройник полиэтиленовый </w:t>
            </w:r>
            <w:r>
              <w:rPr>
                <w:rFonts w:ascii="Arial Armenian" w:hAnsi="Arial Armenian"/>
                <w:sz w:val="22"/>
                <w:szCs w:val="22"/>
              </w:rPr>
              <w:t>- </w:t>
            </w:r>
            <w:r>
              <w:rPr>
                <w:rFonts w:ascii="Sylfaen" w:hAnsi="Sylfaen"/>
                <w:sz w:val="22"/>
                <w:szCs w:val="22"/>
              </w:rPr>
              <w:t>переход </w:t>
            </w:r>
            <w:r>
              <w:rPr>
                <w:rFonts w:ascii="Arial Armenian" w:hAnsi="Arial Armenian"/>
                <w:sz w:val="22"/>
                <w:szCs w:val="22"/>
              </w:rPr>
              <w:t>OD110 / 75 </w:t>
            </w:r>
            <w:proofErr w:type="gramStart"/>
            <w:r>
              <w:rPr>
                <w:rFonts w:ascii="Sylfaen" w:hAnsi="Sylfaen"/>
                <w:sz w:val="22"/>
                <w:szCs w:val="22"/>
              </w:rPr>
              <w:t>мм </w:t>
            </w:r>
            <w:r>
              <w:rPr>
                <w:rFonts w:ascii="Arial Armenian" w:hAnsi="Arial Armenian"/>
                <w:sz w:val="22"/>
                <w:szCs w:val="22"/>
              </w:rPr>
              <w:t>,</w:t>
            </w:r>
            <w:proofErr w:type="gramEnd"/>
            <w:r>
              <w:rPr>
                <w:rFonts w:ascii="Arial Armenian" w:hAnsi="Arial Armenian"/>
                <w:sz w:val="22"/>
                <w:szCs w:val="22"/>
              </w:rPr>
              <w:t xml:space="preserve"> PN10, </w:t>
            </w:r>
            <w:r>
              <w:rPr>
                <w:rFonts w:ascii="Sylfaen" w:hAnsi="Sylfaen"/>
                <w:sz w:val="22"/>
                <w:szCs w:val="22"/>
              </w:rPr>
              <w:t>стоимость доставки </w:t>
            </w:r>
            <w:r>
              <w:rPr>
                <w:rFonts w:ascii="Arial Armenian" w:hAnsi="Arial Armenian"/>
                <w:sz w:val="22"/>
                <w:szCs w:val="22"/>
              </w:rPr>
              <w:t>, </w:t>
            </w:r>
            <w:r>
              <w:rPr>
                <w:rFonts w:ascii="Sylfaen" w:hAnsi="Sylfaen"/>
                <w:sz w:val="22"/>
                <w:szCs w:val="22"/>
              </w:rPr>
              <w:t>установка</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³ï:</w:t>
            </w:r>
          </w:p>
        </w:tc>
        <w:tc>
          <w:tcPr>
            <w:tcW w:w="944" w:type="dxa"/>
            <w:tcBorders>
              <w:bottom w:val="single" w:sz="6" w:space="0" w:color="auto"/>
              <w:right w:val="single" w:sz="6" w:space="0" w:color="auto"/>
            </w:tcBorders>
            <w:shd w:val="clear" w:color="auto" w:fill="FFFFFF"/>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Unicode" w:hAnsi="Arial Unicode"/>
                <w:sz w:val="22"/>
                <w:szCs w:val="22"/>
              </w:rPr>
              <w:t>2.0: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6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1.33:</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22-366:</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Тройник полиэтиленовый </w:t>
            </w:r>
            <w:r>
              <w:rPr>
                <w:rFonts w:ascii="Arial Armenian" w:hAnsi="Arial Armenian"/>
                <w:sz w:val="22"/>
                <w:szCs w:val="22"/>
              </w:rPr>
              <w:t>OD75 / 75 </w:t>
            </w:r>
            <w:proofErr w:type="gramStart"/>
            <w:r>
              <w:rPr>
                <w:rFonts w:ascii="Sylfaen" w:hAnsi="Sylfaen"/>
                <w:sz w:val="22"/>
                <w:szCs w:val="22"/>
              </w:rPr>
              <w:t>мм </w:t>
            </w:r>
            <w:r>
              <w:rPr>
                <w:rFonts w:ascii="Arial Armenian" w:hAnsi="Arial Armenian"/>
                <w:sz w:val="22"/>
                <w:szCs w:val="22"/>
              </w:rPr>
              <w:t>,</w:t>
            </w:r>
            <w:proofErr w:type="gramEnd"/>
            <w:r>
              <w:rPr>
                <w:rFonts w:ascii="Arial Armenian" w:hAnsi="Arial Armenian"/>
                <w:sz w:val="22"/>
                <w:szCs w:val="22"/>
              </w:rPr>
              <w:t xml:space="preserve"> PN10, </w:t>
            </w:r>
            <w:r>
              <w:rPr>
                <w:rFonts w:ascii="Sylfaen" w:hAnsi="Sylfaen"/>
                <w:sz w:val="22"/>
                <w:szCs w:val="22"/>
              </w:rPr>
              <w:t>стоимость доставки </w:t>
            </w:r>
            <w:r>
              <w:rPr>
                <w:rFonts w:ascii="Arial Armenian" w:hAnsi="Arial Armenian"/>
                <w:sz w:val="22"/>
                <w:szCs w:val="22"/>
              </w:rPr>
              <w:t>, </w:t>
            </w:r>
            <w:r>
              <w:rPr>
                <w:rFonts w:ascii="Sylfaen" w:hAnsi="Sylfaen"/>
                <w:sz w:val="22"/>
                <w:szCs w:val="22"/>
              </w:rPr>
              <w:t>установка</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³ï:</w:t>
            </w:r>
          </w:p>
        </w:tc>
        <w:tc>
          <w:tcPr>
            <w:tcW w:w="944" w:type="dxa"/>
            <w:tcBorders>
              <w:bottom w:val="single" w:sz="6" w:space="0" w:color="auto"/>
              <w:right w:val="single" w:sz="6" w:space="0" w:color="auto"/>
            </w:tcBorders>
            <w:shd w:val="clear" w:color="auto" w:fill="FFFFFF"/>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Unicode" w:hAnsi="Arial Unicode"/>
                <w:sz w:val="22"/>
                <w:szCs w:val="22"/>
              </w:rPr>
              <w:t>1.0: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109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lastRenderedPageBreak/>
              <w:t>1.34:</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22-365:</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Полиэтилен вкладыш </w:t>
            </w:r>
            <w:r>
              <w:rPr>
                <w:rFonts w:ascii="Times Armenian" w:hAnsi="Times Armenian"/>
                <w:sz w:val="22"/>
                <w:szCs w:val="22"/>
              </w:rPr>
              <w:t>/ </w:t>
            </w:r>
            <w:r>
              <w:rPr>
                <w:rFonts w:ascii="Sylfaen" w:hAnsi="Sylfaen"/>
                <w:sz w:val="22"/>
                <w:szCs w:val="22"/>
              </w:rPr>
              <w:t>Трубы </w:t>
            </w:r>
            <w:r>
              <w:rPr>
                <w:rFonts w:ascii="Times Armenian" w:hAnsi="Times Armenian"/>
                <w:sz w:val="22"/>
                <w:szCs w:val="22"/>
              </w:rPr>
              <w:t>- </w:t>
            </w:r>
            <w:r>
              <w:rPr>
                <w:rFonts w:ascii="Sylfaen" w:hAnsi="Sylfaen"/>
                <w:sz w:val="22"/>
                <w:szCs w:val="22"/>
              </w:rPr>
              <w:t>Трубы </w:t>
            </w:r>
            <w:r>
              <w:rPr>
                <w:rFonts w:ascii="Times Armenian" w:hAnsi="Times Armenian"/>
                <w:sz w:val="22"/>
                <w:szCs w:val="22"/>
              </w:rPr>
              <w:t>/ </w:t>
            </w:r>
            <w:r>
              <w:rPr>
                <w:rFonts w:ascii="Sylfaen" w:hAnsi="Sylfaen"/>
                <w:sz w:val="22"/>
                <w:szCs w:val="22"/>
              </w:rPr>
              <w:t>стальные свободные фланцы </w:t>
            </w:r>
            <w:r>
              <w:rPr>
                <w:rFonts w:ascii="Times Armenian" w:hAnsi="Times Armenian"/>
                <w:sz w:val="22"/>
                <w:szCs w:val="22"/>
              </w:rPr>
              <w:t>OD160 / DN150 </w:t>
            </w:r>
            <w:proofErr w:type="gramStart"/>
            <w:r>
              <w:rPr>
                <w:rFonts w:ascii="Sylfaen" w:hAnsi="Sylfaen"/>
                <w:sz w:val="22"/>
                <w:szCs w:val="22"/>
              </w:rPr>
              <w:t>мм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с резиновой вставкой: </w:t>
            </w:r>
            <w:r>
              <w:rPr>
                <w:rFonts w:ascii="Times Armenian" w:hAnsi="Times Armenian"/>
                <w:sz w:val="22"/>
                <w:szCs w:val="22"/>
              </w:rPr>
              <w:t>, </w:t>
            </w:r>
            <w:r>
              <w:rPr>
                <w:rFonts w:ascii="Sylfaen" w:hAnsi="Sylfaen"/>
                <w:sz w:val="22"/>
                <w:szCs w:val="22"/>
              </w:rPr>
              <w:t>стоимость доставки </w:t>
            </w:r>
            <w:r>
              <w:rPr>
                <w:rFonts w:ascii="Times Armenian" w:hAnsi="Times Armenian"/>
                <w:sz w:val="22"/>
                <w:szCs w:val="22"/>
              </w:rPr>
              <w:t>, </w:t>
            </w:r>
            <w:r>
              <w:rPr>
                <w:rFonts w:ascii="Sylfaen" w:hAnsi="Sylfaen"/>
                <w:sz w:val="22"/>
                <w:szCs w:val="22"/>
              </w:rPr>
              <w:t>установки</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³ï:</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2.0: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109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1.35:</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22-365:</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Полиэтилен вкладыш </w:t>
            </w:r>
            <w:r>
              <w:rPr>
                <w:rFonts w:ascii="Times Armenian" w:hAnsi="Times Armenian"/>
                <w:sz w:val="22"/>
                <w:szCs w:val="22"/>
              </w:rPr>
              <w:t>/ </w:t>
            </w:r>
            <w:r>
              <w:rPr>
                <w:rFonts w:ascii="Sylfaen" w:hAnsi="Sylfaen"/>
                <w:sz w:val="22"/>
                <w:szCs w:val="22"/>
              </w:rPr>
              <w:t>Трубы </w:t>
            </w:r>
            <w:r>
              <w:rPr>
                <w:rFonts w:ascii="Times Armenian" w:hAnsi="Times Armenian"/>
                <w:sz w:val="22"/>
                <w:szCs w:val="22"/>
              </w:rPr>
              <w:t>- </w:t>
            </w:r>
            <w:r>
              <w:rPr>
                <w:rFonts w:ascii="Sylfaen" w:hAnsi="Sylfaen"/>
                <w:sz w:val="22"/>
                <w:szCs w:val="22"/>
              </w:rPr>
              <w:t>Трубы </w:t>
            </w:r>
            <w:r>
              <w:rPr>
                <w:rFonts w:ascii="Times Armenian" w:hAnsi="Times Armenian"/>
                <w:sz w:val="22"/>
                <w:szCs w:val="22"/>
              </w:rPr>
              <w:t>/ </w:t>
            </w:r>
            <w:r>
              <w:rPr>
                <w:rFonts w:ascii="Sylfaen" w:hAnsi="Sylfaen"/>
                <w:sz w:val="22"/>
                <w:szCs w:val="22"/>
              </w:rPr>
              <w:t>стальные свободные фланцы </w:t>
            </w:r>
            <w:r>
              <w:rPr>
                <w:rFonts w:ascii="Times Armenian" w:hAnsi="Times Armenian"/>
                <w:sz w:val="22"/>
                <w:szCs w:val="22"/>
              </w:rPr>
              <w:t>OD110 / DN110 </w:t>
            </w:r>
            <w:proofErr w:type="gramStart"/>
            <w:r>
              <w:rPr>
                <w:rFonts w:ascii="Sylfaen" w:hAnsi="Sylfaen"/>
                <w:sz w:val="22"/>
                <w:szCs w:val="22"/>
              </w:rPr>
              <w:t>мм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с резиновой вставкой: </w:t>
            </w:r>
            <w:r>
              <w:rPr>
                <w:rFonts w:ascii="Times Armenian" w:hAnsi="Times Armenian"/>
                <w:sz w:val="22"/>
                <w:szCs w:val="22"/>
              </w:rPr>
              <w:t>, </w:t>
            </w:r>
            <w:r>
              <w:rPr>
                <w:rFonts w:ascii="Sylfaen" w:hAnsi="Sylfaen"/>
                <w:sz w:val="22"/>
                <w:szCs w:val="22"/>
              </w:rPr>
              <w:t>стоимость доставки </w:t>
            </w:r>
            <w:r>
              <w:rPr>
                <w:rFonts w:ascii="Times Armenian" w:hAnsi="Times Armenian"/>
                <w:sz w:val="22"/>
                <w:szCs w:val="22"/>
              </w:rPr>
              <w:t>, </w:t>
            </w:r>
            <w:r>
              <w:rPr>
                <w:rFonts w:ascii="Sylfaen" w:hAnsi="Sylfaen"/>
                <w:sz w:val="22"/>
                <w:szCs w:val="22"/>
              </w:rPr>
              <w:t>установки</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³ï:</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8.0: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109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1.36:</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22-365:</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Полиэтилен вкладыш </w:t>
            </w:r>
            <w:r>
              <w:rPr>
                <w:rFonts w:ascii="Times Armenian" w:hAnsi="Times Armenian"/>
                <w:sz w:val="22"/>
                <w:szCs w:val="22"/>
              </w:rPr>
              <w:t>/ </w:t>
            </w:r>
            <w:r>
              <w:rPr>
                <w:rFonts w:ascii="Sylfaen" w:hAnsi="Sylfaen"/>
                <w:sz w:val="22"/>
                <w:szCs w:val="22"/>
              </w:rPr>
              <w:t>Трубы </w:t>
            </w:r>
            <w:r>
              <w:rPr>
                <w:rFonts w:ascii="Times Armenian" w:hAnsi="Times Armenian"/>
                <w:sz w:val="22"/>
                <w:szCs w:val="22"/>
              </w:rPr>
              <w:t>- </w:t>
            </w:r>
            <w:r>
              <w:rPr>
                <w:rFonts w:ascii="Sylfaen" w:hAnsi="Sylfaen"/>
                <w:sz w:val="22"/>
                <w:szCs w:val="22"/>
              </w:rPr>
              <w:t>Трубы </w:t>
            </w:r>
            <w:r>
              <w:rPr>
                <w:rFonts w:ascii="Times Armenian" w:hAnsi="Times Armenian"/>
                <w:sz w:val="22"/>
                <w:szCs w:val="22"/>
              </w:rPr>
              <w:t>/ </w:t>
            </w:r>
            <w:r>
              <w:rPr>
                <w:rFonts w:ascii="Sylfaen" w:hAnsi="Sylfaen"/>
                <w:sz w:val="22"/>
                <w:szCs w:val="22"/>
              </w:rPr>
              <w:t>стальные свободные фланцы </w:t>
            </w:r>
            <w:r>
              <w:rPr>
                <w:rFonts w:ascii="Times Armenian" w:hAnsi="Times Armenian"/>
                <w:sz w:val="22"/>
                <w:szCs w:val="22"/>
              </w:rPr>
              <w:t>OD75 / DN65 </w:t>
            </w:r>
            <w:proofErr w:type="gramStart"/>
            <w:r>
              <w:rPr>
                <w:rFonts w:ascii="Sylfaen" w:hAnsi="Sylfaen"/>
                <w:sz w:val="22"/>
                <w:szCs w:val="22"/>
              </w:rPr>
              <w:t>мм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с резиновой вставкой: </w:t>
            </w:r>
            <w:r>
              <w:rPr>
                <w:rFonts w:ascii="Times Armenian" w:hAnsi="Times Armenian"/>
                <w:sz w:val="22"/>
                <w:szCs w:val="22"/>
              </w:rPr>
              <w:t>, </w:t>
            </w:r>
            <w:r>
              <w:rPr>
                <w:rFonts w:ascii="Sylfaen" w:hAnsi="Sylfaen"/>
                <w:sz w:val="22"/>
                <w:szCs w:val="22"/>
              </w:rPr>
              <w:t>стоимость доставки </w:t>
            </w:r>
            <w:r>
              <w:rPr>
                <w:rFonts w:ascii="Times Armenian" w:hAnsi="Times Armenian"/>
                <w:sz w:val="22"/>
                <w:szCs w:val="22"/>
              </w:rPr>
              <w:t>, </w:t>
            </w:r>
            <w:r>
              <w:rPr>
                <w:rFonts w:ascii="Sylfaen" w:hAnsi="Sylfaen"/>
                <w:sz w:val="22"/>
                <w:szCs w:val="22"/>
              </w:rPr>
              <w:t>установки</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³ï:</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8.0: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109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1.37:</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22-365:</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Полиэтилен вкладыш </w:t>
            </w:r>
            <w:r>
              <w:rPr>
                <w:rFonts w:ascii="Times Armenian" w:hAnsi="Times Armenian"/>
                <w:sz w:val="22"/>
                <w:szCs w:val="22"/>
              </w:rPr>
              <w:t>/ </w:t>
            </w:r>
            <w:r>
              <w:rPr>
                <w:rFonts w:ascii="Sylfaen" w:hAnsi="Sylfaen"/>
                <w:sz w:val="22"/>
                <w:szCs w:val="22"/>
              </w:rPr>
              <w:t>Трубы </w:t>
            </w:r>
            <w:r>
              <w:rPr>
                <w:rFonts w:ascii="Times Armenian" w:hAnsi="Times Armenian"/>
                <w:sz w:val="22"/>
                <w:szCs w:val="22"/>
              </w:rPr>
              <w:t>- </w:t>
            </w:r>
            <w:r>
              <w:rPr>
                <w:rFonts w:ascii="Sylfaen" w:hAnsi="Sylfaen"/>
                <w:sz w:val="22"/>
                <w:szCs w:val="22"/>
              </w:rPr>
              <w:t>Трубы </w:t>
            </w:r>
            <w:r>
              <w:rPr>
                <w:rFonts w:ascii="Times Armenian" w:hAnsi="Times Armenian"/>
                <w:sz w:val="22"/>
                <w:szCs w:val="22"/>
              </w:rPr>
              <w:t>/ </w:t>
            </w:r>
            <w:r>
              <w:rPr>
                <w:rFonts w:ascii="Sylfaen" w:hAnsi="Sylfaen"/>
                <w:sz w:val="22"/>
                <w:szCs w:val="22"/>
              </w:rPr>
              <w:t>стальные свободные фланцы </w:t>
            </w:r>
            <w:r>
              <w:rPr>
                <w:rFonts w:ascii="Times Armenian" w:hAnsi="Times Armenian"/>
                <w:sz w:val="22"/>
                <w:szCs w:val="22"/>
              </w:rPr>
              <w:t>OD63 / DN50 </w:t>
            </w:r>
            <w:proofErr w:type="gramStart"/>
            <w:r>
              <w:rPr>
                <w:rFonts w:ascii="Sylfaen" w:hAnsi="Sylfaen"/>
                <w:sz w:val="22"/>
                <w:szCs w:val="22"/>
              </w:rPr>
              <w:t>мм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с резиновой вставкой: </w:t>
            </w:r>
            <w:r>
              <w:rPr>
                <w:rFonts w:ascii="Times Armenian" w:hAnsi="Times Armenian"/>
                <w:sz w:val="22"/>
                <w:szCs w:val="22"/>
              </w:rPr>
              <w:t>, </w:t>
            </w:r>
            <w:r>
              <w:rPr>
                <w:rFonts w:ascii="Sylfaen" w:hAnsi="Sylfaen"/>
                <w:sz w:val="22"/>
                <w:szCs w:val="22"/>
              </w:rPr>
              <w:t>стоимость доставки </w:t>
            </w:r>
            <w:r>
              <w:rPr>
                <w:rFonts w:ascii="Times Armenian" w:hAnsi="Times Armenian"/>
                <w:sz w:val="22"/>
                <w:szCs w:val="22"/>
              </w:rPr>
              <w:t>, </w:t>
            </w:r>
            <w:r>
              <w:rPr>
                <w:rFonts w:ascii="Sylfaen" w:hAnsi="Sylfaen"/>
                <w:sz w:val="22"/>
                <w:szCs w:val="22"/>
              </w:rPr>
              <w:t>установки</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³ï:</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4.0: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1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1.38:</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22-362:</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Сталь формуют часть </w:t>
            </w:r>
            <w:r>
              <w:rPr>
                <w:rFonts w:ascii="Arial Armenian" w:hAnsi="Arial Armenian"/>
                <w:sz w:val="22"/>
                <w:szCs w:val="22"/>
              </w:rPr>
              <w:t>- </w:t>
            </w:r>
            <w:r>
              <w:rPr>
                <w:rFonts w:ascii="Sylfaen" w:hAnsi="Sylfaen"/>
                <w:sz w:val="22"/>
                <w:szCs w:val="22"/>
              </w:rPr>
              <w:t>переключатель Вт </w:t>
            </w:r>
            <w:r>
              <w:rPr>
                <w:rFonts w:ascii="Arial Armenian" w:hAnsi="Arial Armenian"/>
                <w:sz w:val="22"/>
                <w:szCs w:val="22"/>
              </w:rPr>
              <w:t>200x150 </w:t>
            </w:r>
            <w:r>
              <w:rPr>
                <w:rFonts w:ascii="Sylfaen" w:hAnsi="Sylfaen"/>
                <w:sz w:val="22"/>
                <w:szCs w:val="22"/>
              </w:rPr>
              <w:t>мм </w:t>
            </w:r>
            <w:r>
              <w:rPr>
                <w:rFonts w:ascii="Arial Armenian" w:hAnsi="Arial Armenian"/>
                <w:sz w:val="22"/>
                <w:szCs w:val="22"/>
              </w:rPr>
              <w:t>- 1 </w:t>
            </w:r>
            <w:proofErr w:type="spellStart"/>
            <w:proofErr w:type="gramStart"/>
            <w:r>
              <w:rPr>
                <w:rFonts w:ascii="Sylfaen" w:hAnsi="Sylfaen"/>
                <w:sz w:val="22"/>
                <w:szCs w:val="22"/>
              </w:rPr>
              <w:t>шт</w:t>
            </w:r>
            <w:proofErr w:type="spellEnd"/>
            <w:r>
              <w:rPr>
                <w:rFonts w:ascii="Sylfaen" w:hAnsi="Sylfaen"/>
                <w:sz w:val="22"/>
                <w:szCs w:val="22"/>
              </w:rPr>
              <w:t> </w:t>
            </w:r>
            <w:r>
              <w:rPr>
                <w:rFonts w:ascii="Arial Armenian" w:hAnsi="Arial Armenian"/>
                <w:sz w:val="22"/>
                <w:szCs w:val="22"/>
              </w:rPr>
              <w:t>,</w:t>
            </w:r>
            <w:proofErr w:type="gramEnd"/>
            <w:r>
              <w:rPr>
                <w:rFonts w:ascii="Arial Armenian" w:hAnsi="Arial Armenian"/>
                <w:sz w:val="22"/>
                <w:szCs w:val="22"/>
              </w:rPr>
              <w:t> </w:t>
            </w:r>
            <w:r>
              <w:rPr>
                <w:rFonts w:ascii="Sylfaen" w:hAnsi="Sylfaen"/>
                <w:sz w:val="22"/>
                <w:szCs w:val="22"/>
              </w:rPr>
              <w:t>цена </w:t>
            </w:r>
            <w:r>
              <w:rPr>
                <w:rFonts w:ascii="Arial Armenian" w:hAnsi="Arial Armenian"/>
                <w:sz w:val="22"/>
                <w:szCs w:val="22"/>
              </w:rPr>
              <w:t>, </w:t>
            </w:r>
            <w:r>
              <w:rPr>
                <w:rFonts w:ascii="Sylfaen" w:hAnsi="Sylfaen"/>
                <w:sz w:val="22"/>
                <w:szCs w:val="22"/>
              </w:rPr>
              <w:t>поставка </w:t>
            </w:r>
            <w:proofErr w:type="spellStart"/>
            <w:r>
              <w:rPr>
                <w:rFonts w:ascii="Sylfaen" w:hAnsi="Sylfaen"/>
                <w:sz w:val="22"/>
                <w:szCs w:val="22"/>
              </w:rPr>
              <w:t>եւ</w:t>
            </w:r>
            <w:proofErr w:type="spellEnd"/>
            <w:r>
              <w:rPr>
                <w:rFonts w:ascii="Sylfaen" w:hAnsi="Sylfaen"/>
                <w:sz w:val="22"/>
                <w:szCs w:val="22"/>
              </w:rPr>
              <w:t> установки</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t</w:t>
            </w:r>
            <w:proofErr w:type="gramEnd"/>
            <w:r>
              <w:rPr>
                <w:rFonts w:ascii="Sylfaen" w:hAnsi="Sylfaen"/>
                <w:sz w:val="22"/>
                <w:szCs w:val="22"/>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0,0072:</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3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1.39:</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22-69:</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Р </w:t>
            </w:r>
            <w:r>
              <w:rPr>
                <w:rFonts w:ascii="Arial Armenian" w:hAnsi="Arial Armenian"/>
                <w:sz w:val="22"/>
                <w:szCs w:val="22"/>
              </w:rPr>
              <w:t>219x4 </w:t>
            </w:r>
            <w:r>
              <w:rPr>
                <w:rFonts w:ascii="Sylfaen" w:hAnsi="Sylfaen"/>
                <w:sz w:val="22"/>
                <w:szCs w:val="22"/>
              </w:rPr>
              <w:t>мм стальная труба </w:t>
            </w:r>
            <w:r>
              <w:rPr>
                <w:rFonts w:ascii="Arial Armenian" w:hAnsi="Arial Armenian"/>
                <w:sz w:val="22"/>
                <w:szCs w:val="22"/>
              </w:rPr>
              <w:t>- </w:t>
            </w:r>
            <w:proofErr w:type="gramStart"/>
            <w:r>
              <w:rPr>
                <w:rFonts w:ascii="Sylfaen" w:hAnsi="Sylfaen"/>
                <w:sz w:val="22"/>
                <w:szCs w:val="22"/>
              </w:rPr>
              <w:t>случай </w:t>
            </w:r>
            <w:r>
              <w:rPr>
                <w:rFonts w:ascii="Arial Armenian" w:hAnsi="Arial Armenian"/>
                <w:sz w:val="22"/>
                <w:szCs w:val="22"/>
              </w:rPr>
              <w:t>,</w:t>
            </w:r>
            <w:proofErr w:type="gramEnd"/>
            <w:r>
              <w:rPr>
                <w:rFonts w:ascii="Arial Armenian" w:hAnsi="Arial Armenian"/>
                <w:sz w:val="22"/>
                <w:szCs w:val="22"/>
              </w:rPr>
              <w:t> </w:t>
            </w:r>
            <w:r>
              <w:rPr>
                <w:rFonts w:ascii="Sylfaen" w:hAnsi="Sylfaen"/>
                <w:sz w:val="22"/>
                <w:szCs w:val="22"/>
              </w:rPr>
              <w:t>стоимость </w:t>
            </w:r>
            <w:r>
              <w:rPr>
                <w:rFonts w:ascii="Arial Armenian" w:hAnsi="Arial Armenian"/>
                <w:sz w:val="22"/>
                <w:szCs w:val="22"/>
              </w:rPr>
              <w:t>, </w:t>
            </w:r>
            <w:r>
              <w:rPr>
                <w:rFonts w:ascii="Sylfaen" w:hAnsi="Sylfaen"/>
                <w:sz w:val="22"/>
                <w:szCs w:val="22"/>
              </w:rPr>
              <w:t>поставка եւ установки</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м</w:t>
            </w:r>
            <w:proofErr w:type="gramEnd"/>
            <w:r>
              <w:rPr>
                <w:rFonts w:ascii="Sylfaen" w:hAnsi="Sylfaen"/>
                <w:sz w:val="22"/>
                <w:szCs w:val="22"/>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1.2:</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103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1,40:</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22-401, k = 0,3, </w:t>
            </w:r>
            <w:r>
              <w:rPr>
                <w:rFonts w:ascii="Sylfaen" w:hAnsi="Sylfaen"/>
                <w:sz w:val="22"/>
                <w:szCs w:val="22"/>
              </w:rPr>
              <w:t>применимо</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Резка стальной трубы П </w:t>
            </w:r>
            <w:r>
              <w:rPr>
                <w:rFonts w:ascii="Arial Armenian" w:hAnsi="Arial Armenian"/>
                <w:sz w:val="22"/>
                <w:szCs w:val="22"/>
              </w:rPr>
              <w:t>200 </w:t>
            </w:r>
            <w:r>
              <w:rPr>
                <w:rFonts w:ascii="Sylfaen" w:hAnsi="Sylfaen"/>
                <w:sz w:val="22"/>
                <w:szCs w:val="22"/>
              </w:rPr>
              <w:t>мм</w:t>
            </w:r>
            <w:r>
              <w:rPr>
                <w:rFonts w:ascii="Arial Armenian" w:hAnsi="Arial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место</w:t>
            </w:r>
            <w:proofErr w:type="gramEnd"/>
            <w:r>
              <w:rPr>
                <w:rFonts w:ascii="Sylfaen" w:hAnsi="Sylfaen"/>
                <w:sz w:val="22"/>
                <w:szCs w:val="22"/>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4.0: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103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1.41:</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22-433:</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Трубы стальные P. </w:t>
            </w:r>
            <w:r>
              <w:rPr>
                <w:rFonts w:ascii="Arial Armenian" w:hAnsi="Arial Armenian"/>
                <w:sz w:val="22"/>
                <w:szCs w:val="22"/>
              </w:rPr>
              <w:t>150 </w:t>
            </w:r>
            <w:proofErr w:type="gramStart"/>
            <w:r>
              <w:rPr>
                <w:rFonts w:ascii="Sylfaen" w:hAnsi="Sylfaen"/>
                <w:sz w:val="22"/>
                <w:szCs w:val="22"/>
              </w:rPr>
              <w:t>мм </w:t>
            </w:r>
            <w:r>
              <w:rPr>
                <w:rFonts w:ascii="Arial Armenian" w:hAnsi="Arial Armenian"/>
                <w:sz w:val="22"/>
                <w:szCs w:val="22"/>
              </w:rPr>
              <w:t>,</w:t>
            </w:r>
            <w:proofErr w:type="gramEnd"/>
            <w:r>
              <w:rPr>
                <w:rFonts w:ascii="Arial Armenian" w:hAnsi="Arial Armenian"/>
                <w:sz w:val="22"/>
                <w:szCs w:val="22"/>
              </w:rPr>
              <w:t xml:space="preserve"> </w:t>
            </w:r>
            <w:proofErr w:type="spellStart"/>
            <w:r>
              <w:rPr>
                <w:rFonts w:ascii="Arial Armenian" w:hAnsi="Arial Armenian"/>
                <w:sz w:val="22"/>
                <w:szCs w:val="22"/>
              </w:rPr>
              <w:t>Py</w:t>
            </w:r>
            <w:proofErr w:type="spellEnd"/>
            <w:r>
              <w:rPr>
                <w:rFonts w:ascii="Arial Armenian" w:hAnsi="Arial Armenian"/>
                <w:sz w:val="22"/>
                <w:szCs w:val="22"/>
              </w:rPr>
              <w:t xml:space="preserve"> = 1,0 </w:t>
            </w:r>
            <w:r>
              <w:rPr>
                <w:rFonts w:ascii="Sylfaen" w:hAnsi="Sylfaen"/>
                <w:sz w:val="22"/>
                <w:szCs w:val="22"/>
              </w:rPr>
              <w:t>МПа </w:t>
            </w:r>
            <w:r>
              <w:rPr>
                <w:rFonts w:ascii="Arial Armenian" w:hAnsi="Arial Armenian"/>
                <w:sz w:val="22"/>
                <w:szCs w:val="22"/>
              </w:rPr>
              <w:t>, </w:t>
            </w:r>
            <w:r>
              <w:rPr>
                <w:rFonts w:ascii="Sylfaen" w:hAnsi="Sylfaen"/>
                <w:sz w:val="22"/>
                <w:szCs w:val="22"/>
              </w:rPr>
              <w:t>стоимость </w:t>
            </w:r>
            <w:r>
              <w:rPr>
                <w:rFonts w:ascii="Arial Armenian" w:hAnsi="Arial Armenian"/>
                <w:sz w:val="22"/>
                <w:szCs w:val="22"/>
              </w:rPr>
              <w:t>, </w:t>
            </w:r>
            <w:r>
              <w:rPr>
                <w:rFonts w:ascii="Sylfaen" w:hAnsi="Sylfaen"/>
                <w:sz w:val="22"/>
                <w:szCs w:val="22"/>
              </w:rPr>
              <w:t>доставка и монтаж</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элемент</w:t>
            </w:r>
            <w:proofErr w:type="gramEnd"/>
            <w:r>
              <w:rPr>
                <w:rFonts w:ascii="Sylfaen" w:hAnsi="Sylfaen"/>
                <w:sz w:val="22"/>
                <w:szCs w:val="22"/>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1.0: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103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1,42:</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22-368:</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П. </w:t>
            </w:r>
            <w:r>
              <w:rPr>
                <w:rFonts w:ascii="Arial Armenian" w:hAnsi="Arial Armenian"/>
                <w:sz w:val="22"/>
                <w:szCs w:val="22"/>
              </w:rPr>
              <w:t>50 </w:t>
            </w:r>
            <w:r>
              <w:rPr>
                <w:rFonts w:ascii="Sylfaen" w:hAnsi="Sylfaen"/>
                <w:sz w:val="22"/>
                <w:szCs w:val="22"/>
              </w:rPr>
              <w:t>мм чугунный фланец </w:t>
            </w:r>
            <w:proofErr w:type="gramStart"/>
            <w:r>
              <w:rPr>
                <w:rFonts w:ascii="Sylfaen" w:hAnsi="Sylfaen"/>
                <w:sz w:val="22"/>
                <w:szCs w:val="22"/>
              </w:rPr>
              <w:t>Защелка </w:t>
            </w:r>
            <w:r>
              <w:rPr>
                <w:rFonts w:ascii="Arial Armenian" w:hAnsi="Arial Armenian"/>
                <w:sz w:val="22"/>
                <w:szCs w:val="22"/>
              </w:rPr>
              <w:t>,</w:t>
            </w:r>
            <w:proofErr w:type="gramEnd"/>
            <w:r>
              <w:rPr>
                <w:rFonts w:ascii="Arial Armenian" w:hAnsi="Arial Armenian"/>
                <w:sz w:val="22"/>
                <w:szCs w:val="22"/>
              </w:rPr>
              <w:t xml:space="preserve"> </w:t>
            </w:r>
            <w:proofErr w:type="spellStart"/>
            <w:r>
              <w:rPr>
                <w:rFonts w:ascii="Arial Armenian" w:hAnsi="Arial Armenian"/>
                <w:sz w:val="22"/>
                <w:szCs w:val="22"/>
              </w:rPr>
              <w:t>Py</w:t>
            </w:r>
            <w:proofErr w:type="spellEnd"/>
            <w:r>
              <w:rPr>
                <w:rFonts w:ascii="Arial Armenian" w:hAnsi="Arial Armenian"/>
                <w:sz w:val="22"/>
                <w:szCs w:val="22"/>
              </w:rPr>
              <w:t xml:space="preserve"> = 1,0 </w:t>
            </w:r>
            <w:r>
              <w:rPr>
                <w:rFonts w:ascii="Sylfaen" w:hAnsi="Sylfaen"/>
                <w:sz w:val="22"/>
                <w:szCs w:val="22"/>
              </w:rPr>
              <w:t>МПа </w:t>
            </w:r>
            <w:r>
              <w:rPr>
                <w:rFonts w:ascii="Arial Armenian" w:hAnsi="Arial Armenian"/>
                <w:sz w:val="22"/>
                <w:szCs w:val="22"/>
              </w:rPr>
              <w:t>, </w:t>
            </w:r>
            <w:r>
              <w:rPr>
                <w:rFonts w:ascii="Sylfaen" w:hAnsi="Sylfaen"/>
                <w:sz w:val="22"/>
                <w:szCs w:val="22"/>
              </w:rPr>
              <w:t>стоимость </w:t>
            </w:r>
            <w:r>
              <w:rPr>
                <w:rFonts w:ascii="Arial Armenian" w:hAnsi="Arial Armenian"/>
                <w:sz w:val="22"/>
                <w:szCs w:val="22"/>
              </w:rPr>
              <w:t>, </w:t>
            </w:r>
            <w:r>
              <w:rPr>
                <w:rFonts w:ascii="Sylfaen" w:hAnsi="Sylfaen"/>
                <w:sz w:val="22"/>
                <w:szCs w:val="22"/>
              </w:rPr>
              <w:t>поставка и монтаж</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элемент</w:t>
            </w:r>
            <w:proofErr w:type="gramEnd"/>
            <w:r>
              <w:rPr>
                <w:rFonts w:ascii="Sylfaen" w:hAnsi="Sylfaen"/>
                <w:sz w:val="22"/>
                <w:szCs w:val="22"/>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2.0: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103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1,43:</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22-368:</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П. </w:t>
            </w:r>
            <w:r>
              <w:rPr>
                <w:rFonts w:ascii="Arial Armenian" w:hAnsi="Arial Armenian"/>
                <w:sz w:val="22"/>
                <w:szCs w:val="22"/>
              </w:rPr>
              <w:t>65 </w:t>
            </w:r>
            <w:r>
              <w:rPr>
                <w:rFonts w:ascii="Sylfaen" w:hAnsi="Sylfaen"/>
                <w:sz w:val="22"/>
                <w:szCs w:val="22"/>
              </w:rPr>
              <w:t>мм чугунный фланец </w:t>
            </w:r>
            <w:proofErr w:type="gramStart"/>
            <w:r>
              <w:rPr>
                <w:rFonts w:ascii="Sylfaen" w:hAnsi="Sylfaen"/>
                <w:sz w:val="22"/>
                <w:szCs w:val="22"/>
              </w:rPr>
              <w:t>Защелка </w:t>
            </w:r>
            <w:r>
              <w:rPr>
                <w:rFonts w:ascii="Arial Armenian" w:hAnsi="Arial Armenian"/>
                <w:sz w:val="22"/>
                <w:szCs w:val="22"/>
              </w:rPr>
              <w:t>,</w:t>
            </w:r>
            <w:proofErr w:type="gramEnd"/>
            <w:r>
              <w:rPr>
                <w:rFonts w:ascii="Arial Armenian" w:hAnsi="Arial Armenian"/>
                <w:sz w:val="22"/>
                <w:szCs w:val="22"/>
              </w:rPr>
              <w:t xml:space="preserve"> </w:t>
            </w:r>
            <w:proofErr w:type="spellStart"/>
            <w:r>
              <w:rPr>
                <w:rFonts w:ascii="Arial Armenian" w:hAnsi="Arial Armenian"/>
                <w:sz w:val="22"/>
                <w:szCs w:val="22"/>
              </w:rPr>
              <w:t>Py</w:t>
            </w:r>
            <w:proofErr w:type="spellEnd"/>
            <w:r>
              <w:rPr>
                <w:rFonts w:ascii="Arial Armenian" w:hAnsi="Arial Armenian"/>
                <w:sz w:val="22"/>
                <w:szCs w:val="22"/>
              </w:rPr>
              <w:t xml:space="preserve"> = 1,0 </w:t>
            </w:r>
            <w:r>
              <w:rPr>
                <w:rFonts w:ascii="Sylfaen" w:hAnsi="Sylfaen"/>
                <w:sz w:val="22"/>
                <w:szCs w:val="22"/>
              </w:rPr>
              <w:t>МПа </w:t>
            </w:r>
            <w:r>
              <w:rPr>
                <w:rFonts w:ascii="Arial Armenian" w:hAnsi="Arial Armenian"/>
                <w:sz w:val="22"/>
                <w:szCs w:val="22"/>
              </w:rPr>
              <w:t>, </w:t>
            </w:r>
            <w:r>
              <w:rPr>
                <w:rFonts w:ascii="Sylfaen" w:hAnsi="Sylfaen"/>
                <w:sz w:val="22"/>
                <w:szCs w:val="22"/>
              </w:rPr>
              <w:t>стоимость </w:t>
            </w:r>
            <w:r>
              <w:rPr>
                <w:rFonts w:ascii="Arial Armenian" w:hAnsi="Arial Armenian"/>
                <w:sz w:val="22"/>
                <w:szCs w:val="22"/>
              </w:rPr>
              <w:t>, </w:t>
            </w:r>
            <w:r>
              <w:rPr>
                <w:rFonts w:ascii="Sylfaen" w:hAnsi="Sylfaen"/>
                <w:sz w:val="22"/>
                <w:szCs w:val="22"/>
              </w:rPr>
              <w:t>поставка и монтаж</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элемент</w:t>
            </w:r>
            <w:proofErr w:type="gramEnd"/>
            <w:r>
              <w:rPr>
                <w:rFonts w:ascii="Sylfaen" w:hAnsi="Sylfaen"/>
                <w:sz w:val="22"/>
                <w:szCs w:val="22"/>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5.0: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103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1,44:</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22-370:</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П. </w:t>
            </w:r>
            <w:r>
              <w:rPr>
                <w:rFonts w:ascii="Arial Armenian" w:hAnsi="Arial Armenian"/>
                <w:sz w:val="22"/>
                <w:szCs w:val="22"/>
              </w:rPr>
              <w:t>100 </w:t>
            </w:r>
            <w:r>
              <w:rPr>
                <w:rFonts w:ascii="Sylfaen" w:hAnsi="Sylfaen"/>
                <w:sz w:val="22"/>
                <w:szCs w:val="22"/>
              </w:rPr>
              <w:t>мм чугунный фланец </w:t>
            </w:r>
            <w:proofErr w:type="gramStart"/>
            <w:r>
              <w:rPr>
                <w:rFonts w:ascii="Sylfaen" w:hAnsi="Sylfaen"/>
                <w:sz w:val="22"/>
                <w:szCs w:val="22"/>
              </w:rPr>
              <w:t>Защелка </w:t>
            </w:r>
            <w:r>
              <w:rPr>
                <w:rFonts w:ascii="Arial Armenian" w:hAnsi="Arial Armenian"/>
                <w:sz w:val="22"/>
                <w:szCs w:val="22"/>
              </w:rPr>
              <w:t>,</w:t>
            </w:r>
            <w:proofErr w:type="gramEnd"/>
            <w:r>
              <w:rPr>
                <w:rFonts w:ascii="Arial Armenian" w:hAnsi="Arial Armenian"/>
                <w:sz w:val="22"/>
                <w:szCs w:val="22"/>
              </w:rPr>
              <w:t xml:space="preserve"> </w:t>
            </w:r>
            <w:proofErr w:type="spellStart"/>
            <w:r>
              <w:rPr>
                <w:rFonts w:ascii="Arial Armenian" w:hAnsi="Arial Armenian"/>
                <w:sz w:val="22"/>
                <w:szCs w:val="22"/>
              </w:rPr>
              <w:t>Py</w:t>
            </w:r>
            <w:proofErr w:type="spellEnd"/>
            <w:r>
              <w:rPr>
                <w:rFonts w:ascii="Arial Armenian" w:hAnsi="Arial Armenian"/>
                <w:sz w:val="22"/>
                <w:szCs w:val="22"/>
              </w:rPr>
              <w:t xml:space="preserve"> = 1,0 </w:t>
            </w:r>
            <w:r>
              <w:rPr>
                <w:rFonts w:ascii="Sylfaen" w:hAnsi="Sylfaen"/>
                <w:sz w:val="22"/>
                <w:szCs w:val="22"/>
              </w:rPr>
              <w:t>МПа </w:t>
            </w:r>
            <w:r>
              <w:rPr>
                <w:rFonts w:ascii="Arial Armenian" w:hAnsi="Arial Armenian"/>
                <w:sz w:val="22"/>
                <w:szCs w:val="22"/>
              </w:rPr>
              <w:t>, </w:t>
            </w:r>
            <w:r>
              <w:rPr>
                <w:rFonts w:ascii="Sylfaen" w:hAnsi="Sylfaen"/>
                <w:sz w:val="22"/>
                <w:szCs w:val="22"/>
              </w:rPr>
              <w:t>стоимость </w:t>
            </w:r>
            <w:r>
              <w:rPr>
                <w:rFonts w:ascii="Arial Armenian" w:hAnsi="Arial Armenian"/>
                <w:sz w:val="22"/>
                <w:szCs w:val="22"/>
              </w:rPr>
              <w:t>, </w:t>
            </w:r>
            <w:r>
              <w:rPr>
                <w:rFonts w:ascii="Sylfaen" w:hAnsi="Sylfaen"/>
                <w:sz w:val="22"/>
                <w:szCs w:val="22"/>
              </w:rPr>
              <w:t>поставка и монтаж</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элемент</w:t>
            </w:r>
            <w:proofErr w:type="gramEnd"/>
            <w:r>
              <w:rPr>
                <w:rFonts w:ascii="Sylfaen" w:hAnsi="Sylfaen"/>
                <w:sz w:val="22"/>
                <w:szCs w:val="22"/>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4.0: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103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lastRenderedPageBreak/>
              <w:t>1,45:</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22-365:</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Переход полиэтиленовый </w:t>
            </w:r>
            <w:r>
              <w:rPr>
                <w:rFonts w:ascii="Arial Armenian" w:hAnsi="Arial Armenian"/>
                <w:sz w:val="22"/>
                <w:szCs w:val="22"/>
              </w:rPr>
              <w:t>OD110 / 75 </w:t>
            </w:r>
            <w:proofErr w:type="gramStart"/>
            <w:r>
              <w:rPr>
                <w:rFonts w:ascii="Sylfaen" w:hAnsi="Sylfaen"/>
                <w:sz w:val="22"/>
                <w:szCs w:val="22"/>
              </w:rPr>
              <w:t>мм </w:t>
            </w:r>
            <w:r>
              <w:rPr>
                <w:rFonts w:ascii="Arial Armenian" w:hAnsi="Arial Armenian"/>
                <w:sz w:val="22"/>
                <w:szCs w:val="22"/>
              </w:rPr>
              <w:t>,</w:t>
            </w:r>
            <w:proofErr w:type="gramEnd"/>
            <w:r>
              <w:rPr>
                <w:rFonts w:ascii="Arial Armenian" w:hAnsi="Arial Armenian"/>
                <w:sz w:val="22"/>
                <w:szCs w:val="22"/>
              </w:rPr>
              <w:t xml:space="preserve"> PN10, </w:t>
            </w:r>
            <w:r>
              <w:rPr>
                <w:rFonts w:ascii="Sylfaen" w:hAnsi="Sylfaen"/>
                <w:sz w:val="22"/>
                <w:szCs w:val="22"/>
              </w:rPr>
              <w:t>стоимость </w:t>
            </w:r>
            <w:r>
              <w:rPr>
                <w:rFonts w:ascii="Arial Armenian" w:hAnsi="Arial Armenian"/>
                <w:sz w:val="22"/>
                <w:szCs w:val="22"/>
              </w:rPr>
              <w:t>, </w:t>
            </w:r>
            <w:r>
              <w:rPr>
                <w:rFonts w:ascii="Sylfaen" w:hAnsi="Sylfaen"/>
                <w:sz w:val="22"/>
                <w:szCs w:val="22"/>
              </w:rPr>
              <w:t>доставка </w:t>
            </w:r>
            <w:r>
              <w:rPr>
                <w:rFonts w:ascii="Arial Armenian" w:hAnsi="Arial Armenian"/>
                <w:sz w:val="22"/>
                <w:szCs w:val="22"/>
              </w:rPr>
              <w:t>, </w:t>
            </w:r>
            <w:r>
              <w:rPr>
                <w:rFonts w:ascii="Sylfaen" w:hAnsi="Sylfaen"/>
                <w:sz w:val="22"/>
                <w:szCs w:val="22"/>
              </w:rPr>
              <w:t>установка.</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³ï:</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1.0: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1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1,46:</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22-365:</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Переход полиэтиленовый </w:t>
            </w:r>
            <w:r>
              <w:rPr>
                <w:rFonts w:ascii="Arial Armenian" w:hAnsi="Arial Armenian"/>
                <w:sz w:val="22"/>
                <w:szCs w:val="22"/>
              </w:rPr>
              <w:t>OD110 / 63 </w:t>
            </w:r>
            <w:proofErr w:type="gramStart"/>
            <w:r>
              <w:rPr>
                <w:rFonts w:ascii="Sylfaen" w:hAnsi="Sylfaen"/>
                <w:sz w:val="22"/>
                <w:szCs w:val="22"/>
              </w:rPr>
              <w:t>мм </w:t>
            </w:r>
            <w:r>
              <w:rPr>
                <w:rFonts w:ascii="Arial Armenian" w:hAnsi="Arial Armenian"/>
                <w:sz w:val="22"/>
                <w:szCs w:val="22"/>
              </w:rPr>
              <w:t>,</w:t>
            </w:r>
            <w:proofErr w:type="gramEnd"/>
            <w:r>
              <w:rPr>
                <w:rFonts w:ascii="Arial Armenian" w:hAnsi="Arial Armenian"/>
                <w:sz w:val="22"/>
                <w:szCs w:val="22"/>
              </w:rPr>
              <w:t xml:space="preserve"> PN10, </w:t>
            </w:r>
            <w:r>
              <w:rPr>
                <w:rFonts w:ascii="Sylfaen" w:hAnsi="Sylfaen"/>
                <w:sz w:val="22"/>
                <w:szCs w:val="22"/>
              </w:rPr>
              <w:t>стоимость доставки </w:t>
            </w:r>
            <w:r>
              <w:rPr>
                <w:rFonts w:ascii="Arial Armenian" w:hAnsi="Arial Armenian"/>
                <w:sz w:val="22"/>
                <w:szCs w:val="22"/>
              </w:rPr>
              <w:t>, </w:t>
            </w:r>
            <w:r>
              <w:rPr>
                <w:rFonts w:ascii="Sylfaen" w:hAnsi="Sylfaen"/>
                <w:sz w:val="22"/>
                <w:szCs w:val="22"/>
              </w:rPr>
              <w:t>установка</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³ï:</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2.0: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4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1,47:</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22-365:</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Переход полиэтиленовый </w:t>
            </w:r>
            <w:r>
              <w:rPr>
                <w:rFonts w:ascii="Arial Armenian" w:hAnsi="Arial Armenian"/>
                <w:sz w:val="22"/>
                <w:szCs w:val="22"/>
              </w:rPr>
              <w:t>OD75 / 63 </w:t>
            </w:r>
            <w:proofErr w:type="gramStart"/>
            <w:r>
              <w:rPr>
                <w:rFonts w:ascii="Sylfaen" w:hAnsi="Sylfaen"/>
                <w:sz w:val="22"/>
                <w:szCs w:val="22"/>
              </w:rPr>
              <w:t>мм </w:t>
            </w:r>
            <w:r>
              <w:rPr>
                <w:rFonts w:ascii="Arial Armenian" w:hAnsi="Arial Armenian"/>
                <w:sz w:val="22"/>
                <w:szCs w:val="22"/>
              </w:rPr>
              <w:t>,</w:t>
            </w:r>
            <w:proofErr w:type="gramEnd"/>
            <w:r>
              <w:rPr>
                <w:rFonts w:ascii="Arial Armenian" w:hAnsi="Arial Armenian"/>
                <w:sz w:val="22"/>
                <w:szCs w:val="22"/>
              </w:rPr>
              <w:t xml:space="preserve"> PN10, </w:t>
            </w:r>
            <w:r>
              <w:rPr>
                <w:rFonts w:ascii="Sylfaen" w:hAnsi="Sylfaen"/>
                <w:sz w:val="22"/>
                <w:szCs w:val="22"/>
              </w:rPr>
              <w:t>стоимость доставки </w:t>
            </w:r>
            <w:r>
              <w:rPr>
                <w:rFonts w:ascii="Arial Armenian" w:hAnsi="Arial Armenian"/>
                <w:sz w:val="22"/>
                <w:szCs w:val="22"/>
              </w:rPr>
              <w:t>, </w:t>
            </w:r>
            <w:r>
              <w:rPr>
                <w:rFonts w:ascii="Sylfaen" w:hAnsi="Sylfaen"/>
                <w:sz w:val="22"/>
                <w:szCs w:val="22"/>
              </w:rPr>
              <w:t>установка</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³ï:</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3.0: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72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1,48:</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22-401:</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Подключение к стальной трубе Р </w:t>
            </w:r>
            <w:r>
              <w:rPr>
                <w:rFonts w:ascii="Arial Armenian" w:hAnsi="Arial Armenian"/>
                <w:sz w:val="22"/>
                <w:szCs w:val="22"/>
              </w:rPr>
              <w:t>200 </w:t>
            </w:r>
            <w:proofErr w:type="gramStart"/>
            <w:r>
              <w:rPr>
                <w:rFonts w:ascii="Sylfaen" w:hAnsi="Sylfaen"/>
                <w:sz w:val="22"/>
                <w:szCs w:val="22"/>
              </w:rPr>
              <w:t>мм </w:t>
            </w:r>
            <w:r>
              <w:rPr>
                <w:rFonts w:ascii="Arial Armenian" w:hAnsi="Arial Armenian"/>
                <w:sz w:val="22"/>
                <w:szCs w:val="22"/>
              </w:rPr>
              <w:t>,</w:t>
            </w:r>
            <w:proofErr w:type="gramEnd"/>
            <w:r>
              <w:rPr>
                <w:rFonts w:ascii="Arial Armenian" w:hAnsi="Arial Armenian"/>
                <w:sz w:val="22"/>
                <w:szCs w:val="22"/>
              </w:rPr>
              <w:t> </w:t>
            </w:r>
            <w:r>
              <w:rPr>
                <w:rFonts w:ascii="Sylfaen" w:hAnsi="Sylfaen"/>
                <w:sz w:val="22"/>
                <w:szCs w:val="22"/>
              </w:rPr>
              <w:t>включая стоимость материалов </w:t>
            </w:r>
            <w:r>
              <w:rPr>
                <w:rFonts w:ascii="Arial Armenian" w:hAnsi="Arial Armenian"/>
                <w:sz w:val="22"/>
                <w:szCs w:val="22"/>
              </w:rPr>
              <w:t>, </w:t>
            </w:r>
            <w:r>
              <w:rPr>
                <w:rFonts w:ascii="Sylfaen" w:hAnsi="Sylfaen"/>
                <w:sz w:val="22"/>
                <w:szCs w:val="22"/>
              </w:rPr>
              <w:t>поставка.</w:t>
            </w:r>
            <w:r>
              <w:rPr>
                <w:rFonts w:ascii="Arial Armenian" w:hAnsi="Arial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место</w:t>
            </w:r>
            <w:proofErr w:type="gramEnd"/>
            <w:r>
              <w:rPr>
                <w:rFonts w:ascii="Sylfaen" w:hAnsi="Sylfaen"/>
                <w:sz w:val="22"/>
                <w:szCs w:val="22"/>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2.0: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93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1,49:</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22-398:</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Подключение к трубе полиэтиленовой Р </w:t>
            </w:r>
            <w:r>
              <w:rPr>
                <w:rFonts w:ascii="Arial Armenian" w:hAnsi="Arial Armenian"/>
                <w:sz w:val="22"/>
                <w:szCs w:val="22"/>
              </w:rPr>
              <w:t>75 </w:t>
            </w:r>
            <w:proofErr w:type="gramStart"/>
            <w:r>
              <w:rPr>
                <w:rFonts w:ascii="Sylfaen" w:hAnsi="Sylfaen"/>
                <w:sz w:val="22"/>
                <w:szCs w:val="22"/>
              </w:rPr>
              <w:t>мм </w:t>
            </w:r>
            <w:r>
              <w:rPr>
                <w:rFonts w:ascii="Arial Armenian" w:hAnsi="Arial Armenian"/>
                <w:sz w:val="22"/>
                <w:szCs w:val="22"/>
              </w:rPr>
              <w:t>,</w:t>
            </w:r>
            <w:proofErr w:type="gramEnd"/>
            <w:r>
              <w:rPr>
                <w:rFonts w:ascii="Arial Armenian" w:hAnsi="Arial Armenian"/>
                <w:sz w:val="22"/>
                <w:szCs w:val="22"/>
              </w:rPr>
              <w:t> </w:t>
            </w:r>
            <w:r>
              <w:rPr>
                <w:rFonts w:ascii="Sylfaen" w:hAnsi="Sylfaen"/>
                <w:sz w:val="22"/>
                <w:szCs w:val="22"/>
              </w:rPr>
              <w:t>включая стоимость материалов </w:t>
            </w:r>
            <w:r>
              <w:rPr>
                <w:rFonts w:ascii="Arial Armenian" w:hAnsi="Arial Armenian"/>
                <w:sz w:val="22"/>
                <w:szCs w:val="22"/>
              </w:rPr>
              <w:t>, </w:t>
            </w:r>
            <w:r>
              <w:rPr>
                <w:rFonts w:ascii="Sylfaen" w:hAnsi="Sylfaen"/>
                <w:sz w:val="22"/>
                <w:szCs w:val="22"/>
              </w:rPr>
              <w:t>поставка.</w:t>
            </w:r>
            <w:r>
              <w:rPr>
                <w:rFonts w:ascii="Arial Armenian" w:hAnsi="Arial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место</w:t>
            </w:r>
            <w:proofErr w:type="gramEnd"/>
            <w:r>
              <w:rPr>
                <w:rFonts w:ascii="Sylfaen" w:hAnsi="Sylfaen"/>
                <w:sz w:val="22"/>
                <w:szCs w:val="22"/>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1.0: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91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1.50:</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22-312:</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Очистка трубопроводов полиэтилена W </w:t>
            </w:r>
            <w:r>
              <w:rPr>
                <w:rFonts w:ascii="Times Armenian" w:hAnsi="Times Armenian"/>
                <w:sz w:val="22"/>
                <w:szCs w:val="22"/>
              </w:rPr>
              <w:t>65 </w:t>
            </w:r>
            <w:r>
              <w:rPr>
                <w:rFonts w:ascii="Sylfaen" w:hAnsi="Sylfaen"/>
                <w:sz w:val="22"/>
                <w:szCs w:val="22"/>
              </w:rPr>
              <w:t>мм с </w:t>
            </w:r>
            <w:proofErr w:type="gramStart"/>
            <w:r>
              <w:rPr>
                <w:rFonts w:ascii="Sylfaen" w:hAnsi="Sylfaen"/>
                <w:sz w:val="22"/>
                <w:szCs w:val="22"/>
              </w:rPr>
              <w:t>дезинфекцией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включая стоимость материалов </w:t>
            </w:r>
            <w:r>
              <w:rPr>
                <w:rFonts w:ascii="Times Armenian" w:hAnsi="Times Armenian"/>
                <w:sz w:val="22"/>
                <w:szCs w:val="22"/>
              </w:rPr>
              <w:t>, </w:t>
            </w:r>
            <w:r>
              <w:rPr>
                <w:rFonts w:ascii="Sylfaen" w:hAnsi="Sylfaen"/>
                <w:sz w:val="22"/>
                <w:szCs w:val="22"/>
              </w:rPr>
              <w:t>поставка</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км</w:t>
            </w:r>
            <w:proofErr w:type="gramEnd"/>
            <w:r>
              <w:rPr>
                <w:rFonts w:ascii="Sylfaen" w:hAnsi="Sylfaen"/>
                <w:sz w:val="22"/>
                <w:szCs w:val="22"/>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0,528:</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90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1.51:</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22-313:</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Очистка трубопровода полиэтиленом W </w:t>
            </w:r>
            <w:r>
              <w:rPr>
                <w:rFonts w:ascii="Times Armenian" w:hAnsi="Times Armenian"/>
                <w:sz w:val="22"/>
                <w:szCs w:val="22"/>
              </w:rPr>
              <w:t>75 </w:t>
            </w:r>
            <w:r>
              <w:rPr>
                <w:rFonts w:ascii="Sylfaen" w:hAnsi="Sylfaen"/>
                <w:sz w:val="22"/>
                <w:szCs w:val="22"/>
              </w:rPr>
              <w:t>мм с </w:t>
            </w:r>
            <w:proofErr w:type="gramStart"/>
            <w:r>
              <w:rPr>
                <w:rFonts w:ascii="Sylfaen" w:hAnsi="Sylfaen"/>
                <w:sz w:val="22"/>
                <w:szCs w:val="22"/>
              </w:rPr>
              <w:t>дезинфекцией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включая стоимость материалов </w:t>
            </w:r>
            <w:r>
              <w:rPr>
                <w:rFonts w:ascii="Times Armenian" w:hAnsi="Times Armenian"/>
                <w:sz w:val="22"/>
                <w:szCs w:val="22"/>
              </w:rPr>
              <w:t>, </w:t>
            </w:r>
            <w:r>
              <w:rPr>
                <w:rFonts w:ascii="Sylfaen" w:hAnsi="Sylfaen"/>
                <w:sz w:val="22"/>
                <w:szCs w:val="22"/>
              </w:rPr>
              <w:t>поставка</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км</w:t>
            </w:r>
            <w:proofErr w:type="gramEnd"/>
            <w:r>
              <w:rPr>
                <w:rFonts w:ascii="Sylfaen" w:hAnsi="Sylfaen"/>
                <w:sz w:val="22"/>
                <w:szCs w:val="22"/>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0,990: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97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1.52:</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22-314:</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П. Очистка полиэтиленовых труб </w:t>
            </w:r>
            <w:r>
              <w:rPr>
                <w:rFonts w:ascii="Times Armenian" w:hAnsi="Times Armenian"/>
                <w:sz w:val="22"/>
                <w:szCs w:val="22"/>
              </w:rPr>
              <w:t>110 </w:t>
            </w:r>
            <w:r>
              <w:rPr>
                <w:rFonts w:ascii="Sylfaen" w:hAnsi="Sylfaen"/>
                <w:sz w:val="22"/>
                <w:szCs w:val="22"/>
              </w:rPr>
              <w:t>мм </w:t>
            </w:r>
            <w:proofErr w:type="gramStart"/>
            <w:r>
              <w:rPr>
                <w:rFonts w:ascii="Sylfaen" w:hAnsi="Sylfaen"/>
                <w:sz w:val="22"/>
                <w:szCs w:val="22"/>
              </w:rPr>
              <w:t>вараказерцумов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включая стоимость материалов </w:t>
            </w:r>
            <w:r>
              <w:rPr>
                <w:rFonts w:ascii="Times Armenian" w:hAnsi="Times Armenian"/>
                <w:sz w:val="22"/>
                <w:szCs w:val="22"/>
              </w:rPr>
              <w:t>, </w:t>
            </w:r>
            <w:r>
              <w:rPr>
                <w:rFonts w:ascii="Sylfaen" w:hAnsi="Sylfaen"/>
                <w:sz w:val="22"/>
                <w:szCs w:val="22"/>
              </w:rPr>
              <w:t>поставка</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км</w:t>
            </w:r>
            <w:proofErr w:type="gramEnd"/>
            <w:r>
              <w:rPr>
                <w:rFonts w:ascii="Sylfaen" w:hAnsi="Sylfaen"/>
                <w:sz w:val="22"/>
                <w:szCs w:val="22"/>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0,302:</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87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1.53:</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22-316:</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П. Очистка полиэтиленовых труб </w:t>
            </w:r>
            <w:r>
              <w:rPr>
                <w:rFonts w:ascii="Times Armenian" w:hAnsi="Times Armenian"/>
                <w:sz w:val="22"/>
                <w:szCs w:val="22"/>
              </w:rPr>
              <w:t>160 </w:t>
            </w:r>
            <w:r>
              <w:rPr>
                <w:rFonts w:ascii="Sylfaen" w:hAnsi="Sylfaen"/>
                <w:sz w:val="22"/>
                <w:szCs w:val="22"/>
              </w:rPr>
              <w:t>мм </w:t>
            </w:r>
            <w:proofErr w:type="gramStart"/>
            <w:r>
              <w:rPr>
                <w:rFonts w:ascii="Sylfaen" w:hAnsi="Sylfaen"/>
                <w:sz w:val="22"/>
                <w:szCs w:val="22"/>
              </w:rPr>
              <w:t>вараказерцумов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включая стоимость материалов </w:t>
            </w:r>
            <w:r>
              <w:rPr>
                <w:rFonts w:ascii="Times Armenian" w:hAnsi="Times Armenian"/>
                <w:sz w:val="22"/>
                <w:szCs w:val="22"/>
              </w:rPr>
              <w:t>, </w:t>
            </w:r>
            <w:r>
              <w:rPr>
                <w:rFonts w:ascii="Sylfaen" w:hAnsi="Sylfaen"/>
                <w:sz w:val="22"/>
                <w:szCs w:val="22"/>
              </w:rPr>
              <w:t>поставка</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км</w:t>
            </w:r>
            <w:proofErr w:type="gramEnd"/>
            <w:r>
              <w:rPr>
                <w:rFonts w:ascii="Sylfaen" w:hAnsi="Sylfaen"/>
                <w:sz w:val="22"/>
                <w:szCs w:val="22"/>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1,100: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435"/>
        </w:trPr>
        <w:tc>
          <w:tcPr>
            <w:tcW w:w="649" w:type="dxa"/>
            <w:tcBorders>
              <w:left w:val="single" w:sz="6" w:space="0" w:color="auto"/>
              <w:bottom w:val="single" w:sz="6" w:space="0" w:color="auto"/>
              <w:right w:val="single" w:sz="6" w:space="0" w:color="auto"/>
            </w:tcBorders>
            <w:shd w:val="clear" w:color="auto" w:fill="C4D79B"/>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911"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4111"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Итого, по трубам </w:t>
            </w:r>
            <w:proofErr w:type="spellStart"/>
            <w:r>
              <w:rPr>
                <w:rFonts w:ascii="Sylfaen" w:hAnsi="Sylfaen"/>
                <w:sz w:val="22"/>
                <w:szCs w:val="22"/>
              </w:rPr>
              <w:t>хоховакаамраннери</w:t>
            </w:r>
            <w:proofErr w:type="spellEnd"/>
          </w:p>
        </w:tc>
        <w:tc>
          <w:tcPr>
            <w:tcW w:w="1048"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 </w:t>
            </w:r>
          </w:p>
        </w:tc>
        <w:tc>
          <w:tcPr>
            <w:tcW w:w="944"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 </w:t>
            </w:r>
          </w:p>
        </w:tc>
        <w:tc>
          <w:tcPr>
            <w:tcW w:w="701"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11 244:</w:t>
            </w:r>
          </w:p>
        </w:tc>
      </w:tr>
      <w:tr w:rsidR="003D1684" w:rsidTr="003D1684">
        <w:trPr>
          <w:trHeight w:val="39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 </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Sylfaen" w:hAnsi="Sylfaen"/>
                <w:b/>
                <w:bCs/>
                <w:sz w:val="22"/>
                <w:szCs w:val="22"/>
                <w:u w:val="single"/>
              </w:rPr>
              <w:t>Бетонные работы</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 </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 </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130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1.54:</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22-446:</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 xml:space="preserve">D1000, </w:t>
            </w:r>
            <w:r>
              <w:rPr>
                <w:rFonts w:ascii="Cambria" w:hAnsi="Cambria" w:cs="Cambria"/>
                <w:sz w:val="22"/>
                <w:szCs w:val="22"/>
              </w:rPr>
              <w:t>Н</w:t>
            </w:r>
            <w:r>
              <w:rPr>
                <w:rFonts w:ascii="Times Armenian" w:hAnsi="Times Armenian"/>
                <w:sz w:val="22"/>
                <w:szCs w:val="22"/>
              </w:rPr>
              <w:t xml:space="preserve"> = 1500 </w:t>
            </w:r>
            <w:r>
              <w:rPr>
                <w:rFonts w:ascii="Sylfaen" w:hAnsi="Sylfaen"/>
                <w:sz w:val="22"/>
                <w:szCs w:val="22"/>
              </w:rPr>
              <w:t>мм и </w:t>
            </w:r>
            <w:r>
              <w:rPr>
                <w:rFonts w:ascii="Times Armenian" w:hAnsi="Times Armenian"/>
                <w:sz w:val="22"/>
                <w:szCs w:val="22"/>
              </w:rPr>
              <w:t>D1500 </w:t>
            </w:r>
            <w:proofErr w:type="gramStart"/>
            <w:r>
              <w:rPr>
                <w:rFonts w:ascii="Sylfaen" w:hAnsi="Sylfaen"/>
                <w:sz w:val="22"/>
                <w:szCs w:val="22"/>
              </w:rPr>
              <w:t>мм </w:t>
            </w:r>
            <w:r>
              <w:rPr>
                <w:rFonts w:ascii="Times Armenian" w:hAnsi="Times Armenian"/>
                <w:sz w:val="22"/>
                <w:szCs w:val="22"/>
              </w:rPr>
              <w:t>,</w:t>
            </w:r>
            <w:proofErr w:type="gramEnd"/>
            <w:r>
              <w:rPr>
                <w:rFonts w:ascii="Times Armenian" w:hAnsi="Times Armenian"/>
                <w:sz w:val="22"/>
                <w:szCs w:val="22"/>
              </w:rPr>
              <w:t xml:space="preserve"> H = 1500 </w:t>
            </w:r>
            <w:r>
              <w:rPr>
                <w:rFonts w:ascii="Sylfaen" w:hAnsi="Sylfaen"/>
                <w:sz w:val="22"/>
                <w:szCs w:val="22"/>
              </w:rPr>
              <w:t>мм скважины сборных е </w:t>
            </w:r>
            <w:r>
              <w:rPr>
                <w:rFonts w:ascii="Times Armenian" w:hAnsi="Times Armenian"/>
                <w:sz w:val="22"/>
                <w:szCs w:val="22"/>
              </w:rPr>
              <w:t>. </w:t>
            </w:r>
            <w:r>
              <w:rPr>
                <w:rFonts w:ascii="Sylfaen" w:hAnsi="Sylfaen"/>
                <w:sz w:val="22"/>
                <w:szCs w:val="22"/>
              </w:rPr>
              <w:t>б </w:t>
            </w:r>
            <w:r>
              <w:rPr>
                <w:rFonts w:ascii="Times Armenian" w:hAnsi="Times Armenian"/>
                <w:sz w:val="22"/>
                <w:szCs w:val="22"/>
              </w:rPr>
              <w:t>. </w:t>
            </w:r>
            <w:r>
              <w:rPr>
                <w:rFonts w:ascii="Sylfaen" w:hAnsi="Sylfaen"/>
                <w:sz w:val="22"/>
                <w:szCs w:val="22"/>
              </w:rPr>
              <w:t>элементы монтажа </w:t>
            </w:r>
            <w:r>
              <w:rPr>
                <w:rFonts w:ascii="Times Armenian" w:hAnsi="Times Armenian"/>
                <w:sz w:val="22"/>
                <w:szCs w:val="22"/>
              </w:rPr>
              <w:t xml:space="preserve">, </w:t>
            </w:r>
            <w:r>
              <w:rPr>
                <w:rFonts w:ascii="Cambria" w:hAnsi="Cambria" w:cs="Cambria"/>
                <w:sz w:val="22"/>
                <w:szCs w:val="22"/>
              </w:rPr>
              <w:t>в</w:t>
            </w:r>
            <w:r>
              <w:rPr>
                <w:rFonts w:ascii="Times Armenian" w:hAnsi="Times Armenian"/>
                <w:sz w:val="22"/>
                <w:szCs w:val="22"/>
              </w:rPr>
              <w:t> </w:t>
            </w:r>
            <w:r>
              <w:rPr>
                <w:rFonts w:ascii="Sylfaen" w:hAnsi="Sylfaen"/>
                <w:sz w:val="22"/>
                <w:szCs w:val="22"/>
              </w:rPr>
              <w:t>том числе подготовительный слой </w:t>
            </w:r>
            <w:r>
              <w:rPr>
                <w:rFonts w:ascii="Times Armenian" w:hAnsi="Times Armenian"/>
                <w:sz w:val="22"/>
                <w:szCs w:val="22"/>
              </w:rPr>
              <w:t>, </w:t>
            </w:r>
            <w:r>
              <w:rPr>
                <w:rFonts w:ascii="Sylfaen" w:hAnsi="Sylfaen"/>
                <w:sz w:val="22"/>
                <w:szCs w:val="22"/>
              </w:rPr>
              <w:t>крышки </w:t>
            </w:r>
            <w:r>
              <w:rPr>
                <w:rFonts w:ascii="Times Armenian" w:hAnsi="Times Armenian"/>
                <w:sz w:val="22"/>
                <w:szCs w:val="22"/>
              </w:rPr>
              <w:t>, </w:t>
            </w:r>
            <w:r>
              <w:rPr>
                <w:rFonts w:ascii="Sylfaen" w:hAnsi="Sylfaen"/>
                <w:sz w:val="22"/>
                <w:szCs w:val="22"/>
              </w:rPr>
              <w:t>монтаж лестниц</w:t>
            </w:r>
            <w:r>
              <w:rPr>
                <w:rFonts w:ascii="Times Armenian" w:hAnsi="Times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Ù </w:t>
            </w:r>
            <w:r>
              <w:rPr>
                <w:rFonts w:ascii="Times Armenian" w:hAnsi="Times Armenian"/>
                <w:sz w:val="15"/>
                <w:szCs w:val="15"/>
                <w:vertAlign w:val="superscript"/>
              </w:rPr>
              <w:t>3:</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7,500: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91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1.55:</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Информация:</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Дорога </w:t>
            </w:r>
            <w:proofErr w:type="gramStart"/>
            <w:r>
              <w:rPr>
                <w:rFonts w:ascii="Sylfaen" w:hAnsi="Sylfaen"/>
                <w:sz w:val="22"/>
                <w:szCs w:val="22"/>
              </w:rPr>
              <w:t>е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б </w:t>
            </w:r>
            <w:r>
              <w:rPr>
                <w:rFonts w:ascii="Times Armenian" w:hAnsi="Times Armenian"/>
                <w:sz w:val="22"/>
                <w:szCs w:val="22"/>
              </w:rPr>
              <w:t>. </w:t>
            </w:r>
            <w:r>
              <w:rPr>
                <w:rFonts w:ascii="Sylfaen" w:hAnsi="Sylfaen"/>
                <w:sz w:val="22"/>
                <w:szCs w:val="22"/>
              </w:rPr>
              <w:t>опрокинут </w:t>
            </w:r>
            <w:r>
              <w:rPr>
                <w:rFonts w:ascii="Times Armenian" w:hAnsi="Times Armenian"/>
                <w:sz w:val="22"/>
                <w:szCs w:val="22"/>
              </w:rPr>
              <w:t>1.5x1.5x0.22 </w:t>
            </w:r>
            <w:r>
              <w:rPr>
                <w:rFonts w:ascii="Sylfaen" w:hAnsi="Sylfaen"/>
                <w:sz w:val="22"/>
                <w:szCs w:val="22"/>
              </w:rPr>
              <w:t>пластин стоят и поставок </w:t>
            </w:r>
            <w:r>
              <w:rPr>
                <w:rFonts w:ascii="Times Armenian" w:hAnsi="Times Armenian"/>
                <w:sz w:val="22"/>
                <w:szCs w:val="22"/>
              </w:rPr>
              <w:t>, </w:t>
            </w:r>
            <w:r>
              <w:rPr>
                <w:rFonts w:ascii="Sylfaen" w:hAnsi="Sylfaen"/>
                <w:sz w:val="22"/>
                <w:szCs w:val="22"/>
              </w:rPr>
              <w:t>чугунный люка </w:t>
            </w:r>
            <w:r>
              <w:rPr>
                <w:rFonts w:ascii="Times Armenian" w:hAnsi="Times Armenian"/>
                <w:sz w:val="22"/>
                <w:szCs w:val="22"/>
              </w:rPr>
              <w:t>/ 0,85 </w:t>
            </w:r>
            <w:r>
              <w:rPr>
                <w:rFonts w:ascii="Sylfaen" w:hAnsi="Sylfaen"/>
                <w:sz w:val="22"/>
                <w:szCs w:val="22"/>
              </w:rPr>
              <w:t>м </w:t>
            </w:r>
            <w:r>
              <w:rPr>
                <w:rFonts w:ascii="Times Armenian" w:hAnsi="Times Armenian"/>
                <w:sz w:val="22"/>
                <w:szCs w:val="22"/>
              </w:rPr>
              <w:t>3 </w:t>
            </w:r>
            <w:r>
              <w:rPr>
                <w:rFonts w:ascii="Sylfaen" w:hAnsi="Sylfaen"/>
                <w:sz w:val="22"/>
                <w:szCs w:val="22"/>
              </w:rPr>
              <w:t>бетона потребления </w:t>
            </w:r>
            <w:r>
              <w:rPr>
                <w:rFonts w:ascii="Times Armenian" w:hAnsi="Times Armenian"/>
                <w:sz w:val="22"/>
                <w:szCs w:val="22"/>
              </w:rPr>
              <w:t>, 101,3 </w:t>
            </w:r>
            <w:r>
              <w:rPr>
                <w:rFonts w:ascii="Sylfaen" w:hAnsi="Sylfaen"/>
                <w:sz w:val="22"/>
                <w:szCs w:val="22"/>
              </w:rPr>
              <w:t>кг арматурной стоимости </w:t>
            </w:r>
            <w:r>
              <w:rPr>
                <w:rFonts w:ascii="Times Armenian" w:hAnsi="Times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элемент</w:t>
            </w:r>
            <w:proofErr w:type="gramEnd"/>
            <w:r>
              <w:rPr>
                <w:rFonts w:ascii="Sylfaen" w:hAnsi="Sylfaen"/>
                <w:sz w:val="22"/>
                <w:szCs w:val="22"/>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2,00: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70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1.56:</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18"/>
                <w:szCs w:val="18"/>
              </w:rPr>
            </w:pPr>
            <w:proofErr w:type="gramStart"/>
            <w:r>
              <w:rPr>
                <w:rFonts w:ascii="Sylfaen" w:hAnsi="Sylfaen"/>
                <w:sz w:val="18"/>
                <w:szCs w:val="18"/>
              </w:rPr>
              <w:t>рынок</w:t>
            </w:r>
            <w:proofErr w:type="gramEnd"/>
            <w:r>
              <w:rPr>
                <w:rFonts w:ascii="Sylfaen" w:hAnsi="Sylfaen"/>
                <w:sz w:val="18"/>
                <w:szCs w:val="18"/>
              </w:rPr>
              <w:t>:</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Calibri" w:hAnsi="Calibri"/>
                <w:sz w:val="22"/>
                <w:szCs w:val="22"/>
              </w:rPr>
              <w:t>КЦД </w:t>
            </w:r>
            <w:r>
              <w:rPr>
                <w:rFonts w:ascii="Times Armenian" w:hAnsi="Times Armenian"/>
                <w:sz w:val="22"/>
                <w:szCs w:val="22"/>
              </w:rPr>
              <w:t>-15 </w:t>
            </w:r>
            <w:r>
              <w:rPr>
                <w:rFonts w:ascii="Sylfaen" w:hAnsi="Sylfaen"/>
                <w:sz w:val="22"/>
                <w:szCs w:val="22"/>
              </w:rPr>
              <w:t>сборные железобетонные пола плиты </w:t>
            </w:r>
            <w:r>
              <w:rPr>
                <w:rFonts w:ascii="Cambria" w:hAnsi="Cambria" w:cs="Cambria"/>
                <w:sz w:val="22"/>
                <w:szCs w:val="22"/>
              </w:rPr>
              <w:t>с</w:t>
            </w:r>
            <w:r>
              <w:rPr>
                <w:rFonts w:ascii="Times Armenian" w:hAnsi="Times Armenian"/>
                <w:sz w:val="22"/>
                <w:szCs w:val="22"/>
              </w:rPr>
              <w:t xml:space="preserve"> 32,7 </w:t>
            </w:r>
            <w:r>
              <w:rPr>
                <w:rFonts w:ascii="Sylfaen" w:hAnsi="Sylfaen"/>
                <w:sz w:val="22"/>
                <w:szCs w:val="22"/>
              </w:rPr>
              <w:t>кг арматурной </w:t>
            </w:r>
            <w:proofErr w:type="gramStart"/>
            <w:r>
              <w:rPr>
                <w:rFonts w:ascii="Sylfaen" w:hAnsi="Sylfaen"/>
                <w:sz w:val="22"/>
                <w:szCs w:val="22"/>
              </w:rPr>
              <w:t>стоимости </w:t>
            </w:r>
            <w:r>
              <w:rPr>
                <w:rFonts w:ascii="Times Armenian" w:hAnsi="Times Armenian"/>
                <w:sz w:val="22"/>
                <w:szCs w:val="22"/>
              </w:rPr>
              <w:t>,</w:t>
            </w:r>
            <w:proofErr w:type="gramEnd"/>
            <w:r>
              <w:rPr>
                <w:rFonts w:ascii="Times Armenian" w:hAnsi="Times Armenian"/>
                <w:sz w:val="22"/>
                <w:szCs w:val="22"/>
              </w:rPr>
              <w:t xml:space="preserve"> V </w:t>
            </w:r>
            <w:r>
              <w:rPr>
                <w:rFonts w:ascii="Sylfaen" w:hAnsi="Sylfaen"/>
                <w:sz w:val="22"/>
                <w:szCs w:val="22"/>
              </w:rPr>
              <w:t>ставка </w:t>
            </w:r>
            <w:r>
              <w:rPr>
                <w:rFonts w:ascii="Times Armenian" w:hAnsi="Times Armenian"/>
                <w:sz w:val="22"/>
                <w:szCs w:val="22"/>
              </w:rPr>
              <w:t>= 0,38 </w:t>
            </w:r>
            <w:r>
              <w:rPr>
                <w:rFonts w:ascii="Sylfaen" w:hAnsi="Sylfaen"/>
                <w:sz w:val="22"/>
                <w:szCs w:val="22"/>
              </w:rPr>
              <w:t>м </w:t>
            </w:r>
            <w:r>
              <w:rPr>
                <w:rFonts w:ascii="Times Armenian" w:hAnsi="Times Armenian"/>
                <w:sz w:val="22"/>
                <w:szCs w:val="22"/>
              </w:rPr>
              <w:t>3 </w:t>
            </w:r>
            <w:r>
              <w:rPr>
                <w:rFonts w:ascii="Sylfaen" w:hAnsi="Sylfaen"/>
                <w:sz w:val="22"/>
                <w:szCs w:val="22"/>
              </w:rPr>
              <w:t>значения </w:t>
            </w:r>
            <w:r>
              <w:rPr>
                <w:rFonts w:ascii="Times Armenian" w:hAnsi="Times Armenian"/>
                <w:sz w:val="22"/>
                <w:szCs w:val="22"/>
              </w:rPr>
              <w:t>, </w:t>
            </w:r>
            <w:r>
              <w:rPr>
                <w:rFonts w:ascii="Sylfaen" w:hAnsi="Sylfaen"/>
                <w:sz w:val="22"/>
                <w:szCs w:val="22"/>
              </w:rPr>
              <w:t>питания</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³ï:</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2.0: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7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1.57:</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18"/>
                <w:szCs w:val="18"/>
              </w:rPr>
            </w:pPr>
            <w:proofErr w:type="gramStart"/>
            <w:r>
              <w:rPr>
                <w:rFonts w:ascii="Sylfaen" w:hAnsi="Sylfaen"/>
                <w:sz w:val="18"/>
                <w:szCs w:val="18"/>
              </w:rPr>
              <w:t>рынок</w:t>
            </w:r>
            <w:proofErr w:type="gramEnd"/>
            <w:r>
              <w:rPr>
                <w:rFonts w:ascii="Sylfaen" w:hAnsi="Sylfaen"/>
                <w:sz w:val="18"/>
                <w:szCs w:val="18"/>
              </w:rPr>
              <w:t>:</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Calibri" w:hAnsi="Calibri"/>
                <w:sz w:val="22"/>
                <w:szCs w:val="22"/>
              </w:rPr>
              <w:t>КЦ </w:t>
            </w:r>
            <w:r>
              <w:rPr>
                <w:rFonts w:ascii="Times Armenian" w:hAnsi="Times Armenian"/>
                <w:sz w:val="22"/>
                <w:szCs w:val="22"/>
              </w:rPr>
              <w:t>-15-6 </w:t>
            </w:r>
            <w:r>
              <w:rPr>
                <w:rFonts w:ascii="Sylfaen" w:hAnsi="Sylfaen"/>
                <w:sz w:val="22"/>
                <w:szCs w:val="22"/>
              </w:rPr>
              <w:t>сборный железобетонные стенки кольца </w:t>
            </w:r>
            <w:r>
              <w:rPr>
                <w:rFonts w:ascii="Cambria" w:hAnsi="Cambria" w:cs="Cambria"/>
                <w:sz w:val="22"/>
                <w:szCs w:val="22"/>
              </w:rPr>
              <w:t>с</w:t>
            </w:r>
            <w:r>
              <w:rPr>
                <w:rFonts w:ascii="Times Armenian" w:hAnsi="Times Armenian"/>
                <w:sz w:val="22"/>
                <w:szCs w:val="22"/>
              </w:rPr>
              <w:t xml:space="preserve"> 7,2 </w:t>
            </w:r>
            <w:r>
              <w:rPr>
                <w:rFonts w:ascii="Sylfaen" w:hAnsi="Sylfaen"/>
                <w:sz w:val="22"/>
                <w:szCs w:val="22"/>
              </w:rPr>
              <w:t>кг армирования </w:t>
            </w:r>
            <w:proofErr w:type="gramStart"/>
            <w:r>
              <w:rPr>
                <w:rFonts w:ascii="Sylfaen" w:hAnsi="Sylfaen"/>
                <w:sz w:val="22"/>
                <w:szCs w:val="22"/>
              </w:rPr>
              <w:t>стоимостью </w:t>
            </w:r>
            <w:r>
              <w:rPr>
                <w:rFonts w:ascii="Times Armenian" w:hAnsi="Times Armenian"/>
                <w:sz w:val="22"/>
                <w:szCs w:val="22"/>
              </w:rPr>
              <w:t>,</w:t>
            </w:r>
            <w:proofErr w:type="gramEnd"/>
            <w:r>
              <w:rPr>
                <w:rFonts w:ascii="Times Armenian" w:hAnsi="Times Armenian"/>
                <w:sz w:val="22"/>
                <w:szCs w:val="22"/>
              </w:rPr>
              <w:t xml:space="preserve"> V </w:t>
            </w:r>
            <w:r>
              <w:rPr>
                <w:rFonts w:ascii="Sylfaen" w:hAnsi="Sylfaen"/>
                <w:sz w:val="22"/>
                <w:szCs w:val="22"/>
              </w:rPr>
              <w:t>ставкой </w:t>
            </w:r>
            <w:r>
              <w:rPr>
                <w:rFonts w:ascii="Times Armenian" w:hAnsi="Times Armenian"/>
                <w:sz w:val="22"/>
                <w:szCs w:val="22"/>
              </w:rPr>
              <w:t>= 0,27 </w:t>
            </w:r>
            <w:r>
              <w:rPr>
                <w:rFonts w:ascii="Sylfaen" w:hAnsi="Sylfaen"/>
                <w:sz w:val="22"/>
                <w:szCs w:val="22"/>
              </w:rPr>
              <w:t>м </w:t>
            </w:r>
            <w:r>
              <w:rPr>
                <w:rFonts w:ascii="Times Armenian" w:hAnsi="Times Armenian"/>
                <w:sz w:val="22"/>
                <w:szCs w:val="22"/>
              </w:rPr>
              <w:t>3 </w:t>
            </w:r>
            <w:r>
              <w:rPr>
                <w:rFonts w:ascii="Sylfaen" w:hAnsi="Sylfaen"/>
                <w:sz w:val="22"/>
                <w:szCs w:val="22"/>
              </w:rPr>
              <w:t>значения </w:t>
            </w:r>
            <w:r>
              <w:rPr>
                <w:rFonts w:ascii="Times Armenian" w:hAnsi="Times Armenian"/>
                <w:sz w:val="22"/>
                <w:szCs w:val="22"/>
              </w:rPr>
              <w:t>, </w:t>
            </w:r>
            <w:r>
              <w:rPr>
                <w:rFonts w:ascii="Sylfaen" w:hAnsi="Sylfaen"/>
                <w:sz w:val="22"/>
                <w:szCs w:val="22"/>
              </w:rPr>
              <w:t>питание</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³ï:</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2.0: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9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lastRenderedPageBreak/>
              <w:t>1.58:</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18"/>
                <w:szCs w:val="18"/>
              </w:rPr>
            </w:pPr>
            <w:proofErr w:type="gramStart"/>
            <w:r>
              <w:rPr>
                <w:rFonts w:ascii="Sylfaen" w:hAnsi="Sylfaen"/>
                <w:sz w:val="18"/>
                <w:szCs w:val="18"/>
              </w:rPr>
              <w:t>рынок</w:t>
            </w:r>
            <w:proofErr w:type="gramEnd"/>
            <w:r>
              <w:rPr>
                <w:rFonts w:ascii="Sylfaen" w:hAnsi="Sylfaen"/>
                <w:sz w:val="18"/>
                <w:szCs w:val="18"/>
              </w:rPr>
              <w:t>:</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Calibri" w:hAnsi="Calibri"/>
                <w:sz w:val="22"/>
                <w:szCs w:val="22"/>
              </w:rPr>
              <w:t>КЦ </w:t>
            </w:r>
            <w:r>
              <w:rPr>
                <w:rFonts w:ascii="Times Armenian" w:hAnsi="Times Armenian"/>
                <w:sz w:val="22"/>
                <w:szCs w:val="22"/>
              </w:rPr>
              <w:t>-15-9 </w:t>
            </w:r>
            <w:r>
              <w:rPr>
                <w:rFonts w:ascii="Sylfaen" w:hAnsi="Sylfaen"/>
                <w:sz w:val="22"/>
                <w:szCs w:val="22"/>
              </w:rPr>
              <w:t>сборный железобетонные стенки кольца </w:t>
            </w:r>
            <w:r>
              <w:rPr>
                <w:rFonts w:ascii="Cambria" w:hAnsi="Cambria" w:cs="Cambria"/>
                <w:sz w:val="22"/>
                <w:szCs w:val="22"/>
              </w:rPr>
              <w:t>с</w:t>
            </w:r>
            <w:r>
              <w:rPr>
                <w:rFonts w:ascii="Times Armenian" w:hAnsi="Times Armenian"/>
                <w:sz w:val="22"/>
                <w:szCs w:val="22"/>
              </w:rPr>
              <w:t xml:space="preserve"> 10,7 </w:t>
            </w:r>
            <w:r>
              <w:rPr>
                <w:rFonts w:ascii="Sylfaen" w:hAnsi="Sylfaen"/>
                <w:sz w:val="22"/>
                <w:szCs w:val="22"/>
              </w:rPr>
              <w:t>кг арматурной </w:t>
            </w:r>
            <w:proofErr w:type="gramStart"/>
            <w:r>
              <w:rPr>
                <w:rFonts w:ascii="Sylfaen" w:hAnsi="Sylfaen"/>
                <w:sz w:val="22"/>
                <w:szCs w:val="22"/>
              </w:rPr>
              <w:t>стоимостью </w:t>
            </w:r>
            <w:r>
              <w:rPr>
                <w:rFonts w:ascii="Times Armenian" w:hAnsi="Times Armenian"/>
                <w:sz w:val="22"/>
                <w:szCs w:val="22"/>
              </w:rPr>
              <w:t>,</w:t>
            </w:r>
            <w:proofErr w:type="gramEnd"/>
            <w:r>
              <w:rPr>
                <w:rFonts w:ascii="Times Armenian" w:hAnsi="Times Armenian"/>
                <w:sz w:val="22"/>
                <w:szCs w:val="22"/>
              </w:rPr>
              <w:t xml:space="preserve"> V </w:t>
            </w:r>
            <w:r>
              <w:rPr>
                <w:rFonts w:ascii="Sylfaen" w:hAnsi="Sylfaen"/>
                <w:sz w:val="22"/>
                <w:szCs w:val="22"/>
              </w:rPr>
              <w:t>бет </w:t>
            </w:r>
            <w:r>
              <w:rPr>
                <w:rFonts w:ascii="Times Armenian" w:hAnsi="Times Armenian"/>
                <w:sz w:val="22"/>
                <w:szCs w:val="22"/>
              </w:rPr>
              <w:t>= 0,4 </w:t>
            </w:r>
            <w:r>
              <w:rPr>
                <w:rFonts w:ascii="Sylfaen" w:hAnsi="Sylfaen"/>
                <w:sz w:val="22"/>
                <w:szCs w:val="22"/>
              </w:rPr>
              <w:t>м </w:t>
            </w:r>
            <w:r>
              <w:rPr>
                <w:rFonts w:ascii="Times Armenian" w:hAnsi="Times Armenian"/>
                <w:sz w:val="22"/>
                <w:szCs w:val="22"/>
              </w:rPr>
              <w:t>3 </w:t>
            </w:r>
            <w:r>
              <w:rPr>
                <w:rFonts w:ascii="Sylfaen" w:hAnsi="Sylfaen"/>
                <w:sz w:val="22"/>
                <w:szCs w:val="22"/>
              </w:rPr>
              <w:t>значения </w:t>
            </w:r>
            <w:r>
              <w:rPr>
                <w:rFonts w:ascii="Times Armenian" w:hAnsi="Times Armenian"/>
                <w:sz w:val="22"/>
                <w:szCs w:val="22"/>
              </w:rPr>
              <w:t>, </w:t>
            </w:r>
            <w:r>
              <w:rPr>
                <w:rFonts w:ascii="Sylfaen" w:hAnsi="Sylfaen"/>
                <w:sz w:val="22"/>
                <w:szCs w:val="22"/>
              </w:rPr>
              <w:t>питание</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³ï:</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2.0: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 </w:t>
            </w:r>
          </w:p>
        </w:tc>
      </w:tr>
      <w:tr w:rsidR="003D1684" w:rsidTr="003D1684">
        <w:trPr>
          <w:trHeight w:val="97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1.59:</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Информация:</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Дорога </w:t>
            </w:r>
            <w:proofErr w:type="gramStart"/>
            <w:r>
              <w:rPr>
                <w:rFonts w:ascii="Sylfaen" w:hAnsi="Sylfaen"/>
                <w:sz w:val="22"/>
                <w:szCs w:val="22"/>
              </w:rPr>
              <w:t>е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б </w:t>
            </w:r>
            <w:r>
              <w:rPr>
                <w:rFonts w:ascii="Times Armenian" w:hAnsi="Times Armenian"/>
                <w:sz w:val="22"/>
                <w:szCs w:val="22"/>
              </w:rPr>
              <w:t>. </w:t>
            </w:r>
            <w:r>
              <w:rPr>
                <w:rFonts w:ascii="Sylfaen" w:hAnsi="Sylfaen"/>
                <w:sz w:val="22"/>
                <w:szCs w:val="22"/>
              </w:rPr>
              <w:t>Стоимость и поставка стреловидных плит </w:t>
            </w:r>
            <w:r>
              <w:rPr>
                <w:rFonts w:ascii="Times Armenian" w:hAnsi="Times Armenian"/>
                <w:sz w:val="22"/>
                <w:szCs w:val="22"/>
              </w:rPr>
              <w:t>1,2x1,2x0,</w:t>
            </w:r>
            <w:proofErr w:type="gramStart"/>
            <w:r>
              <w:rPr>
                <w:rFonts w:ascii="Times Armenian" w:hAnsi="Times Armenian"/>
                <w:sz w:val="22"/>
                <w:szCs w:val="22"/>
              </w:rPr>
              <w:t>22 ,</w:t>
            </w:r>
            <w:proofErr w:type="gramEnd"/>
            <w:r>
              <w:rPr>
                <w:rFonts w:ascii="Times Armenian" w:hAnsi="Times Armenian"/>
                <w:sz w:val="22"/>
                <w:szCs w:val="22"/>
              </w:rPr>
              <w:t> </w:t>
            </w:r>
            <w:r>
              <w:rPr>
                <w:rFonts w:ascii="Sylfaen" w:hAnsi="Sylfaen"/>
                <w:sz w:val="22"/>
                <w:szCs w:val="22"/>
              </w:rPr>
              <w:t>люк чугунный </w:t>
            </w:r>
            <w:r>
              <w:rPr>
                <w:rFonts w:ascii="Times Armenian" w:hAnsi="Times Armenian"/>
                <w:sz w:val="22"/>
                <w:szCs w:val="22"/>
              </w:rPr>
              <w:t>/ </w:t>
            </w:r>
            <w:r>
              <w:rPr>
                <w:rFonts w:ascii="Sylfaen" w:hAnsi="Sylfaen"/>
                <w:sz w:val="22"/>
                <w:szCs w:val="22"/>
              </w:rPr>
              <w:t>расход бетона </w:t>
            </w:r>
            <w:r>
              <w:rPr>
                <w:rFonts w:ascii="Times Armenian" w:hAnsi="Times Armenian"/>
                <w:sz w:val="22"/>
                <w:szCs w:val="22"/>
              </w:rPr>
              <w:t>0,39 </w:t>
            </w:r>
            <w:r>
              <w:rPr>
                <w:rFonts w:ascii="Sylfaen" w:hAnsi="Sylfaen"/>
                <w:sz w:val="22"/>
                <w:szCs w:val="22"/>
              </w:rPr>
              <w:t>м </w:t>
            </w:r>
            <w:r>
              <w:rPr>
                <w:rFonts w:ascii="Times Armenian" w:hAnsi="Times Armenian"/>
                <w:sz w:val="22"/>
                <w:szCs w:val="22"/>
              </w:rPr>
              <w:t>3 , </w:t>
            </w:r>
            <w:r>
              <w:rPr>
                <w:rFonts w:ascii="Sylfaen" w:hAnsi="Sylfaen"/>
                <w:sz w:val="22"/>
                <w:szCs w:val="22"/>
              </w:rPr>
              <w:t>стоимость арматуры </w:t>
            </w:r>
            <w:r>
              <w:rPr>
                <w:rFonts w:ascii="Times Armenian" w:hAnsi="Times Armenian"/>
                <w:sz w:val="22"/>
                <w:szCs w:val="22"/>
              </w:rPr>
              <w:t>87,93 </w:t>
            </w:r>
            <w:r>
              <w:rPr>
                <w:rFonts w:ascii="Sylfaen" w:hAnsi="Sylfaen"/>
                <w:sz w:val="22"/>
                <w:szCs w:val="22"/>
              </w:rPr>
              <w:t>кг </w:t>
            </w:r>
            <w:r>
              <w:rPr>
                <w:rFonts w:ascii="Times Armenian" w:hAnsi="Times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элемент</w:t>
            </w:r>
            <w:proofErr w:type="gramEnd"/>
            <w:r>
              <w:rPr>
                <w:rFonts w:ascii="Sylfaen" w:hAnsi="Sylfaen"/>
                <w:sz w:val="22"/>
                <w:szCs w:val="22"/>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4.00: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7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1.60:</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18"/>
                <w:szCs w:val="18"/>
              </w:rPr>
            </w:pPr>
            <w:proofErr w:type="gramStart"/>
            <w:r>
              <w:rPr>
                <w:rFonts w:ascii="Sylfaen" w:hAnsi="Sylfaen"/>
                <w:sz w:val="18"/>
                <w:szCs w:val="18"/>
              </w:rPr>
              <w:t>рынок</w:t>
            </w:r>
            <w:proofErr w:type="gramEnd"/>
            <w:r>
              <w:rPr>
                <w:rFonts w:ascii="Sylfaen" w:hAnsi="Sylfaen"/>
                <w:sz w:val="18"/>
                <w:szCs w:val="18"/>
              </w:rPr>
              <w:t>:</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Calibri" w:hAnsi="Calibri"/>
                <w:sz w:val="22"/>
                <w:szCs w:val="22"/>
              </w:rPr>
              <w:t>КЦД </w:t>
            </w:r>
            <w:r>
              <w:rPr>
                <w:rFonts w:ascii="Times Armenian" w:hAnsi="Times Armenian"/>
                <w:sz w:val="22"/>
                <w:szCs w:val="22"/>
              </w:rPr>
              <w:t>-10 </w:t>
            </w:r>
            <w:r>
              <w:rPr>
                <w:rFonts w:ascii="Sylfaen" w:hAnsi="Sylfaen"/>
                <w:sz w:val="22"/>
                <w:szCs w:val="22"/>
              </w:rPr>
              <w:t>сборных железобетонные пола </w:t>
            </w:r>
            <w:proofErr w:type="gramStart"/>
            <w:r>
              <w:rPr>
                <w:rFonts w:ascii="Sylfaen" w:hAnsi="Sylfaen"/>
                <w:sz w:val="22"/>
                <w:szCs w:val="22"/>
              </w:rPr>
              <w:t>плиты </w:t>
            </w:r>
            <w:r>
              <w:rPr>
                <w:rFonts w:ascii="Times Armenian" w:hAnsi="Times Armenian"/>
                <w:sz w:val="22"/>
                <w:szCs w:val="22"/>
              </w:rPr>
              <w:t>,</w:t>
            </w:r>
            <w:proofErr w:type="gramEnd"/>
            <w:r>
              <w:rPr>
                <w:rFonts w:ascii="Times Armenian" w:hAnsi="Times Armenian"/>
                <w:sz w:val="22"/>
                <w:szCs w:val="22"/>
              </w:rPr>
              <w:t xml:space="preserve"> 14,4 </w:t>
            </w:r>
            <w:r>
              <w:rPr>
                <w:rFonts w:ascii="Sylfaen" w:hAnsi="Sylfaen"/>
                <w:sz w:val="22"/>
                <w:szCs w:val="22"/>
              </w:rPr>
              <w:t>кг арматурного потребление </w:t>
            </w:r>
            <w:r>
              <w:rPr>
                <w:rFonts w:ascii="Times Armenian" w:hAnsi="Times Armenian"/>
                <w:sz w:val="22"/>
                <w:szCs w:val="22"/>
              </w:rPr>
              <w:t>, V </w:t>
            </w:r>
            <w:r>
              <w:rPr>
                <w:rFonts w:ascii="Sylfaen" w:hAnsi="Sylfaen"/>
                <w:sz w:val="22"/>
                <w:szCs w:val="22"/>
              </w:rPr>
              <w:t>BET </w:t>
            </w:r>
            <w:r>
              <w:rPr>
                <w:rFonts w:ascii="Times Armenian" w:hAnsi="Times Armenian"/>
                <w:sz w:val="22"/>
                <w:szCs w:val="22"/>
              </w:rPr>
              <w:t>= 0,18 </w:t>
            </w:r>
            <w:r>
              <w:rPr>
                <w:rFonts w:ascii="Sylfaen" w:hAnsi="Sylfaen"/>
                <w:sz w:val="22"/>
                <w:szCs w:val="22"/>
              </w:rPr>
              <w:t>м </w:t>
            </w:r>
            <w:r>
              <w:rPr>
                <w:rFonts w:ascii="Times Armenian" w:hAnsi="Times Armenian"/>
                <w:sz w:val="22"/>
                <w:szCs w:val="22"/>
              </w:rPr>
              <w:t>3 </w:t>
            </w:r>
            <w:r>
              <w:rPr>
                <w:rFonts w:ascii="Sylfaen" w:hAnsi="Sylfaen"/>
                <w:sz w:val="22"/>
                <w:szCs w:val="22"/>
              </w:rPr>
              <w:t>значения </w:t>
            </w:r>
            <w:r>
              <w:rPr>
                <w:rFonts w:ascii="Times Armenian" w:hAnsi="Times Armenian"/>
                <w:sz w:val="22"/>
                <w:szCs w:val="22"/>
              </w:rPr>
              <w:t>, </w:t>
            </w:r>
            <w:r>
              <w:rPr>
                <w:rFonts w:ascii="Sylfaen" w:hAnsi="Sylfaen"/>
                <w:sz w:val="22"/>
                <w:szCs w:val="22"/>
              </w:rPr>
              <w:t>снабжение</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³ï:</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4.0: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9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1,61:</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18"/>
                <w:szCs w:val="18"/>
              </w:rPr>
            </w:pPr>
            <w:proofErr w:type="gramStart"/>
            <w:r>
              <w:rPr>
                <w:rFonts w:ascii="Sylfaen" w:hAnsi="Sylfaen"/>
                <w:sz w:val="18"/>
                <w:szCs w:val="18"/>
              </w:rPr>
              <w:t>рынок</w:t>
            </w:r>
            <w:proofErr w:type="gramEnd"/>
            <w:r>
              <w:rPr>
                <w:rFonts w:ascii="Sylfaen" w:hAnsi="Sylfaen"/>
                <w:sz w:val="18"/>
                <w:szCs w:val="18"/>
              </w:rPr>
              <w:t>:</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Calibri" w:hAnsi="Calibri"/>
                <w:sz w:val="22"/>
                <w:szCs w:val="22"/>
              </w:rPr>
              <w:t>КЦ </w:t>
            </w:r>
            <w:r>
              <w:rPr>
                <w:rFonts w:ascii="Times Armenian" w:hAnsi="Times Armenian"/>
                <w:sz w:val="22"/>
                <w:szCs w:val="22"/>
              </w:rPr>
              <w:t>-10-6 </w:t>
            </w:r>
            <w:r>
              <w:rPr>
                <w:rFonts w:ascii="Sylfaen" w:hAnsi="Sylfaen"/>
                <w:sz w:val="22"/>
                <w:szCs w:val="22"/>
              </w:rPr>
              <w:t>сборные железобетонные стены </w:t>
            </w:r>
            <w:proofErr w:type="gramStart"/>
            <w:r>
              <w:rPr>
                <w:rFonts w:ascii="Sylfaen" w:hAnsi="Sylfaen"/>
                <w:sz w:val="22"/>
                <w:szCs w:val="22"/>
              </w:rPr>
              <w:t>кольцо </w:t>
            </w:r>
            <w:r>
              <w:rPr>
                <w:rFonts w:ascii="Times Armenian" w:hAnsi="Times Armenian"/>
                <w:sz w:val="22"/>
                <w:szCs w:val="22"/>
              </w:rPr>
              <w:t>,</w:t>
            </w:r>
            <w:proofErr w:type="gramEnd"/>
            <w:r>
              <w:rPr>
                <w:rFonts w:ascii="Times Armenian" w:hAnsi="Times Armenian"/>
                <w:sz w:val="22"/>
                <w:szCs w:val="22"/>
              </w:rPr>
              <w:t xml:space="preserve"> 6,4 </w:t>
            </w:r>
            <w:r>
              <w:rPr>
                <w:rFonts w:ascii="Sylfaen" w:hAnsi="Sylfaen"/>
                <w:sz w:val="22"/>
                <w:szCs w:val="22"/>
              </w:rPr>
              <w:t>кг арматуры стоимость </w:t>
            </w:r>
            <w:r>
              <w:rPr>
                <w:rFonts w:ascii="Times Armenian" w:hAnsi="Times Armenian"/>
                <w:sz w:val="22"/>
                <w:szCs w:val="22"/>
              </w:rPr>
              <w:t>, V </w:t>
            </w:r>
            <w:r>
              <w:rPr>
                <w:rFonts w:ascii="Sylfaen" w:hAnsi="Sylfaen"/>
                <w:sz w:val="22"/>
                <w:szCs w:val="22"/>
              </w:rPr>
              <w:t>ставка </w:t>
            </w:r>
            <w:r>
              <w:rPr>
                <w:rFonts w:ascii="Times Armenian" w:hAnsi="Times Armenian"/>
                <w:sz w:val="22"/>
                <w:szCs w:val="22"/>
              </w:rPr>
              <w:t>= 0,16 </w:t>
            </w:r>
            <w:r>
              <w:rPr>
                <w:rFonts w:ascii="Sylfaen" w:hAnsi="Sylfaen"/>
                <w:sz w:val="22"/>
                <w:szCs w:val="22"/>
              </w:rPr>
              <w:t>м </w:t>
            </w:r>
            <w:r>
              <w:rPr>
                <w:rFonts w:ascii="Times Armenian" w:hAnsi="Times Armenian"/>
                <w:sz w:val="22"/>
                <w:szCs w:val="22"/>
              </w:rPr>
              <w:t>3 </w:t>
            </w:r>
            <w:r>
              <w:rPr>
                <w:rFonts w:ascii="Sylfaen" w:hAnsi="Sylfaen"/>
                <w:sz w:val="22"/>
                <w:szCs w:val="22"/>
              </w:rPr>
              <w:t>значение </w:t>
            </w:r>
            <w:r>
              <w:rPr>
                <w:rFonts w:ascii="Times Armenian" w:hAnsi="Times Armenian"/>
                <w:sz w:val="22"/>
                <w:szCs w:val="22"/>
              </w:rPr>
              <w:t>, </w:t>
            </w:r>
            <w:r>
              <w:rPr>
                <w:rFonts w:ascii="Sylfaen" w:hAnsi="Sylfaen"/>
                <w:sz w:val="22"/>
                <w:szCs w:val="22"/>
              </w:rPr>
              <w:t>подача</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³ï:</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4.0: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7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1,62:</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18"/>
                <w:szCs w:val="18"/>
              </w:rPr>
            </w:pPr>
            <w:proofErr w:type="gramStart"/>
            <w:r>
              <w:rPr>
                <w:rFonts w:ascii="Sylfaen" w:hAnsi="Sylfaen"/>
                <w:sz w:val="18"/>
                <w:szCs w:val="18"/>
              </w:rPr>
              <w:t>рынок</w:t>
            </w:r>
            <w:proofErr w:type="gramEnd"/>
            <w:r>
              <w:rPr>
                <w:rFonts w:ascii="Sylfaen" w:hAnsi="Sylfaen"/>
                <w:sz w:val="18"/>
                <w:szCs w:val="18"/>
              </w:rPr>
              <w:t>:</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Calibri" w:hAnsi="Calibri"/>
                <w:sz w:val="22"/>
                <w:szCs w:val="22"/>
              </w:rPr>
              <w:t>КЦ </w:t>
            </w:r>
            <w:r>
              <w:rPr>
                <w:rFonts w:ascii="Times Armenian" w:hAnsi="Times Armenian"/>
                <w:sz w:val="22"/>
                <w:szCs w:val="22"/>
              </w:rPr>
              <w:t>-10-9 </w:t>
            </w:r>
            <w:r>
              <w:rPr>
                <w:rFonts w:ascii="Sylfaen" w:hAnsi="Sylfaen"/>
                <w:sz w:val="22"/>
                <w:szCs w:val="22"/>
              </w:rPr>
              <w:t>сборный железобетонные стенки кольца </w:t>
            </w:r>
            <w:r>
              <w:rPr>
                <w:rFonts w:ascii="Cambria" w:hAnsi="Cambria" w:cs="Cambria"/>
                <w:sz w:val="22"/>
                <w:szCs w:val="22"/>
              </w:rPr>
              <w:t>с</w:t>
            </w:r>
            <w:r>
              <w:rPr>
                <w:rFonts w:ascii="Times Armenian" w:hAnsi="Times Armenian"/>
                <w:sz w:val="22"/>
                <w:szCs w:val="22"/>
              </w:rPr>
              <w:t xml:space="preserve"> 8,2 </w:t>
            </w:r>
            <w:r>
              <w:rPr>
                <w:rFonts w:ascii="Sylfaen" w:hAnsi="Sylfaen"/>
                <w:sz w:val="22"/>
                <w:szCs w:val="22"/>
              </w:rPr>
              <w:t>кг арматурной </w:t>
            </w:r>
            <w:proofErr w:type="gramStart"/>
            <w:r>
              <w:rPr>
                <w:rFonts w:ascii="Sylfaen" w:hAnsi="Sylfaen"/>
                <w:sz w:val="22"/>
                <w:szCs w:val="22"/>
              </w:rPr>
              <w:t>стоимостью </w:t>
            </w:r>
            <w:r>
              <w:rPr>
                <w:rFonts w:ascii="Times Armenian" w:hAnsi="Times Armenian"/>
                <w:sz w:val="22"/>
                <w:szCs w:val="22"/>
              </w:rPr>
              <w:t>,</w:t>
            </w:r>
            <w:proofErr w:type="gramEnd"/>
            <w:r>
              <w:rPr>
                <w:rFonts w:ascii="Times Armenian" w:hAnsi="Times Armenian"/>
                <w:sz w:val="22"/>
                <w:szCs w:val="22"/>
              </w:rPr>
              <w:t xml:space="preserve"> V </w:t>
            </w:r>
            <w:r>
              <w:rPr>
                <w:rFonts w:ascii="Sylfaen" w:hAnsi="Sylfaen"/>
                <w:sz w:val="22"/>
                <w:szCs w:val="22"/>
              </w:rPr>
              <w:t>ставкой </w:t>
            </w:r>
            <w:r>
              <w:rPr>
                <w:rFonts w:ascii="Times Armenian" w:hAnsi="Times Armenian"/>
                <w:sz w:val="22"/>
                <w:szCs w:val="22"/>
              </w:rPr>
              <w:t>= 0,24 </w:t>
            </w:r>
            <w:r>
              <w:rPr>
                <w:rFonts w:ascii="Sylfaen" w:hAnsi="Sylfaen"/>
                <w:sz w:val="22"/>
                <w:szCs w:val="22"/>
              </w:rPr>
              <w:t>м </w:t>
            </w:r>
            <w:r>
              <w:rPr>
                <w:rFonts w:ascii="Times Armenian" w:hAnsi="Times Armenian"/>
                <w:sz w:val="22"/>
                <w:szCs w:val="22"/>
              </w:rPr>
              <w:t>3 </w:t>
            </w:r>
            <w:r>
              <w:rPr>
                <w:rFonts w:ascii="Sylfaen" w:hAnsi="Sylfaen"/>
                <w:sz w:val="22"/>
                <w:szCs w:val="22"/>
              </w:rPr>
              <w:t>значения </w:t>
            </w:r>
            <w:r>
              <w:rPr>
                <w:rFonts w:ascii="Times Armenian" w:hAnsi="Times Armenian"/>
                <w:sz w:val="22"/>
                <w:szCs w:val="22"/>
              </w:rPr>
              <w:t>, </w:t>
            </w:r>
            <w:r>
              <w:rPr>
                <w:rFonts w:ascii="Sylfaen" w:hAnsi="Sylfaen"/>
                <w:sz w:val="22"/>
                <w:szCs w:val="22"/>
              </w:rPr>
              <w:t>питание</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³ï:</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4.0: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45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1,63:</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Информация:</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Цементно- песчаный </w:t>
            </w:r>
            <w:proofErr w:type="gramStart"/>
            <w:r>
              <w:rPr>
                <w:rFonts w:ascii="Sylfaen" w:hAnsi="Sylfaen"/>
                <w:sz w:val="22"/>
                <w:szCs w:val="22"/>
              </w:rPr>
              <w:t>раствор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стоимость </w:t>
            </w:r>
            <w:r>
              <w:rPr>
                <w:rFonts w:ascii="Times Armenian" w:hAnsi="Times Armenian"/>
                <w:sz w:val="22"/>
                <w:szCs w:val="22"/>
              </w:rPr>
              <w:t>, </w:t>
            </w:r>
            <w:r>
              <w:rPr>
                <w:rFonts w:ascii="Sylfaen" w:hAnsi="Sylfaen"/>
                <w:sz w:val="22"/>
                <w:szCs w:val="22"/>
              </w:rPr>
              <w:t>поставка</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Ù </w:t>
            </w:r>
            <w:r>
              <w:rPr>
                <w:rFonts w:ascii="Times Armenian" w:hAnsi="Times Armenian"/>
                <w:sz w:val="15"/>
                <w:szCs w:val="15"/>
                <w:vertAlign w:val="superscript"/>
              </w:rPr>
              <w:t>3:</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0,009:</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3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1,64:</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Информация:</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Подготовительный гравийный слой </w:t>
            </w:r>
            <w:r>
              <w:rPr>
                <w:rFonts w:ascii="Times Armenian" w:hAnsi="Times Armenian"/>
                <w:sz w:val="22"/>
                <w:szCs w:val="22"/>
              </w:rPr>
              <w:t>12 </w:t>
            </w:r>
            <w:r>
              <w:rPr>
                <w:rFonts w:ascii="Sylfaen" w:hAnsi="Sylfaen"/>
                <w:sz w:val="22"/>
                <w:szCs w:val="22"/>
              </w:rPr>
              <w:t>см </w:t>
            </w:r>
            <w:proofErr w:type="gramStart"/>
            <w:r>
              <w:rPr>
                <w:rFonts w:ascii="Sylfaen" w:hAnsi="Sylfaen"/>
                <w:sz w:val="22"/>
                <w:szCs w:val="22"/>
              </w:rPr>
              <w:t>толщиной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стоимость </w:t>
            </w:r>
            <w:r>
              <w:rPr>
                <w:rFonts w:ascii="Times Armenian" w:hAnsi="Times Armenian"/>
                <w:sz w:val="22"/>
                <w:szCs w:val="22"/>
              </w:rPr>
              <w:t>, </w:t>
            </w:r>
            <w:r>
              <w:rPr>
                <w:rFonts w:ascii="Sylfaen" w:hAnsi="Sylfaen"/>
                <w:sz w:val="22"/>
                <w:szCs w:val="22"/>
              </w:rPr>
              <w:t>поставка</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Ù </w:t>
            </w:r>
            <w:r>
              <w:rPr>
                <w:rFonts w:ascii="Times Armenian" w:hAnsi="Times Armenian"/>
                <w:sz w:val="15"/>
                <w:szCs w:val="15"/>
                <w:vertAlign w:val="superscript"/>
              </w:rPr>
              <w:t>3:</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1,660: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9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1,65:</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proofErr w:type="spellStart"/>
            <w:r>
              <w:rPr>
                <w:rFonts w:ascii="Times Armenian" w:hAnsi="Times Armenian"/>
                <w:sz w:val="22"/>
                <w:szCs w:val="22"/>
              </w:rPr>
              <w:t>ÝáñÙ</w:t>
            </w:r>
            <w:proofErr w:type="spellEnd"/>
            <w:r>
              <w:rPr>
                <w:rFonts w:ascii="Times Armenian" w:hAnsi="Times Armenian"/>
                <w:sz w:val="22"/>
                <w:szCs w:val="22"/>
              </w:rPr>
              <w:t>:</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Категория металла P. </w:t>
            </w:r>
            <w:r>
              <w:rPr>
                <w:rFonts w:ascii="Times Armenian" w:hAnsi="Times Armenian"/>
                <w:sz w:val="22"/>
                <w:szCs w:val="22"/>
              </w:rPr>
              <w:t>16 AIII </w:t>
            </w:r>
            <w:r>
              <w:rPr>
                <w:rFonts w:ascii="Sylfaen" w:hAnsi="Sylfaen"/>
                <w:sz w:val="22"/>
                <w:szCs w:val="22"/>
              </w:rPr>
              <w:t>класс </w:t>
            </w:r>
            <w:proofErr w:type="gramStart"/>
            <w:r>
              <w:rPr>
                <w:rFonts w:ascii="Sylfaen" w:hAnsi="Sylfaen"/>
                <w:sz w:val="22"/>
                <w:szCs w:val="22"/>
              </w:rPr>
              <w:t>арматурные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стоимость </w:t>
            </w:r>
            <w:r>
              <w:rPr>
                <w:rFonts w:ascii="Times Armenian" w:hAnsi="Times Armenian"/>
                <w:sz w:val="22"/>
                <w:szCs w:val="22"/>
              </w:rPr>
              <w:t>, </w:t>
            </w:r>
            <w:r>
              <w:rPr>
                <w:rFonts w:ascii="Sylfaen" w:hAnsi="Sylfaen"/>
                <w:sz w:val="22"/>
                <w:szCs w:val="22"/>
              </w:rPr>
              <w:t>поставка</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Cambria" w:hAnsi="Cambria" w:cs="Cambria"/>
                <w:sz w:val="22"/>
                <w:szCs w:val="22"/>
              </w:rPr>
              <w:t>я</w:t>
            </w:r>
            <w:proofErr w:type="gramEnd"/>
            <w:r>
              <w:rPr>
                <w:rFonts w:ascii="Times Armenian" w:hAnsi="Times Armenian"/>
                <w:sz w:val="22"/>
                <w:szCs w:val="22"/>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0,105:</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75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1,66:</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7-291:</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Элементы соединительные металлические </w:t>
            </w:r>
            <w:proofErr w:type="gramStart"/>
            <w:r>
              <w:rPr>
                <w:rFonts w:ascii="Sylfaen" w:hAnsi="Sylfaen"/>
                <w:sz w:val="22"/>
                <w:szCs w:val="22"/>
              </w:rPr>
              <w:t>сейсмостойкие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лист стальной </w:t>
            </w:r>
            <w:r>
              <w:rPr>
                <w:rFonts w:ascii="Times Armenian" w:hAnsi="Times Armenian"/>
                <w:sz w:val="22"/>
                <w:szCs w:val="22"/>
              </w:rPr>
              <w:t>6 </w:t>
            </w:r>
            <w:r>
              <w:rPr>
                <w:rFonts w:ascii="Sylfaen" w:hAnsi="Sylfaen"/>
                <w:sz w:val="22"/>
                <w:szCs w:val="22"/>
              </w:rPr>
              <w:t>мм </w:t>
            </w:r>
            <w:r>
              <w:rPr>
                <w:rFonts w:ascii="Times Armenian" w:hAnsi="Times Armenian"/>
                <w:sz w:val="22"/>
                <w:szCs w:val="22"/>
              </w:rPr>
              <w:t>, </w:t>
            </w:r>
            <w:r>
              <w:rPr>
                <w:rFonts w:ascii="Sylfaen" w:hAnsi="Sylfaen"/>
                <w:sz w:val="22"/>
                <w:szCs w:val="22"/>
              </w:rPr>
              <w:t>стоимость </w:t>
            </w:r>
            <w:r>
              <w:rPr>
                <w:rFonts w:ascii="Times Armenian" w:hAnsi="Times Armenian"/>
                <w:sz w:val="22"/>
                <w:szCs w:val="22"/>
              </w:rPr>
              <w:t>, </w:t>
            </w:r>
            <w:r>
              <w:rPr>
                <w:rFonts w:ascii="Sylfaen" w:hAnsi="Sylfaen"/>
                <w:sz w:val="22"/>
                <w:szCs w:val="22"/>
              </w:rPr>
              <w:t>поставка </w:t>
            </w:r>
            <w:r>
              <w:rPr>
                <w:rFonts w:ascii="Times Armenian" w:hAnsi="Times Armenian"/>
                <w:sz w:val="22"/>
                <w:szCs w:val="22"/>
              </w:rPr>
              <w:t>, </w:t>
            </w:r>
            <w:r>
              <w:rPr>
                <w:rFonts w:ascii="Sylfaen" w:hAnsi="Sylfaen"/>
                <w:sz w:val="22"/>
                <w:szCs w:val="22"/>
              </w:rPr>
              <w:t>установка.</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Cambria" w:hAnsi="Cambria" w:cs="Cambria"/>
                <w:sz w:val="22"/>
                <w:szCs w:val="22"/>
              </w:rPr>
              <w:t>я</w:t>
            </w:r>
            <w:proofErr w:type="gramEnd"/>
            <w:r>
              <w:rPr>
                <w:rFonts w:ascii="Times Armenian" w:hAnsi="Times Armenian"/>
                <w:sz w:val="22"/>
                <w:szCs w:val="22"/>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0,008:</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72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1,67:</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6-30:</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Монолитные </w:t>
            </w:r>
            <w:r>
              <w:rPr>
                <w:rFonts w:ascii="Times Armenian" w:hAnsi="Times Armenian"/>
                <w:sz w:val="22"/>
                <w:szCs w:val="22"/>
              </w:rPr>
              <w:t>B15 </w:t>
            </w:r>
            <w:r>
              <w:rPr>
                <w:rFonts w:ascii="Sylfaen" w:hAnsi="Sylfaen"/>
                <w:sz w:val="22"/>
                <w:szCs w:val="22"/>
              </w:rPr>
              <w:t>класс бетонных столбов, </w:t>
            </w:r>
            <w:proofErr w:type="gramStart"/>
            <w:r>
              <w:rPr>
                <w:rFonts w:ascii="Sylfaen" w:hAnsi="Sylfaen"/>
                <w:sz w:val="22"/>
                <w:szCs w:val="22"/>
              </w:rPr>
              <w:t>создание </w:t>
            </w:r>
            <w:r>
              <w:rPr>
                <w:rFonts w:ascii="Times Armenian" w:hAnsi="Times Armenian"/>
                <w:sz w:val="22"/>
                <w:szCs w:val="22"/>
              </w:rPr>
              <w:t>,</w:t>
            </w:r>
            <w:proofErr w:type="gramEnd"/>
            <w:r>
              <w:rPr>
                <w:rFonts w:ascii="Times Armenian" w:hAnsi="Times Armenian"/>
                <w:sz w:val="22"/>
                <w:szCs w:val="22"/>
              </w:rPr>
              <w:t xml:space="preserve"> </w:t>
            </w:r>
            <w:r>
              <w:rPr>
                <w:rFonts w:ascii="Cambria" w:hAnsi="Cambria" w:cs="Cambria"/>
                <w:sz w:val="22"/>
                <w:szCs w:val="22"/>
              </w:rPr>
              <w:t>в</w:t>
            </w:r>
            <w:r>
              <w:rPr>
                <w:rFonts w:ascii="Times Armenian" w:hAnsi="Times Armenian"/>
                <w:sz w:val="22"/>
                <w:szCs w:val="22"/>
              </w:rPr>
              <w:t> </w:t>
            </w:r>
            <w:r>
              <w:rPr>
                <w:rFonts w:ascii="Sylfaen" w:hAnsi="Sylfaen"/>
                <w:sz w:val="22"/>
                <w:szCs w:val="22"/>
              </w:rPr>
              <w:t>том числе материалы затрат </w:t>
            </w:r>
            <w:r>
              <w:rPr>
                <w:rFonts w:ascii="Times Armenian" w:hAnsi="Times Armenian"/>
                <w:sz w:val="22"/>
                <w:szCs w:val="22"/>
              </w:rPr>
              <w:t>, </w:t>
            </w:r>
            <w:r>
              <w:rPr>
                <w:rFonts w:ascii="Sylfaen" w:hAnsi="Sylfaen"/>
                <w:sz w:val="22"/>
                <w:szCs w:val="22"/>
              </w:rPr>
              <w:t>поставки</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Ù </w:t>
            </w:r>
            <w:r>
              <w:rPr>
                <w:rFonts w:ascii="Times Armenian" w:hAnsi="Times Armenian"/>
                <w:sz w:val="15"/>
                <w:szCs w:val="15"/>
                <w:vertAlign w:val="superscript"/>
              </w:rPr>
              <w:t>3:</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0,240: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450"/>
        </w:trPr>
        <w:tc>
          <w:tcPr>
            <w:tcW w:w="649" w:type="dxa"/>
            <w:tcBorders>
              <w:left w:val="single" w:sz="6" w:space="0" w:color="auto"/>
              <w:bottom w:val="single" w:sz="6" w:space="0" w:color="auto"/>
              <w:right w:val="single" w:sz="6" w:space="0" w:color="auto"/>
            </w:tcBorders>
            <w:shd w:val="clear" w:color="auto" w:fill="C4D79B"/>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911"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4111"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Итого по бетонным работам</w:t>
            </w:r>
          </w:p>
        </w:tc>
        <w:tc>
          <w:tcPr>
            <w:tcW w:w="1048"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 </w:t>
            </w:r>
          </w:p>
        </w:tc>
        <w:tc>
          <w:tcPr>
            <w:tcW w:w="944"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 </w:t>
            </w:r>
          </w:p>
        </w:tc>
        <w:tc>
          <w:tcPr>
            <w:tcW w:w="701"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1,578:</w:t>
            </w:r>
          </w:p>
        </w:tc>
      </w:tr>
      <w:tr w:rsidR="003D1684" w:rsidTr="003D1684">
        <w:trPr>
          <w:trHeight w:val="42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 </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Sylfaen" w:hAnsi="Sylfaen"/>
                <w:b/>
                <w:bCs/>
                <w:sz w:val="22"/>
                <w:szCs w:val="22"/>
                <w:u w:val="single"/>
              </w:rPr>
              <w:t>Изоляционные работы</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 </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 </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4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1,68:</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15-613:</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proofErr w:type="gramStart"/>
            <w:r>
              <w:rPr>
                <w:rFonts w:ascii="Times Armenian" w:hAnsi="Times Armenian"/>
                <w:sz w:val="22"/>
                <w:szCs w:val="22"/>
              </w:rPr>
              <w:t>Ø »ï</w:t>
            </w:r>
            <w:proofErr w:type="gramEnd"/>
            <w:r>
              <w:rPr>
                <w:rFonts w:ascii="Times Armenian" w:hAnsi="Times Armenian"/>
                <w:sz w:val="22"/>
                <w:szCs w:val="22"/>
              </w:rPr>
              <w:t>³Õ³Ï³Ý É» »</w:t>
            </w:r>
            <w:proofErr w:type="spellStart"/>
            <w:r>
              <w:rPr>
                <w:rFonts w:ascii="Times Armenian" w:hAnsi="Times Armenian"/>
                <w:sz w:val="22"/>
                <w:szCs w:val="22"/>
              </w:rPr>
              <w:t>ïÝ</w:t>
            </w:r>
            <w:proofErr w:type="spellEnd"/>
            <w:r>
              <w:rPr>
                <w:rFonts w:ascii="Times Armenian" w:hAnsi="Times Armenian"/>
                <w:sz w:val="22"/>
                <w:szCs w:val="22"/>
              </w:rPr>
              <w:t xml:space="preserve">» </w:t>
            </w:r>
            <w:proofErr w:type="spellStart"/>
            <w:r>
              <w:rPr>
                <w:rFonts w:ascii="Times Armenian" w:hAnsi="Times Armenian"/>
                <w:sz w:val="22"/>
                <w:szCs w:val="22"/>
              </w:rPr>
              <w:t>ñÇ</w:t>
            </w:r>
            <w:proofErr w:type="spellEnd"/>
            <w:r>
              <w:rPr>
                <w:rFonts w:ascii="Times Armenian" w:hAnsi="Times Armenian"/>
                <w:sz w:val="22"/>
                <w:szCs w:val="22"/>
              </w:rPr>
              <w:t> Ý »</w:t>
            </w:r>
            <w:proofErr w:type="spellStart"/>
            <w:r>
              <w:rPr>
                <w:rFonts w:ascii="Times Armenian" w:hAnsi="Times Armenian"/>
                <w:sz w:val="22"/>
                <w:szCs w:val="22"/>
              </w:rPr>
              <w:t>ñÏáõÙ</w:t>
            </w:r>
            <w:proofErr w:type="spellEnd"/>
            <w:r>
              <w:rPr>
                <w:rFonts w:ascii="Times Armenian" w:hAnsi="Times Armenian"/>
                <w:sz w:val="22"/>
                <w:szCs w:val="22"/>
              </w:rPr>
              <w:t xml:space="preserve">» </w:t>
            </w:r>
            <w:proofErr w:type="spellStart"/>
            <w:r>
              <w:rPr>
                <w:rFonts w:ascii="Times Armenian" w:hAnsi="Times Armenian"/>
                <w:sz w:val="22"/>
                <w:szCs w:val="22"/>
              </w:rPr>
              <w:t>ñÏß</w:t>
            </w:r>
            <w:proofErr w:type="spellEnd"/>
            <w:r>
              <w:rPr>
                <w:rFonts w:ascii="Times Armenian" w:hAnsi="Times Armenian"/>
                <w:sz w:val="22"/>
                <w:szCs w:val="22"/>
              </w:rPr>
              <w:t xml:space="preserve"> »</w:t>
            </w:r>
            <w:proofErr w:type="spellStart"/>
            <w:r>
              <w:rPr>
                <w:rFonts w:ascii="Times Armenian" w:hAnsi="Times Armenian"/>
                <w:sz w:val="22"/>
                <w:szCs w:val="22"/>
              </w:rPr>
              <w:t>ñï</w:t>
            </w:r>
            <w:proofErr w:type="spellEnd"/>
            <w:r>
              <w:rPr>
                <w:rFonts w:ascii="Times Armenian" w:hAnsi="Times Armenian"/>
                <w:sz w:val="22"/>
                <w:szCs w:val="22"/>
              </w:rPr>
              <w:t xml:space="preserve"> çñ³Ï³ÛáõÝ Ý» </w:t>
            </w:r>
            <w:proofErr w:type="spellStart"/>
            <w:r>
              <w:rPr>
                <w:rFonts w:ascii="Times Armenian" w:hAnsi="Times Armenian"/>
                <w:sz w:val="22"/>
                <w:szCs w:val="22"/>
              </w:rPr>
              <w:t>ñÏáí</w:t>
            </w:r>
            <w:proofErr w:type="spellEnd"/>
            <w:r>
              <w:rPr>
                <w:rFonts w:ascii="Times Armenian" w:hAnsi="Times Armenian"/>
                <w:sz w:val="22"/>
                <w:szCs w:val="22"/>
              </w:rPr>
              <w:t xml:space="preserve">, »ñ³éÛ³É </w:t>
            </w:r>
            <w:proofErr w:type="spellStart"/>
            <w:r>
              <w:rPr>
                <w:rFonts w:ascii="Times Armenian" w:hAnsi="Times Armenian"/>
                <w:sz w:val="22"/>
                <w:szCs w:val="22"/>
              </w:rPr>
              <w:t>áõÃ</w:t>
            </w:r>
            <w:proofErr w:type="spellEnd"/>
            <w:r>
              <w:rPr>
                <w:rFonts w:ascii="Times Armenian" w:hAnsi="Times Armenian"/>
                <w:sz w:val="22"/>
                <w:szCs w:val="22"/>
              </w:rPr>
              <w:t xml:space="preserve">» </w:t>
            </w:r>
            <w:proofErr w:type="spellStart"/>
            <w:r>
              <w:rPr>
                <w:rFonts w:ascii="Times Armenian" w:hAnsi="Times Armenian"/>
                <w:sz w:val="22"/>
                <w:szCs w:val="22"/>
              </w:rPr>
              <w:t>ñÇ</w:t>
            </w:r>
            <w:proofErr w:type="spellEnd"/>
            <w:r>
              <w:rPr>
                <w:rFonts w:ascii="Times Armenian" w:hAnsi="Times Armenian"/>
                <w:sz w:val="22"/>
                <w:szCs w:val="22"/>
              </w:rPr>
              <w:t xml:space="preserve"> ³ñÅ </w:t>
            </w:r>
            <w:r>
              <w:rPr>
                <w:sz w:val="22"/>
                <w:szCs w:val="22"/>
              </w:rPr>
              <w:t>​​</w:t>
            </w:r>
            <w:r>
              <w:rPr>
                <w:rFonts w:ascii="Times Armenian" w:hAnsi="Times Armenian" w:cs="Times Armenian"/>
                <w:sz w:val="22"/>
                <w:szCs w:val="22"/>
              </w:rPr>
              <w:t>»Á</w:t>
            </w:r>
            <w:r>
              <w:rPr>
                <w:rFonts w:ascii="Times Armenian" w:hAnsi="Times Armenian"/>
                <w:sz w:val="22"/>
                <w:szCs w:val="22"/>
              </w:rPr>
              <w:t xml:space="preserve">, </w:t>
            </w:r>
            <w:r>
              <w:rPr>
                <w:rFonts w:ascii="Times Armenian" w:hAnsi="Times Armenian" w:cs="Times Armenian"/>
                <w:sz w:val="22"/>
                <w:szCs w:val="22"/>
              </w:rPr>
              <w:t>Á</w:t>
            </w:r>
            <w:r>
              <w:rPr>
                <w:rFonts w:ascii="Times Armenian" w:hAnsi="Times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Ù </w:t>
            </w:r>
            <w:r>
              <w:rPr>
                <w:rFonts w:ascii="Times Armenian" w:hAnsi="Times Armenian"/>
                <w:sz w:val="15"/>
                <w:szCs w:val="15"/>
                <w:vertAlign w:val="superscript"/>
              </w:rPr>
              <w:t>2:</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10: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3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1,69:</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22-130:</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Стальная труба P. </w:t>
            </w:r>
            <w:r>
              <w:rPr>
                <w:rFonts w:ascii="Arial Armenian" w:hAnsi="Arial Armenian"/>
                <w:sz w:val="22"/>
                <w:szCs w:val="22"/>
              </w:rPr>
              <w:t>219x4 </w:t>
            </w:r>
            <w:r>
              <w:rPr>
                <w:rFonts w:ascii="Sylfaen" w:hAnsi="Sylfaen"/>
                <w:sz w:val="22"/>
                <w:szCs w:val="22"/>
              </w:rPr>
              <w:t>мм нормальная </w:t>
            </w:r>
            <w:proofErr w:type="gramStart"/>
            <w:r>
              <w:rPr>
                <w:rFonts w:ascii="Sylfaen" w:hAnsi="Sylfaen"/>
                <w:sz w:val="22"/>
                <w:szCs w:val="22"/>
              </w:rPr>
              <w:t>гидроизоляция </w:t>
            </w:r>
            <w:r>
              <w:rPr>
                <w:rFonts w:ascii="Arial Armenian" w:hAnsi="Arial Armenian"/>
                <w:sz w:val="22"/>
                <w:szCs w:val="22"/>
              </w:rPr>
              <w:t>,</w:t>
            </w:r>
            <w:proofErr w:type="gramEnd"/>
            <w:r>
              <w:rPr>
                <w:rFonts w:ascii="Arial Armenian" w:hAnsi="Arial Armenian"/>
                <w:sz w:val="22"/>
                <w:szCs w:val="22"/>
              </w:rPr>
              <w:t> </w:t>
            </w:r>
            <w:r>
              <w:rPr>
                <w:rFonts w:ascii="Sylfaen" w:hAnsi="Sylfaen"/>
                <w:sz w:val="22"/>
                <w:szCs w:val="22"/>
              </w:rPr>
              <w:t>включая стоимость материала </w:t>
            </w:r>
            <w:r>
              <w:rPr>
                <w:rFonts w:ascii="Arial Armenian" w:hAnsi="Arial Armenian"/>
                <w:sz w:val="22"/>
                <w:szCs w:val="22"/>
              </w:rPr>
              <w:t>, </w:t>
            </w:r>
            <w:r>
              <w:rPr>
                <w:rFonts w:ascii="Sylfaen" w:hAnsi="Sylfaen"/>
                <w:sz w:val="22"/>
                <w:szCs w:val="22"/>
              </w:rPr>
              <w:t>поставка</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м</w:t>
            </w:r>
            <w:proofErr w:type="gramEnd"/>
            <w:r>
              <w:rPr>
                <w:rFonts w:ascii="Sylfaen" w:hAnsi="Sylfaen"/>
                <w:sz w:val="22"/>
                <w:szCs w:val="22"/>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1.1:</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435"/>
        </w:trPr>
        <w:tc>
          <w:tcPr>
            <w:tcW w:w="649" w:type="dxa"/>
            <w:tcBorders>
              <w:left w:val="single" w:sz="6" w:space="0" w:color="auto"/>
              <w:bottom w:val="single" w:sz="6" w:space="0" w:color="auto"/>
              <w:right w:val="single" w:sz="6" w:space="0" w:color="auto"/>
            </w:tcBorders>
            <w:shd w:val="clear" w:color="auto" w:fill="C4D79B"/>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911"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4111"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Только согласно изоляционным работам</w:t>
            </w:r>
          </w:p>
        </w:tc>
        <w:tc>
          <w:tcPr>
            <w:tcW w:w="1048"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 </w:t>
            </w:r>
          </w:p>
        </w:tc>
        <w:tc>
          <w:tcPr>
            <w:tcW w:w="944"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 </w:t>
            </w:r>
          </w:p>
        </w:tc>
        <w:tc>
          <w:tcPr>
            <w:tcW w:w="701"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0,009:</w:t>
            </w:r>
          </w:p>
        </w:tc>
      </w:tr>
      <w:tr w:rsidR="003D1684" w:rsidTr="003D1684">
        <w:trPr>
          <w:trHeight w:val="420"/>
        </w:trPr>
        <w:tc>
          <w:tcPr>
            <w:tcW w:w="649" w:type="dxa"/>
            <w:tcBorders>
              <w:left w:val="single" w:sz="6" w:space="0" w:color="auto"/>
              <w:bottom w:val="single" w:sz="6" w:space="0" w:color="auto"/>
              <w:right w:val="single" w:sz="6" w:space="0" w:color="auto"/>
            </w:tcBorders>
            <w:shd w:val="clear" w:color="auto" w:fill="DA9694"/>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911" w:type="dxa"/>
            <w:tcBorders>
              <w:bottom w:val="single" w:sz="6" w:space="0" w:color="auto"/>
              <w:right w:val="single" w:sz="6" w:space="0" w:color="auto"/>
            </w:tcBorders>
            <w:shd w:val="clear" w:color="auto" w:fill="DA9694"/>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4111" w:type="dxa"/>
            <w:tcBorders>
              <w:bottom w:val="single" w:sz="6" w:space="0" w:color="auto"/>
              <w:right w:val="single" w:sz="6" w:space="0" w:color="auto"/>
            </w:tcBorders>
            <w:shd w:val="clear" w:color="auto" w:fill="DA9694"/>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b/>
                <w:bCs/>
                <w:sz w:val="22"/>
                <w:szCs w:val="22"/>
              </w:rPr>
              <w:t>Всего в </w:t>
            </w:r>
            <w:r>
              <w:rPr>
                <w:rFonts w:ascii="Arial Armenian" w:hAnsi="Arial Armenian"/>
                <w:b/>
                <w:bCs/>
                <w:sz w:val="22"/>
                <w:szCs w:val="22"/>
              </w:rPr>
              <w:t>1 </w:t>
            </w:r>
            <w:r>
              <w:rPr>
                <w:rFonts w:ascii="Sylfaen" w:hAnsi="Sylfaen"/>
                <w:b/>
                <w:bCs/>
                <w:sz w:val="22"/>
                <w:szCs w:val="22"/>
              </w:rPr>
              <w:t>на деление</w:t>
            </w:r>
          </w:p>
        </w:tc>
        <w:tc>
          <w:tcPr>
            <w:tcW w:w="1048" w:type="dxa"/>
            <w:tcBorders>
              <w:bottom w:val="single" w:sz="6" w:space="0" w:color="auto"/>
              <w:right w:val="single" w:sz="6" w:space="0" w:color="auto"/>
            </w:tcBorders>
            <w:shd w:val="clear" w:color="auto" w:fill="DA9694"/>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 </w:t>
            </w:r>
          </w:p>
        </w:tc>
        <w:tc>
          <w:tcPr>
            <w:tcW w:w="944" w:type="dxa"/>
            <w:tcBorders>
              <w:bottom w:val="single" w:sz="6" w:space="0" w:color="auto"/>
              <w:right w:val="single" w:sz="6" w:space="0" w:color="auto"/>
            </w:tcBorders>
            <w:shd w:val="clear" w:color="auto" w:fill="DA9694"/>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 </w:t>
            </w:r>
          </w:p>
        </w:tc>
        <w:tc>
          <w:tcPr>
            <w:tcW w:w="701" w:type="dxa"/>
            <w:tcBorders>
              <w:bottom w:val="single" w:sz="6" w:space="0" w:color="auto"/>
              <w:right w:val="single" w:sz="6" w:space="0" w:color="auto"/>
            </w:tcBorders>
            <w:shd w:val="clear" w:color="auto" w:fill="DA9694"/>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shd w:val="clear" w:color="auto" w:fill="DA9694"/>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35 416:</w:t>
            </w:r>
          </w:p>
        </w:tc>
      </w:tr>
      <w:tr w:rsidR="003D1684" w:rsidTr="003D1684">
        <w:trPr>
          <w:trHeight w:val="34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b/>
                <w:bCs/>
                <w:i/>
                <w:iCs/>
                <w:sz w:val="22"/>
                <w:szCs w:val="22"/>
                <w:u w:val="single"/>
              </w:rPr>
              <w:t>2. </w:t>
            </w:r>
            <w:r>
              <w:rPr>
                <w:rFonts w:ascii="Sylfaen" w:hAnsi="Sylfaen"/>
                <w:b/>
                <w:bCs/>
                <w:i/>
                <w:iCs/>
                <w:sz w:val="22"/>
                <w:szCs w:val="22"/>
                <w:u w:val="single"/>
              </w:rPr>
              <w:t>Домашние связи</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 </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 </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34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9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jc w:val="center"/>
              <w:rPr>
                <w:rFonts w:ascii="Calibri" w:hAnsi="Calibri"/>
                <w:sz w:val="20"/>
                <w:szCs w:val="20"/>
              </w:rPr>
            </w:pPr>
            <w:r>
              <w:rPr>
                <w:rFonts w:ascii="Times Armenian" w:hAnsi="Times Armenian"/>
                <w:sz w:val="20"/>
                <w:szCs w:val="20"/>
              </w:rPr>
              <w:t> </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Sylfaen" w:hAnsi="Sylfaen"/>
                <w:b/>
                <w:bCs/>
                <w:sz w:val="22"/>
                <w:szCs w:val="22"/>
                <w:u w:val="single"/>
              </w:rPr>
              <w:t>Земляные работы</w:t>
            </w:r>
          </w:p>
        </w:tc>
        <w:tc>
          <w:tcPr>
            <w:tcW w:w="1048"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jc w:val="center"/>
              <w:rPr>
                <w:rFonts w:ascii="Calibri" w:hAnsi="Calibri"/>
                <w:sz w:val="20"/>
                <w:szCs w:val="20"/>
              </w:rPr>
            </w:pPr>
            <w:r>
              <w:rPr>
                <w:rFonts w:ascii="Times Armenian" w:hAnsi="Times Armenian"/>
                <w:sz w:val="20"/>
                <w:szCs w:val="20"/>
              </w:rPr>
              <w:t> </w:t>
            </w:r>
          </w:p>
        </w:tc>
        <w:tc>
          <w:tcPr>
            <w:tcW w:w="944"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jc w:val="center"/>
              <w:rPr>
                <w:rFonts w:ascii="Calibri" w:hAnsi="Calibri"/>
                <w:sz w:val="20"/>
                <w:szCs w:val="20"/>
              </w:rPr>
            </w:pPr>
            <w:r>
              <w:rPr>
                <w:rFonts w:ascii="Times Armenian" w:hAnsi="Times Armenian"/>
                <w:sz w:val="20"/>
                <w:szCs w:val="20"/>
              </w:rPr>
              <w:t> </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36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lastRenderedPageBreak/>
              <w:t>2.1:</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proofErr w:type="gramStart"/>
            <w:r>
              <w:rPr>
                <w:rFonts w:ascii="Sylfaen" w:hAnsi="Sylfaen"/>
                <w:sz w:val="22"/>
                <w:szCs w:val="22"/>
              </w:rPr>
              <w:t>сообщить</w:t>
            </w:r>
            <w:proofErr w:type="gramEnd"/>
            <w:r>
              <w:rPr>
                <w:rFonts w:ascii="Sylfaen" w:hAnsi="Sylfaen"/>
                <w:sz w:val="22"/>
                <w:szCs w:val="22"/>
              </w:rPr>
              <w:t>:</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Резка асфальтобетона пилой</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м</w:t>
            </w:r>
            <w:proofErr w:type="gramEnd"/>
            <w:r>
              <w:rPr>
                <w:rFonts w:ascii="Sylfaen" w:hAnsi="Sylfaen"/>
                <w:sz w:val="22"/>
                <w:szCs w:val="22"/>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600.0: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42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2.2:</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27-33:</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Асфальт тротуар снос вручную Сборный молоток</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м</w:t>
            </w:r>
            <w:proofErr w:type="gramEnd"/>
            <w:r>
              <w:rPr>
                <w:rFonts w:ascii="Sylfaen" w:hAnsi="Sylfaen"/>
                <w:sz w:val="22"/>
                <w:szCs w:val="22"/>
              </w:rPr>
              <w:t> </w:t>
            </w:r>
            <w:r>
              <w:rPr>
                <w:rFonts w:ascii="Times Armenian" w:hAnsi="Times Armenian"/>
                <w:sz w:val="22"/>
                <w:szCs w:val="22"/>
              </w:rPr>
              <w:t>3:</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0,9:</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33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2.3:</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1-1589:</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Снос асфальтобетонного покрытия экскаваторной погрузкой</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м</w:t>
            </w:r>
            <w:proofErr w:type="gramEnd"/>
            <w:r>
              <w:rPr>
                <w:rFonts w:ascii="Sylfaen" w:hAnsi="Sylfaen"/>
                <w:sz w:val="22"/>
                <w:szCs w:val="22"/>
              </w:rPr>
              <w:t> </w:t>
            </w:r>
            <w:r>
              <w:rPr>
                <w:rFonts w:ascii="Times Armenian" w:hAnsi="Times Armenian"/>
                <w:sz w:val="22"/>
                <w:szCs w:val="22"/>
              </w:rPr>
              <w:t>3:</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29.1:</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120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2.4:</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16"/>
                <w:szCs w:val="16"/>
              </w:rPr>
            </w:pPr>
            <w:proofErr w:type="gramStart"/>
            <w:r>
              <w:rPr>
                <w:rFonts w:ascii="Calibri" w:hAnsi="Calibri"/>
                <w:sz w:val="16"/>
                <w:szCs w:val="16"/>
              </w:rPr>
              <w:t>сметные</w:t>
            </w:r>
            <w:proofErr w:type="gramEnd"/>
            <w:r>
              <w:rPr>
                <w:rFonts w:ascii="Calibri" w:hAnsi="Calibri"/>
                <w:sz w:val="16"/>
                <w:szCs w:val="16"/>
              </w:rPr>
              <w:t> цены на погрузочные работы п </w:t>
            </w:r>
            <w:r>
              <w:rPr>
                <w:rFonts w:ascii="Times Armenian" w:hAnsi="Times Armenian"/>
                <w:sz w:val="16"/>
                <w:szCs w:val="16"/>
              </w:rPr>
              <w:t>29</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Свалка отгрузки разрушенных асфальтовых отходов</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t</w:t>
            </w:r>
            <w:proofErr w:type="gramEnd"/>
            <w:r>
              <w:rPr>
                <w:rFonts w:ascii="Sylfaen" w:hAnsi="Sylfaen"/>
                <w:sz w:val="22"/>
                <w:szCs w:val="22"/>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1,800: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150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2.5:</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18"/>
                <w:szCs w:val="18"/>
              </w:rPr>
            </w:pPr>
            <w:r>
              <w:rPr>
                <w:rFonts w:ascii="Sylfaen" w:hAnsi="Sylfaen"/>
                <w:sz w:val="18"/>
                <w:szCs w:val="18"/>
              </w:rPr>
              <w:t>Средняя рыночная стоимость </w:t>
            </w:r>
            <w:r>
              <w:rPr>
                <w:rFonts w:ascii="Times Armenian" w:hAnsi="Times Armenian"/>
                <w:sz w:val="18"/>
                <w:szCs w:val="18"/>
              </w:rPr>
              <w:t>1 </w:t>
            </w:r>
            <w:r>
              <w:rPr>
                <w:rFonts w:ascii="Sylfaen" w:hAnsi="Sylfaen"/>
                <w:sz w:val="18"/>
                <w:szCs w:val="18"/>
              </w:rPr>
              <w:t>т </w:t>
            </w:r>
            <w:r>
              <w:rPr>
                <w:rFonts w:ascii="Times Armenian" w:hAnsi="Times Armenian"/>
                <w:sz w:val="18"/>
                <w:szCs w:val="18"/>
              </w:rPr>
              <w:t>/ </w:t>
            </w:r>
            <w:r>
              <w:rPr>
                <w:rFonts w:ascii="Sylfaen" w:hAnsi="Sylfaen"/>
                <w:sz w:val="18"/>
                <w:szCs w:val="18"/>
              </w:rPr>
              <w:t>км </w:t>
            </w:r>
            <w:r>
              <w:rPr>
                <w:rFonts w:ascii="Times Armenian" w:hAnsi="Times Armenian"/>
                <w:sz w:val="18"/>
                <w:szCs w:val="18"/>
              </w:rPr>
              <w:t>80 </w:t>
            </w:r>
            <w:r>
              <w:rPr>
                <w:rFonts w:ascii="Sylfaen" w:hAnsi="Sylfaen"/>
                <w:sz w:val="18"/>
                <w:szCs w:val="18"/>
              </w:rPr>
              <w:t>драм</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proofErr w:type="spellStart"/>
            <w:r>
              <w:rPr>
                <w:rFonts w:ascii="Sylfaen" w:hAnsi="Sylfaen"/>
                <w:sz w:val="22"/>
                <w:szCs w:val="22"/>
              </w:rPr>
              <w:t>Laden</w:t>
            </w:r>
            <w:proofErr w:type="spellEnd"/>
            <w:r>
              <w:rPr>
                <w:rFonts w:ascii="Sylfaen" w:hAnsi="Sylfaen"/>
                <w:sz w:val="22"/>
                <w:szCs w:val="22"/>
              </w:rPr>
              <w:t> отходов </w:t>
            </w:r>
            <w:proofErr w:type="gramStart"/>
            <w:r>
              <w:rPr>
                <w:rFonts w:ascii="Sylfaen" w:hAnsi="Sylfaen"/>
                <w:sz w:val="22"/>
                <w:szCs w:val="22"/>
              </w:rPr>
              <w:t>грузовиков ,</w:t>
            </w:r>
            <w:proofErr w:type="gramEnd"/>
            <w:r>
              <w:rPr>
                <w:rFonts w:ascii="Sylfaen" w:hAnsi="Sylfaen"/>
                <w:sz w:val="22"/>
                <w:szCs w:val="22"/>
              </w:rPr>
              <w:t> перевозящих </w:t>
            </w:r>
            <w:r>
              <w:rPr>
                <w:rFonts w:ascii="Times Armenian" w:hAnsi="Times Armenian"/>
                <w:sz w:val="22"/>
                <w:szCs w:val="22"/>
              </w:rPr>
              <w:t>5 </w:t>
            </w:r>
            <w:r>
              <w:rPr>
                <w:rFonts w:ascii="Sylfaen" w:hAnsi="Sylfaen"/>
                <w:sz w:val="22"/>
                <w:szCs w:val="22"/>
              </w:rPr>
              <w:t>км свалка</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t</w:t>
            </w:r>
            <w:proofErr w:type="gramEnd"/>
            <w:r>
              <w:rPr>
                <w:rFonts w:ascii="Sylfaen" w:hAnsi="Sylfaen"/>
                <w:sz w:val="22"/>
                <w:szCs w:val="22"/>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60,0: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6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2.6:</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27-44:</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Гравийный фундамент создает толщину </w:t>
            </w:r>
            <w:r>
              <w:rPr>
                <w:rFonts w:ascii="Arial Armenian" w:hAnsi="Arial Armenian"/>
                <w:sz w:val="22"/>
                <w:szCs w:val="22"/>
              </w:rPr>
              <w:t>12 </w:t>
            </w:r>
            <w:proofErr w:type="gramStart"/>
            <w:r>
              <w:rPr>
                <w:rFonts w:ascii="Sylfaen" w:hAnsi="Sylfaen"/>
                <w:sz w:val="22"/>
                <w:szCs w:val="22"/>
              </w:rPr>
              <w:t>см </w:t>
            </w:r>
            <w:r>
              <w:rPr>
                <w:rFonts w:ascii="Arial Armenian" w:hAnsi="Arial Armenian"/>
                <w:sz w:val="22"/>
                <w:szCs w:val="22"/>
              </w:rPr>
              <w:t>,</w:t>
            </w:r>
            <w:proofErr w:type="gramEnd"/>
            <w:r>
              <w:rPr>
                <w:rFonts w:ascii="Arial Armenian" w:hAnsi="Arial Armenian"/>
                <w:sz w:val="22"/>
                <w:szCs w:val="22"/>
              </w:rPr>
              <w:t> </w:t>
            </w:r>
            <w:r>
              <w:rPr>
                <w:rFonts w:ascii="Sylfaen" w:hAnsi="Sylfaen"/>
                <w:sz w:val="22"/>
                <w:szCs w:val="22"/>
              </w:rPr>
              <w:t>включая стоимость материала </w:t>
            </w:r>
            <w:r>
              <w:rPr>
                <w:rFonts w:ascii="Arial Armenian" w:hAnsi="Arial Armenian"/>
                <w:sz w:val="22"/>
                <w:szCs w:val="22"/>
              </w:rPr>
              <w:t>, </w:t>
            </w:r>
            <w:r>
              <w:rPr>
                <w:rFonts w:ascii="Sylfaen" w:hAnsi="Sylfaen"/>
                <w:sz w:val="22"/>
                <w:szCs w:val="22"/>
              </w:rPr>
              <w:t>расходные материалы.</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m</w:t>
            </w:r>
            <w:proofErr w:type="gramEnd"/>
            <w:r>
              <w:rPr>
                <w:rFonts w:ascii="Sylfaen" w:hAnsi="Sylfaen"/>
                <w:sz w:val="22"/>
                <w:szCs w:val="22"/>
              </w:rPr>
              <w:t>2 </w:t>
            </w:r>
            <w:r>
              <w:rPr>
                <w:rFonts w:ascii="Times Armenian" w:hAnsi="Times Armenian"/>
                <w:sz w:val="22"/>
                <w:szCs w:val="22"/>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150,0: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88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2.7:</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27-164-1, h = + 1 </w:t>
            </w:r>
            <w:r>
              <w:rPr>
                <w:rFonts w:ascii="Sylfaen" w:hAnsi="Sylfaen"/>
                <w:sz w:val="22"/>
                <w:szCs w:val="22"/>
              </w:rPr>
              <w:t>см:</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Крупное зерно толщиной </w:t>
            </w:r>
            <w:r>
              <w:rPr>
                <w:rFonts w:ascii="Arial Armenian" w:hAnsi="Arial Armenian"/>
                <w:sz w:val="22"/>
                <w:szCs w:val="22"/>
              </w:rPr>
              <w:t>5 </w:t>
            </w:r>
            <w:proofErr w:type="gramStart"/>
            <w:r>
              <w:rPr>
                <w:rFonts w:ascii="Sylfaen" w:hAnsi="Sylfaen"/>
                <w:sz w:val="22"/>
                <w:szCs w:val="22"/>
              </w:rPr>
              <w:t>см </w:t>
            </w:r>
            <w:r>
              <w:rPr>
                <w:rFonts w:ascii="Arial Armenian" w:hAnsi="Arial Armenian"/>
                <w:sz w:val="22"/>
                <w:szCs w:val="22"/>
              </w:rPr>
              <w:t>.</w:t>
            </w:r>
            <w:proofErr w:type="gramEnd"/>
            <w:r>
              <w:rPr>
                <w:rFonts w:ascii="Arial Armenian" w:hAnsi="Arial Armenian"/>
                <w:sz w:val="22"/>
                <w:szCs w:val="22"/>
              </w:rPr>
              <w:t> </w:t>
            </w:r>
            <w:r>
              <w:rPr>
                <w:rFonts w:ascii="Sylfaen" w:hAnsi="Sylfaen"/>
                <w:sz w:val="22"/>
                <w:szCs w:val="22"/>
              </w:rPr>
              <w:t>Асфальтобетон мощение </w:t>
            </w:r>
            <w:proofErr w:type="gramStart"/>
            <w:r>
              <w:rPr>
                <w:rFonts w:ascii="Sylfaen" w:hAnsi="Sylfaen"/>
                <w:sz w:val="22"/>
                <w:szCs w:val="22"/>
              </w:rPr>
              <w:t>реализация </w:t>
            </w:r>
            <w:r>
              <w:rPr>
                <w:rFonts w:ascii="Arial Armenian" w:hAnsi="Arial Armenian"/>
                <w:sz w:val="22"/>
                <w:szCs w:val="22"/>
              </w:rPr>
              <w:t>,</w:t>
            </w:r>
            <w:proofErr w:type="gramEnd"/>
            <w:r>
              <w:rPr>
                <w:rFonts w:ascii="Arial Armenian" w:hAnsi="Arial Armenian"/>
                <w:sz w:val="22"/>
                <w:szCs w:val="22"/>
              </w:rPr>
              <w:t xml:space="preserve"> </w:t>
            </w:r>
            <w:r>
              <w:rPr>
                <w:rFonts w:ascii="Calibri" w:hAnsi="Calibri" w:cs="Calibri"/>
                <w:sz w:val="22"/>
                <w:szCs w:val="22"/>
              </w:rPr>
              <w:t>в</w:t>
            </w:r>
            <w:r>
              <w:rPr>
                <w:rFonts w:ascii="Arial Armenian" w:hAnsi="Arial Armenian"/>
                <w:sz w:val="22"/>
                <w:szCs w:val="22"/>
              </w:rPr>
              <w:t> </w:t>
            </w:r>
            <w:r>
              <w:rPr>
                <w:rFonts w:ascii="Sylfaen" w:hAnsi="Sylfaen"/>
                <w:sz w:val="22"/>
                <w:szCs w:val="22"/>
              </w:rPr>
              <w:t>том числе стоимости материалов </w:t>
            </w:r>
            <w:r>
              <w:rPr>
                <w:rFonts w:ascii="Arial Armenian" w:hAnsi="Arial Armenian"/>
                <w:sz w:val="22"/>
                <w:szCs w:val="22"/>
              </w:rPr>
              <w:t>, </w:t>
            </w:r>
            <w:r>
              <w:rPr>
                <w:rFonts w:ascii="Sylfaen" w:hAnsi="Sylfaen"/>
                <w:sz w:val="22"/>
                <w:szCs w:val="22"/>
              </w:rPr>
              <w:t>поставка</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m</w:t>
            </w:r>
            <w:proofErr w:type="gramEnd"/>
            <w:r>
              <w:rPr>
                <w:rFonts w:ascii="Sylfaen" w:hAnsi="Sylfaen"/>
                <w:sz w:val="22"/>
                <w:szCs w:val="22"/>
              </w:rPr>
              <w:t>2 </w:t>
            </w:r>
            <w:r>
              <w:rPr>
                <w:rFonts w:ascii="Times Armenian" w:hAnsi="Times Armenian"/>
                <w:sz w:val="15"/>
                <w:szCs w:val="15"/>
                <w:vertAlign w:val="superscript"/>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150,0: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9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2.8:</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27-164-2:</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Мелкое зерно толщиной </w:t>
            </w:r>
            <w:r>
              <w:rPr>
                <w:rFonts w:ascii="Arial Armenian" w:hAnsi="Arial Armenian"/>
                <w:sz w:val="22"/>
                <w:szCs w:val="22"/>
              </w:rPr>
              <w:t>3 </w:t>
            </w:r>
            <w:proofErr w:type="gramStart"/>
            <w:r>
              <w:rPr>
                <w:rFonts w:ascii="Sylfaen" w:hAnsi="Sylfaen"/>
                <w:sz w:val="22"/>
                <w:szCs w:val="22"/>
              </w:rPr>
              <w:t>см </w:t>
            </w:r>
            <w:r>
              <w:rPr>
                <w:rFonts w:ascii="Arial Armenian" w:hAnsi="Arial Armenian"/>
                <w:sz w:val="22"/>
                <w:szCs w:val="22"/>
              </w:rPr>
              <w:t>.</w:t>
            </w:r>
            <w:proofErr w:type="gramEnd"/>
            <w:r>
              <w:rPr>
                <w:rFonts w:ascii="Arial Armenian" w:hAnsi="Arial Armenian"/>
                <w:sz w:val="22"/>
                <w:szCs w:val="22"/>
              </w:rPr>
              <w:t> </w:t>
            </w:r>
            <w:r>
              <w:rPr>
                <w:rFonts w:ascii="Sylfaen" w:hAnsi="Sylfaen"/>
                <w:sz w:val="22"/>
                <w:szCs w:val="22"/>
              </w:rPr>
              <w:t>Асфальтобетон мощение </w:t>
            </w:r>
            <w:proofErr w:type="gramStart"/>
            <w:r>
              <w:rPr>
                <w:rFonts w:ascii="Sylfaen" w:hAnsi="Sylfaen"/>
                <w:sz w:val="22"/>
                <w:szCs w:val="22"/>
              </w:rPr>
              <w:t>реализация </w:t>
            </w:r>
            <w:r>
              <w:rPr>
                <w:rFonts w:ascii="Arial Armenian" w:hAnsi="Arial Armenian"/>
                <w:sz w:val="22"/>
                <w:szCs w:val="22"/>
              </w:rPr>
              <w:t>,</w:t>
            </w:r>
            <w:proofErr w:type="gramEnd"/>
            <w:r>
              <w:rPr>
                <w:rFonts w:ascii="Arial Armenian" w:hAnsi="Arial Armenian"/>
                <w:sz w:val="22"/>
                <w:szCs w:val="22"/>
              </w:rPr>
              <w:t xml:space="preserve"> </w:t>
            </w:r>
            <w:r>
              <w:rPr>
                <w:rFonts w:ascii="Calibri" w:hAnsi="Calibri" w:cs="Calibri"/>
                <w:sz w:val="22"/>
                <w:szCs w:val="22"/>
              </w:rPr>
              <w:t>в</w:t>
            </w:r>
            <w:r>
              <w:rPr>
                <w:rFonts w:ascii="Arial Armenian" w:hAnsi="Arial Armenian"/>
                <w:sz w:val="22"/>
                <w:szCs w:val="22"/>
              </w:rPr>
              <w:t> </w:t>
            </w:r>
            <w:r>
              <w:rPr>
                <w:rFonts w:ascii="Sylfaen" w:hAnsi="Sylfaen"/>
                <w:sz w:val="22"/>
                <w:szCs w:val="22"/>
              </w:rPr>
              <w:t>том числе стоимости материалов </w:t>
            </w:r>
            <w:r>
              <w:rPr>
                <w:rFonts w:ascii="Arial Armenian" w:hAnsi="Arial Armenian"/>
                <w:sz w:val="22"/>
                <w:szCs w:val="22"/>
              </w:rPr>
              <w:t>, </w:t>
            </w:r>
            <w:r>
              <w:rPr>
                <w:rFonts w:ascii="Sylfaen" w:hAnsi="Sylfaen"/>
                <w:sz w:val="22"/>
                <w:szCs w:val="22"/>
              </w:rPr>
              <w:t>поставка</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m</w:t>
            </w:r>
            <w:proofErr w:type="gramEnd"/>
            <w:r>
              <w:rPr>
                <w:rFonts w:ascii="Sylfaen" w:hAnsi="Sylfaen"/>
                <w:sz w:val="22"/>
                <w:szCs w:val="22"/>
              </w:rPr>
              <w:t>2 </w:t>
            </w:r>
            <w:r>
              <w:rPr>
                <w:rFonts w:ascii="Times Armenian" w:hAnsi="Times Armenian"/>
                <w:sz w:val="15"/>
                <w:szCs w:val="15"/>
                <w:vertAlign w:val="superscript"/>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150,0: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6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2.9:</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1-1545:</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Основание выращивание в Классе </w:t>
            </w:r>
            <w:r>
              <w:rPr>
                <w:rFonts w:ascii="Times Armenian" w:hAnsi="Times Armenian"/>
                <w:sz w:val="22"/>
                <w:szCs w:val="22"/>
              </w:rPr>
              <w:t>III </w:t>
            </w:r>
            <w:r>
              <w:rPr>
                <w:rFonts w:ascii="Sylfaen" w:hAnsi="Sylfaen"/>
                <w:sz w:val="22"/>
                <w:szCs w:val="22"/>
              </w:rPr>
              <w:t>грунтах с экскаватором </w:t>
            </w:r>
            <w:proofErr w:type="gramStart"/>
            <w:r>
              <w:rPr>
                <w:rFonts w:ascii="Sylfaen" w:hAnsi="Sylfaen"/>
                <w:sz w:val="22"/>
                <w:szCs w:val="22"/>
              </w:rPr>
              <w:t>котлованом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траншеи создания</w:t>
            </w:r>
            <w:r>
              <w:rPr>
                <w:rFonts w:ascii="Times Armenian" w:hAnsi="Times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Ù </w:t>
            </w:r>
            <w:r>
              <w:rPr>
                <w:rFonts w:ascii="Times Armenian" w:hAnsi="Times Armenian"/>
                <w:sz w:val="15"/>
                <w:szCs w:val="15"/>
                <w:vertAlign w:val="superscript"/>
              </w:rPr>
              <w:t>3:</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350.0: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36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2.10:</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1-961:</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Первое возделывание вручную в классе </w:t>
            </w:r>
            <w:r>
              <w:rPr>
                <w:rFonts w:ascii="Arial Armenian" w:hAnsi="Arial Armenian"/>
                <w:sz w:val="22"/>
                <w:szCs w:val="22"/>
              </w:rPr>
              <w:t>III </w:t>
            </w:r>
            <w:r>
              <w:rPr>
                <w:rFonts w:ascii="Sylfaen" w:hAnsi="Sylfaen"/>
                <w:sz w:val="22"/>
                <w:szCs w:val="22"/>
              </w:rPr>
              <w:t>почвы с компостом</w:t>
            </w:r>
            <w:r>
              <w:rPr>
                <w:rFonts w:ascii="Arial Armenian" w:hAnsi="Arial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Ù </w:t>
            </w:r>
            <w:r>
              <w:rPr>
                <w:rFonts w:ascii="Arial Armenian" w:hAnsi="Arial Armenian"/>
                <w:sz w:val="15"/>
                <w:szCs w:val="15"/>
                <w:vertAlign w:val="superscript"/>
              </w:rPr>
              <w:t>3:</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60: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91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2.11:</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1-961, </w:t>
            </w:r>
            <w:proofErr w:type="spellStart"/>
            <w:proofErr w:type="gramStart"/>
            <w:r>
              <w:rPr>
                <w:rFonts w:ascii="Sylfaen" w:hAnsi="Sylfaen"/>
                <w:sz w:val="16"/>
                <w:szCs w:val="16"/>
              </w:rPr>
              <w:t>техн</w:t>
            </w:r>
            <w:proofErr w:type="spellEnd"/>
            <w:r>
              <w:rPr>
                <w:rFonts w:ascii="Sylfaen" w:hAnsi="Sylfaen"/>
                <w:sz w:val="16"/>
                <w:szCs w:val="16"/>
              </w:rPr>
              <w:t> </w:t>
            </w:r>
            <w:r>
              <w:rPr>
                <w:rFonts w:ascii="Arial Armenian" w:hAnsi="Arial Armenian"/>
                <w:sz w:val="16"/>
                <w:szCs w:val="16"/>
              </w:rPr>
              <w:t>.</w:t>
            </w:r>
            <w:proofErr w:type="gramEnd"/>
            <w:r>
              <w:rPr>
                <w:rFonts w:ascii="Arial Armenian" w:hAnsi="Arial Armenian"/>
                <w:sz w:val="16"/>
                <w:szCs w:val="16"/>
              </w:rPr>
              <w:t> </w:t>
            </w:r>
            <w:r>
              <w:rPr>
                <w:rFonts w:ascii="Sylfaen" w:hAnsi="Sylfaen"/>
                <w:sz w:val="16"/>
                <w:szCs w:val="16"/>
              </w:rPr>
              <w:t>Часть точка </w:t>
            </w:r>
            <w:r>
              <w:rPr>
                <w:rFonts w:ascii="Arial Armenian" w:hAnsi="Arial Armenian"/>
                <w:sz w:val="16"/>
                <w:szCs w:val="16"/>
              </w:rPr>
              <w:t xml:space="preserve">3-67 </w:t>
            </w:r>
            <w:r>
              <w:rPr>
                <w:rFonts w:ascii="Calibri" w:hAnsi="Calibri" w:cs="Calibri"/>
                <w:sz w:val="16"/>
                <w:szCs w:val="16"/>
              </w:rPr>
              <w:t>к</w:t>
            </w:r>
            <w:r>
              <w:rPr>
                <w:rFonts w:ascii="Arial Armenian" w:hAnsi="Arial Armenian"/>
                <w:sz w:val="16"/>
                <w:szCs w:val="16"/>
              </w:rPr>
              <w:t xml:space="preserve"> = 1,2</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Наземный комплект ручной </w:t>
            </w:r>
            <w:r>
              <w:rPr>
                <w:rFonts w:ascii="Arial Armenian" w:hAnsi="Arial Armenian"/>
                <w:sz w:val="22"/>
                <w:szCs w:val="22"/>
              </w:rPr>
              <w:t>III </w:t>
            </w:r>
            <w:r>
              <w:rPr>
                <w:rFonts w:ascii="Sylfaen" w:hAnsi="Sylfaen"/>
                <w:sz w:val="22"/>
                <w:szCs w:val="22"/>
              </w:rPr>
              <w:t>класс грунт </w:t>
            </w:r>
            <w:proofErr w:type="spellStart"/>
            <w:r>
              <w:rPr>
                <w:rFonts w:ascii="Sylfaen" w:hAnsi="Sylfaen"/>
                <w:sz w:val="22"/>
                <w:szCs w:val="22"/>
              </w:rPr>
              <w:t>когалицков</w:t>
            </w:r>
            <w:proofErr w:type="spellEnd"/>
            <w:r>
              <w:rPr>
                <w:rFonts w:ascii="Arial Armenian" w:hAnsi="Arial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Ù </w:t>
            </w:r>
            <w:r>
              <w:rPr>
                <w:rFonts w:ascii="Arial Armenian" w:hAnsi="Arial Armenian"/>
                <w:sz w:val="15"/>
                <w:szCs w:val="15"/>
                <w:vertAlign w:val="superscript"/>
              </w:rPr>
              <w:t>3:</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10: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73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2.12:</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1-1546:</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Основание выращивания </w:t>
            </w:r>
            <w:r>
              <w:rPr>
                <w:rFonts w:ascii="Cambria" w:hAnsi="Cambria" w:cs="Cambria"/>
                <w:sz w:val="22"/>
                <w:szCs w:val="22"/>
              </w:rPr>
              <w:t>в</w:t>
            </w:r>
            <w:r>
              <w:rPr>
                <w:rFonts w:ascii="Times Armenian" w:hAnsi="Times Armenian"/>
                <w:sz w:val="22"/>
                <w:szCs w:val="22"/>
              </w:rPr>
              <w:t> </w:t>
            </w:r>
            <w:r>
              <w:rPr>
                <w:rFonts w:ascii="Sylfaen" w:hAnsi="Sylfaen"/>
                <w:sz w:val="22"/>
                <w:szCs w:val="22"/>
              </w:rPr>
              <w:t>Класс </w:t>
            </w:r>
            <w:r>
              <w:rPr>
                <w:rFonts w:ascii="Times Armenian" w:hAnsi="Times Armenian"/>
                <w:sz w:val="22"/>
                <w:szCs w:val="22"/>
              </w:rPr>
              <w:t>IV </w:t>
            </w:r>
            <w:r>
              <w:rPr>
                <w:rFonts w:ascii="Sylfaen" w:hAnsi="Sylfaen"/>
                <w:sz w:val="22"/>
                <w:szCs w:val="22"/>
              </w:rPr>
              <w:t>грунтах с экскаваторного </w:t>
            </w:r>
            <w:proofErr w:type="gramStart"/>
            <w:r>
              <w:rPr>
                <w:rFonts w:ascii="Sylfaen" w:hAnsi="Sylfaen"/>
                <w:sz w:val="22"/>
                <w:szCs w:val="22"/>
              </w:rPr>
              <w:t>котлована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траншеи создание</w:t>
            </w:r>
            <w:r>
              <w:rPr>
                <w:rFonts w:ascii="Times Armenian" w:hAnsi="Times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Ù </w:t>
            </w:r>
            <w:r>
              <w:rPr>
                <w:rFonts w:ascii="Times Armenian" w:hAnsi="Times Armenian"/>
                <w:sz w:val="15"/>
                <w:szCs w:val="15"/>
                <w:vertAlign w:val="superscript"/>
              </w:rPr>
              <w:t>3:</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460,0: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6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2.13:</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1-1588:</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Ground Development </w:t>
            </w:r>
            <w:r>
              <w:rPr>
                <w:rFonts w:ascii="Times Armenian" w:hAnsi="Times Armenian"/>
                <w:sz w:val="22"/>
                <w:szCs w:val="22"/>
              </w:rPr>
              <w:t>IV </w:t>
            </w:r>
            <w:r>
              <w:rPr>
                <w:rFonts w:ascii="Sylfaen" w:hAnsi="Sylfaen"/>
                <w:sz w:val="22"/>
                <w:szCs w:val="22"/>
              </w:rPr>
              <w:t>класс карьерный экскаватор </w:t>
            </w:r>
            <w:proofErr w:type="gramStart"/>
            <w:r>
              <w:rPr>
                <w:rFonts w:ascii="Sylfaen" w:hAnsi="Sylfaen"/>
                <w:sz w:val="22"/>
                <w:szCs w:val="22"/>
              </w:rPr>
              <w:t>бардзумов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создание траншеи</w:t>
            </w:r>
            <w:r>
              <w:rPr>
                <w:rFonts w:ascii="Times Armenian" w:hAnsi="Times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Ù </w:t>
            </w:r>
            <w:r>
              <w:rPr>
                <w:rFonts w:ascii="Times Armenian" w:hAnsi="Times Armenian"/>
                <w:sz w:val="15"/>
                <w:szCs w:val="15"/>
                <w:vertAlign w:val="superscript"/>
              </w:rPr>
              <w:t>3:</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530,0: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46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2.14:</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1-962:</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Первое возделывание вручную </w:t>
            </w:r>
            <w:r>
              <w:rPr>
                <w:rFonts w:ascii="Cambria" w:hAnsi="Cambria" w:cs="Cambria"/>
                <w:sz w:val="22"/>
                <w:szCs w:val="22"/>
              </w:rPr>
              <w:t>в</w:t>
            </w:r>
            <w:r>
              <w:rPr>
                <w:rFonts w:ascii="Times Armenian" w:hAnsi="Times Armenian"/>
                <w:sz w:val="22"/>
                <w:szCs w:val="22"/>
              </w:rPr>
              <w:t> </w:t>
            </w:r>
            <w:r>
              <w:rPr>
                <w:rFonts w:ascii="Sylfaen" w:hAnsi="Sylfaen"/>
                <w:sz w:val="22"/>
                <w:szCs w:val="22"/>
              </w:rPr>
              <w:t>классе </w:t>
            </w:r>
            <w:r>
              <w:rPr>
                <w:rFonts w:ascii="Times Armenian" w:hAnsi="Times Armenian"/>
                <w:sz w:val="22"/>
                <w:szCs w:val="22"/>
              </w:rPr>
              <w:t>IV </w:t>
            </w:r>
            <w:r>
              <w:rPr>
                <w:rFonts w:ascii="Sylfaen" w:hAnsi="Sylfaen"/>
                <w:sz w:val="22"/>
                <w:szCs w:val="22"/>
              </w:rPr>
              <w:t>грунтов с отставанием</w:t>
            </w:r>
            <w:r>
              <w:rPr>
                <w:rFonts w:ascii="Times Armenian" w:hAnsi="Times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Ù </w:t>
            </w:r>
            <w:r>
              <w:rPr>
                <w:rFonts w:ascii="Times Armenian" w:hAnsi="Times Armenian"/>
                <w:sz w:val="15"/>
                <w:szCs w:val="15"/>
                <w:vertAlign w:val="superscript"/>
              </w:rPr>
              <w:t>3:</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65:</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6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2.15:</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1-1589:</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Приземным разработал </w:t>
            </w:r>
            <w:r>
              <w:rPr>
                <w:rFonts w:ascii="Times Armenian" w:hAnsi="Times Armenian"/>
                <w:sz w:val="22"/>
                <w:szCs w:val="22"/>
              </w:rPr>
              <w:t>V </w:t>
            </w:r>
            <w:r>
              <w:rPr>
                <w:rFonts w:ascii="Sylfaen" w:hAnsi="Sylfaen"/>
                <w:sz w:val="22"/>
                <w:szCs w:val="22"/>
              </w:rPr>
              <w:t>-класса горно экскаватор </w:t>
            </w:r>
            <w:proofErr w:type="gramStart"/>
            <w:r>
              <w:rPr>
                <w:rFonts w:ascii="Sylfaen" w:hAnsi="Sylfaen"/>
                <w:sz w:val="22"/>
                <w:szCs w:val="22"/>
              </w:rPr>
              <w:t>bardzumov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траншейный создание</w:t>
            </w:r>
            <w:r>
              <w:rPr>
                <w:rFonts w:ascii="Times Armenian" w:hAnsi="Times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Ù </w:t>
            </w:r>
            <w:r>
              <w:rPr>
                <w:rFonts w:ascii="Times Armenian" w:hAnsi="Times Armenian"/>
                <w:sz w:val="15"/>
                <w:szCs w:val="15"/>
                <w:vertAlign w:val="superscript"/>
              </w:rPr>
              <w:t>3:</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295,0: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151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lastRenderedPageBreak/>
              <w:t>2.16:</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18"/>
                <w:szCs w:val="18"/>
              </w:rPr>
            </w:pPr>
            <w:r>
              <w:rPr>
                <w:rFonts w:ascii="Sylfaen" w:hAnsi="Sylfaen"/>
                <w:sz w:val="18"/>
                <w:szCs w:val="18"/>
              </w:rPr>
              <w:t>Средняя рыночная стоимость </w:t>
            </w:r>
            <w:r>
              <w:rPr>
                <w:rFonts w:ascii="Times Armenian" w:hAnsi="Times Armenian"/>
                <w:sz w:val="18"/>
                <w:szCs w:val="18"/>
              </w:rPr>
              <w:t>1 </w:t>
            </w:r>
            <w:r>
              <w:rPr>
                <w:rFonts w:ascii="Sylfaen" w:hAnsi="Sylfaen"/>
                <w:sz w:val="18"/>
                <w:szCs w:val="18"/>
              </w:rPr>
              <w:t>т </w:t>
            </w:r>
            <w:r>
              <w:rPr>
                <w:rFonts w:ascii="Times Armenian" w:hAnsi="Times Armenian"/>
                <w:sz w:val="18"/>
                <w:szCs w:val="18"/>
              </w:rPr>
              <w:t>/ </w:t>
            </w:r>
            <w:r>
              <w:rPr>
                <w:rFonts w:ascii="Sylfaen" w:hAnsi="Sylfaen"/>
                <w:sz w:val="18"/>
                <w:szCs w:val="18"/>
              </w:rPr>
              <w:t>км </w:t>
            </w:r>
            <w:r>
              <w:rPr>
                <w:rFonts w:ascii="Times Armenian" w:hAnsi="Times Armenian"/>
                <w:sz w:val="18"/>
                <w:szCs w:val="18"/>
              </w:rPr>
              <w:t>80 </w:t>
            </w:r>
            <w:r>
              <w:rPr>
                <w:rFonts w:ascii="Sylfaen" w:hAnsi="Sylfaen"/>
                <w:sz w:val="18"/>
                <w:szCs w:val="18"/>
              </w:rPr>
              <w:t>драм</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Загруженные </w:t>
            </w:r>
            <w:proofErr w:type="spellStart"/>
            <w:r>
              <w:rPr>
                <w:rFonts w:ascii="Times Armenian" w:hAnsi="Times Armenian"/>
                <w:sz w:val="22"/>
                <w:szCs w:val="22"/>
              </w:rPr>
              <w:t>Iv</w:t>
            </w:r>
            <w:proofErr w:type="spellEnd"/>
            <w:r>
              <w:rPr>
                <w:rFonts w:ascii="Times Armenian" w:hAnsi="Times Armenian"/>
                <w:sz w:val="22"/>
                <w:szCs w:val="22"/>
              </w:rPr>
              <w:t> </w:t>
            </w:r>
            <w:r>
              <w:rPr>
                <w:rFonts w:ascii="Sylfaen" w:hAnsi="Sylfaen"/>
                <w:sz w:val="22"/>
                <w:szCs w:val="22"/>
              </w:rPr>
              <w:t>и </w:t>
            </w:r>
            <w:r>
              <w:rPr>
                <w:rFonts w:ascii="Times Armenian" w:hAnsi="Times Armenian"/>
                <w:sz w:val="22"/>
                <w:szCs w:val="22"/>
              </w:rPr>
              <w:t>V </w:t>
            </w:r>
            <w:r>
              <w:rPr>
                <w:rFonts w:ascii="Sylfaen" w:hAnsi="Sylfaen"/>
                <w:sz w:val="22"/>
                <w:szCs w:val="22"/>
              </w:rPr>
              <w:t>-класс почвы </w:t>
            </w:r>
            <w:proofErr w:type="gramStart"/>
            <w:r>
              <w:rPr>
                <w:rFonts w:ascii="Sylfaen" w:hAnsi="Sylfaen"/>
                <w:sz w:val="22"/>
                <w:szCs w:val="22"/>
              </w:rPr>
              <w:t>грузовики ,</w:t>
            </w:r>
            <w:proofErr w:type="gramEnd"/>
            <w:r>
              <w:rPr>
                <w:rFonts w:ascii="Sylfaen" w:hAnsi="Sylfaen"/>
                <w:sz w:val="22"/>
                <w:szCs w:val="22"/>
              </w:rPr>
              <w:t> несущие </w:t>
            </w:r>
            <w:r>
              <w:rPr>
                <w:rFonts w:ascii="Times Armenian" w:hAnsi="Times Armenian"/>
                <w:sz w:val="22"/>
                <w:szCs w:val="22"/>
              </w:rPr>
              <w:t>5 </w:t>
            </w:r>
            <w:r>
              <w:rPr>
                <w:rFonts w:ascii="Sylfaen" w:hAnsi="Sylfaen"/>
                <w:sz w:val="22"/>
                <w:szCs w:val="22"/>
              </w:rPr>
              <w:t>км свалки</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t</w:t>
            </w:r>
            <w:proofErr w:type="gramEnd"/>
            <w:r>
              <w:rPr>
                <w:rFonts w:ascii="Sylfaen" w:hAnsi="Sylfaen"/>
                <w:sz w:val="22"/>
                <w:szCs w:val="22"/>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1544.0: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91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2.17:</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23-1:</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Выполнение подготовительного слоя трубы из песка толщиной </w:t>
            </w:r>
            <w:r>
              <w:rPr>
                <w:rFonts w:ascii="Times Armenian" w:hAnsi="Times Armenian"/>
                <w:sz w:val="22"/>
                <w:szCs w:val="22"/>
              </w:rPr>
              <w:t>10 </w:t>
            </w:r>
            <w:proofErr w:type="gramStart"/>
            <w:r>
              <w:rPr>
                <w:rFonts w:ascii="Sylfaen" w:hAnsi="Sylfaen"/>
                <w:sz w:val="22"/>
                <w:szCs w:val="22"/>
              </w:rPr>
              <w:t>см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включая стоимость материалов </w:t>
            </w:r>
            <w:r>
              <w:rPr>
                <w:rFonts w:ascii="Times Armenian" w:hAnsi="Times Armenian"/>
                <w:sz w:val="22"/>
                <w:szCs w:val="22"/>
              </w:rPr>
              <w:t>, </w:t>
            </w:r>
            <w:r>
              <w:rPr>
                <w:rFonts w:ascii="Sylfaen" w:hAnsi="Sylfaen"/>
                <w:sz w:val="22"/>
                <w:szCs w:val="22"/>
              </w:rPr>
              <w:t>подачу.</w:t>
            </w:r>
            <w:r>
              <w:rPr>
                <w:rFonts w:ascii="Times Armenian" w:hAnsi="Times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Ù </w:t>
            </w:r>
            <w:r>
              <w:rPr>
                <w:rFonts w:ascii="Times Armenian" w:hAnsi="Times Armenian"/>
                <w:sz w:val="15"/>
                <w:szCs w:val="15"/>
                <w:vertAlign w:val="superscript"/>
              </w:rPr>
              <w:t>3:</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160: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6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2.18:</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16"/>
                <w:szCs w:val="16"/>
              </w:rPr>
            </w:pPr>
            <w:r>
              <w:rPr>
                <w:rFonts w:ascii="Times Armenian" w:hAnsi="Times Armenian"/>
                <w:sz w:val="16"/>
                <w:szCs w:val="16"/>
              </w:rPr>
              <w:t xml:space="preserve">1-967 </w:t>
            </w:r>
            <w:r>
              <w:rPr>
                <w:rFonts w:ascii="Cambria" w:hAnsi="Cambria" w:cs="Cambria"/>
                <w:sz w:val="16"/>
                <w:szCs w:val="16"/>
              </w:rPr>
              <w:t>к</w:t>
            </w:r>
            <w:r>
              <w:rPr>
                <w:rFonts w:ascii="Times Armenian" w:hAnsi="Times Armenian"/>
                <w:sz w:val="16"/>
                <w:szCs w:val="16"/>
              </w:rPr>
              <w:t xml:space="preserve"> = 0,6, </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 xml:space="preserve">Выполнение защитного слоя вручную из </w:t>
            </w:r>
            <w:proofErr w:type="gramStart"/>
            <w:r>
              <w:rPr>
                <w:rFonts w:ascii="Sylfaen" w:hAnsi="Sylfaen"/>
                <w:sz w:val="22"/>
                <w:szCs w:val="22"/>
              </w:rPr>
              <w:t>песка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включая стоимость материалов </w:t>
            </w:r>
            <w:r>
              <w:rPr>
                <w:rFonts w:ascii="Times Armenian" w:hAnsi="Times Armenian"/>
                <w:sz w:val="22"/>
                <w:szCs w:val="22"/>
              </w:rPr>
              <w:t>, </w:t>
            </w:r>
            <w:r>
              <w:rPr>
                <w:rFonts w:ascii="Sylfaen" w:hAnsi="Sylfaen"/>
                <w:sz w:val="22"/>
                <w:szCs w:val="22"/>
              </w:rPr>
              <w:t>доставка.</w:t>
            </w:r>
            <w:r>
              <w:rPr>
                <w:rFonts w:ascii="Times Armenian" w:hAnsi="Times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Ù </w:t>
            </w:r>
            <w:r>
              <w:rPr>
                <w:rFonts w:ascii="Times Armenian" w:hAnsi="Times Armenian"/>
                <w:sz w:val="15"/>
                <w:szCs w:val="15"/>
                <w:vertAlign w:val="superscript"/>
              </w:rPr>
              <w:t>3:</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400: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6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2.19:</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16"/>
                <w:szCs w:val="16"/>
              </w:rPr>
            </w:pPr>
            <w:r>
              <w:rPr>
                <w:rFonts w:ascii="Times Armenian" w:hAnsi="Times Armenian"/>
                <w:sz w:val="16"/>
                <w:szCs w:val="16"/>
              </w:rPr>
              <w:t>1-968:</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Засыпка реализация путем полезного производства мягкой </w:t>
            </w:r>
            <w:proofErr w:type="gramStart"/>
            <w:r>
              <w:rPr>
                <w:rFonts w:ascii="Sylfaen" w:hAnsi="Sylfaen"/>
                <w:sz w:val="22"/>
                <w:szCs w:val="22"/>
              </w:rPr>
              <w:t>почвы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topanumov</w:t>
            </w:r>
            <w:r>
              <w:rPr>
                <w:rFonts w:ascii="Times Armenian" w:hAnsi="Times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Ù </w:t>
            </w:r>
            <w:r>
              <w:rPr>
                <w:rFonts w:ascii="Times Armenian" w:hAnsi="Times Armenian"/>
                <w:sz w:val="15"/>
                <w:szCs w:val="15"/>
                <w:vertAlign w:val="superscript"/>
              </w:rPr>
              <w:t>3:</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60: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6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2.20:</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1-1637:</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Hetliki из полезного производства горных бульдозеров </w:t>
            </w:r>
            <w:r>
              <w:rPr>
                <w:rFonts w:ascii="Times Armenian" w:hAnsi="Times Armenian"/>
                <w:sz w:val="22"/>
                <w:szCs w:val="22"/>
              </w:rPr>
              <w:t>/ </w:t>
            </w:r>
            <w:r>
              <w:rPr>
                <w:rFonts w:ascii="Sylfaen" w:hAnsi="Sylfaen"/>
                <w:sz w:val="22"/>
                <w:szCs w:val="22"/>
              </w:rPr>
              <w:t>предназначен для </w:t>
            </w:r>
            <w:r>
              <w:rPr>
                <w:rFonts w:ascii="Times Armenian" w:hAnsi="Times Armenian"/>
                <w:sz w:val="22"/>
                <w:szCs w:val="22"/>
              </w:rPr>
              <w:t>III </w:t>
            </w:r>
            <w:r>
              <w:rPr>
                <w:rFonts w:ascii="Sylfaen" w:hAnsi="Sylfaen"/>
                <w:sz w:val="22"/>
                <w:szCs w:val="22"/>
              </w:rPr>
              <w:t>класса </w:t>
            </w:r>
            <w:r>
              <w:rPr>
                <w:rFonts w:ascii="Times Armenian" w:hAnsi="Times Armenian"/>
                <w:sz w:val="22"/>
                <w:szCs w:val="22"/>
              </w:rPr>
              <w:t>/</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Ù </w:t>
            </w:r>
            <w:r>
              <w:rPr>
                <w:rFonts w:ascii="Times Armenian" w:hAnsi="Times Armenian"/>
                <w:sz w:val="15"/>
                <w:szCs w:val="15"/>
                <w:vertAlign w:val="superscript"/>
              </w:rPr>
              <w:t>3:</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350.0: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6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2.21:</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1-1638:</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proofErr w:type="spellStart"/>
            <w:r>
              <w:rPr>
                <w:rFonts w:ascii="Sylfaen" w:hAnsi="Sylfaen"/>
                <w:sz w:val="22"/>
                <w:szCs w:val="22"/>
              </w:rPr>
              <w:t>Hetliki</w:t>
            </w:r>
            <w:proofErr w:type="spellEnd"/>
            <w:r>
              <w:rPr>
                <w:rFonts w:ascii="Sylfaen" w:hAnsi="Sylfaen"/>
                <w:sz w:val="22"/>
                <w:szCs w:val="22"/>
              </w:rPr>
              <w:t> из полезного производства горных работ бульдозеров </w:t>
            </w:r>
            <w:r>
              <w:rPr>
                <w:rFonts w:ascii="Times Armenian" w:hAnsi="Times Armenian"/>
                <w:sz w:val="22"/>
                <w:szCs w:val="22"/>
              </w:rPr>
              <w:t>/ </w:t>
            </w:r>
            <w:r>
              <w:rPr>
                <w:rFonts w:ascii="Sylfaen" w:hAnsi="Sylfaen"/>
                <w:sz w:val="22"/>
                <w:szCs w:val="22"/>
              </w:rPr>
              <w:t>перерабатываемого </w:t>
            </w:r>
            <w:r>
              <w:rPr>
                <w:rFonts w:ascii="Times Armenian" w:hAnsi="Times Armenian"/>
                <w:sz w:val="22"/>
                <w:szCs w:val="22"/>
              </w:rPr>
              <w:t>IV </w:t>
            </w:r>
            <w:r>
              <w:rPr>
                <w:rFonts w:ascii="Sylfaen" w:hAnsi="Sylfaen"/>
                <w:sz w:val="22"/>
                <w:szCs w:val="22"/>
              </w:rPr>
              <w:t>класса </w:t>
            </w:r>
            <w:r>
              <w:rPr>
                <w:rFonts w:ascii="Times Armenian" w:hAnsi="Times Armenian"/>
                <w:sz w:val="22"/>
                <w:szCs w:val="22"/>
              </w:rPr>
              <w:t>/</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Ù </w:t>
            </w:r>
            <w:r>
              <w:rPr>
                <w:rFonts w:ascii="Times Armenian" w:hAnsi="Times Armenian"/>
                <w:sz w:val="15"/>
                <w:szCs w:val="15"/>
                <w:vertAlign w:val="superscript"/>
              </w:rPr>
              <w:t>3:</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595,0: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6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2.22:</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1-1171:</w:t>
            </w:r>
          </w:p>
        </w:tc>
        <w:tc>
          <w:tcPr>
            <w:tcW w:w="4111" w:type="dxa"/>
            <w:tcBorders>
              <w:bottom w:val="single" w:sz="6" w:space="0" w:color="auto"/>
              <w:right w:val="single" w:sz="6" w:space="0" w:color="auto"/>
            </w:tcBorders>
            <w:tcMar>
              <w:top w:w="0" w:type="dxa"/>
              <w:left w:w="108" w:type="dxa"/>
              <w:bottom w:w="0" w:type="dxa"/>
              <w:right w:w="101" w:type="dxa"/>
            </w:tcMa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Засыпка конденсация </w:t>
            </w:r>
            <w:r>
              <w:rPr>
                <w:rFonts w:ascii="Times Armenian" w:hAnsi="Times Armenian"/>
                <w:sz w:val="22"/>
                <w:szCs w:val="22"/>
              </w:rPr>
              <w:t>6 </w:t>
            </w:r>
            <w:r>
              <w:rPr>
                <w:rFonts w:ascii="Sylfaen" w:hAnsi="Sylfaen"/>
                <w:sz w:val="22"/>
                <w:szCs w:val="22"/>
              </w:rPr>
              <w:t>лет </w:t>
            </w:r>
            <w:r>
              <w:rPr>
                <w:rFonts w:ascii="Times Armenian" w:hAnsi="Times Armenian"/>
                <w:sz w:val="22"/>
                <w:szCs w:val="22"/>
              </w:rPr>
              <w:t>- </w:t>
            </w:r>
            <w:r>
              <w:rPr>
                <w:rFonts w:ascii="Sylfaen" w:hAnsi="Sylfaen"/>
                <w:sz w:val="22"/>
                <w:szCs w:val="22"/>
              </w:rPr>
              <w:t>длинный ролик два сдвига на трассу над</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Ù </w:t>
            </w:r>
            <w:r>
              <w:rPr>
                <w:rFonts w:ascii="Times Armenian" w:hAnsi="Times Armenian"/>
                <w:sz w:val="15"/>
                <w:szCs w:val="15"/>
                <w:vertAlign w:val="superscript"/>
              </w:rPr>
              <w:t>3:</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945,0: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435"/>
        </w:trPr>
        <w:tc>
          <w:tcPr>
            <w:tcW w:w="649" w:type="dxa"/>
            <w:tcBorders>
              <w:left w:val="single" w:sz="6" w:space="0" w:color="auto"/>
              <w:bottom w:val="single" w:sz="6" w:space="0" w:color="auto"/>
              <w:right w:val="single" w:sz="6" w:space="0" w:color="auto"/>
            </w:tcBorders>
            <w:shd w:val="clear" w:color="auto" w:fill="C4D79B"/>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911"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 </w:t>
            </w:r>
          </w:p>
        </w:tc>
        <w:tc>
          <w:tcPr>
            <w:tcW w:w="4111"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b/>
                <w:bCs/>
                <w:i/>
                <w:iCs/>
                <w:sz w:val="22"/>
                <w:szCs w:val="22"/>
              </w:rPr>
              <w:t>Только земля из</w:t>
            </w:r>
          </w:p>
        </w:tc>
        <w:tc>
          <w:tcPr>
            <w:tcW w:w="1048"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 </w:t>
            </w:r>
          </w:p>
        </w:tc>
        <w:tc>
          <w:tcPr>
            <w:tcW w:w="944"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 </w:t>
            </w:r>
          </w:p>
        </w:tc>
        <w:tc>
          <w:tcPr>
            <w:tcW w:w="701"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5,855:</w:t>
            </w:r>
          </w:p>
        </w:tc>
      </w:tr>
      <w:tr w:rsidR="003D1684" w:rsidTr="003D1684">
        <w:trPr>
          <w:trHeight w:val="45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 </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b/>
                <w:bCs/>
                <w:sz w:val="22"/>
                <w:szCs w:val="22"/>
                <w:u w:val="single"/>
              </w:rPr>
              <w:t>Трубы </w:t>
            </w:r>
            <w:r>
              <w:rPr>
                <w:rFonts w:ascii="Times Armenian" w:hAnsi="Times Armenian"/>
                <w:b/>
                <w:bCs/>
                <w:sz w:val="22"/>
                <w:szCs w:val="22"/>
                <w:u w:val="single"/>
              </w:rPr>
              <w:t>,</w:t>
            </w:r>
            <w:proofErr w:type="gramEnd"/>
            <w:r>
              <w:rPr>
                <w:rFonts w:ascii="Times Armenian" w:hAnsi="Times Armenian"/>
                <w:b/>
                <w:bCs/>
                <w:sz w:val="22"/>
                <w:szCs w:val="22"/>
                <w:u w:val="single"/>
              </w:rPr>
              <w:t> </w:t>
            </w:r>
            <w:r>
              <w:rPr>
                <w:rFonts w:ascii="Sylfaen" w:hAnsi="Sylfaen"/>
                <w:b/>
                <w:bCs/>
                <w:sz w:val="22"/>
                <w:szCs w:val="22"/>
                <w:u w:val="single"/>
              </w:rPr>
              <w:t>трубопроводная арматура</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 </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 </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72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2.23:</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22-117:</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Полиэтилен трубы </w:t>
            </w:r>
            <w:r>
              <w:rPr>
                <w:rFonts w:ascii="Arial Armenian" w:hAnsi="Arial Armenian"/>
                <w:sz w:val="22"/>
                <w:szCs w:val="22"/>
              </w:rPr>
              <w:t>D25 </w:t>
            </w:r>
            <w:proofErr w:type="gramStart"/>
            <w:r>
              <w:rPr>
                <w:rFonts w:ascii="Sylfaen" w:hAnsi="Sylfaen"/>
                <w:sz w:val="22"/>
                <w:szCs w:val="22"/>
              </w:rPr>
              <w:t>мм </w:t>
            </w:r>
            <w:r>
              <w:rPr>
                <w:rFonts w:ascii="Arial Armenian" w:hAnsi="Arial Armenian"/>
                <w:sz w:val="22"/>
                <w:szCs w:val="22"/>
              </w:rPr>
              <w:t>,</w:t>
            </w:r>
            <w:proofErr w:type="gramEnd"/>
            <w:r>
              <w:rPr>
                <w:rFonts w:ascii="Arial Armenian" w:hAnsi="Arial Armenian"/>
                <w:sz w:val="22"/>
                <w:szCs w:val="22"/>
              </w:rPr>
              <w:t xml:space="preserve"> PN16, </w:t>
            </w:r>
            <w:r>
              <w:rPr>
                <w:rFonts w:ascii="Sylfaen" w:hAnsi="Sylfaen"/>
                <w:sz w:val="22"/>
                <w:szCs w:val="22"/>
              </w:rPr>
              <w:t>значение питания </w:t>
            </w:r>
            <w:r>
              <w:rPr>
                <w:rFonts w:ascii="Arial Armenian" w:hAnsi="Arial Armenian"/>
                <w:sz w:val="22"/>
                <w:szCs w:val="22"/>
              </w:rPr>
              <w:t>, </w:t>
            </w:r>
            <w:r>
              <w:rPr>
                <w:rFonts w:ascii="Sylfaen" w:hAnsi="Sylfaen"/>
                <w:sz w:val="22"/>
                <w:szCs w:val="22"/>
              </w:rPr>
              <w:t>установка тест</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м</w:t>
            </w:r>
            <w:proofErr w:type="gramEnd"/>
            <w:r>
              <w:rPr>
                <w:rFonts w:ascii="Sylfaen" w:hAnsi="Sylfaen"/>
                <w:sz w:val="22"/>
                <w:szCs w:val="22"/>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3200.0: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3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2.24:</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22-117:</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Полиэтиленовая труба с теплоизоляцией </w:t>
            </w:r>
            <w:r>
              <w:rPr>
                <w:rFonts w:ascii="Arial Armenian" w:hAnsi="Arial Armenian"/>
                <w:sz w:val="22"/>
                <w:szCs w:val="22"/>
              </w:rPr>
              <w:t>D25 </w:t>
            </w:r>
            <w:proofErr w:type="gramStart"/>
            <w:r>
              <w:rPr>
                <w:rFonts w:ascii="Sylfaen" w:hAnsi="Sylfaen"/>
                <w:sz w:val="22"/>
                <w:szCs w:val="22"/>
              </w:rPr>
              <w:t>мм </w:t>
            </w:r>
            <w:r>
              <w:rPr>
                <w:rFonts w:ascii="Arial Armenian" w:hAnsi="Arial Armenian"/>
                <w:sz w:val="22"/>
                <w:szCs w:val="22"/>
              </w:rPr>
              <w:t>,</w:t>
            </w:r>
            <w:proofErr w:type="gramEnd"/>
            <w:r>
              <w:rPr>
                <w:rFonts w:ascii="Arial Armenian" w:hAnsi="Arial Armenian"/>
                <w:sz w:val="22"/>
                <w:szCs w:val="22"/>
              </w:rPr>
              <w:t xml:space="preserve"> PN16, </w:t>
            </w:r>
            <w:r>
              <w:rPr>
                <w:rFonts w:ascii="Sylfaen" w:hAnsi="Sylfaen"/>
                <w:sz w:val="22"/>
                <w:szCs w:val="22"/>
              </w:rPr>
              <w:t>стоимость питания </w:t>
            </w:r>
            <w:r>
              <w:rPr>
                <w:rFonts w:ascii="Arial Armenian" w:hAnsi="Arial Armenian"/>
                <w:sz w:val="22"/>
                <w:szCs w:val="22"/>
              </w:rPr>
              <w:t>, </w:t>
            </w:r>
            <w:r>
              <w:rPr>
                <w:rFonts w:ascii="Sylfaen" w:hAnsi="Sylfaen"/>
                <w:sz w:val="22"/>
                <w:szCs w:val="22"/>
              </w:rPr>
              <w:t>установка испытательного</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м</w:t>
            </w:r>
            <w:proofErr w:type="gramEnd"/>
            <w:r>
              <w:rPr>
                <w:rFonts w:ascii="Sylfaen" w:hAnsi="Sylfaen"/>
                <w:sz w:val="22"/>
                <w:szCs w:val="22"/>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320,0: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9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2.25:</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22-312:</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Труба полиэтиленовая </w:t>
            </w:r>
            <w:r>
              <w:rPr>
                <w:rFonts w:ascii="Cambria" w:hAnsi="Cambria" w:cs="Cambria"/>
                <w:sz w:val="22"/>
                <w:szCs w:val="22"/>
              </w:rPr>
              <w:t>Д</w:t>
            </w:r>
            <w:r>
              <w:rPr>
                <w:rFonts w:ascii="Times Armenian" w:hAnsi="Times Armenian"/>
                <w:sz w:val="22"/>
                <w:szCs w:val="22"/>
              </w:rPr>
              <w:t>25 </w:t>
            </w:r>
            <w:proofErr w:type="gramStart"/>
            <w:r>
              <w:rPr>
                <w:rFonts w:ascii="Sylfaen" w:hAnsi="Sylfaen"/>
                <w:sz w:val="22"/>
                <w:szCs w:val="22"/>
              </w:rPr>
              <w:t>мм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мойка и дезинфекция </w:t>
            </w:r>
            <w:r>
              <w:rPr>
                <w:rFonts w:ascii="Times Armenian" w:hAnsi="Times Armenian"/>
                <w:sz w:val="22"/>
                <w:szCs w:val="22"/>
              </w:rPr>
              <w:t>, </w:t>
            </w:r>
            <w:r>
              <w:rPr>
                <w:rFonts w:ascii="Sylfaen" w:hAnsi="Sylfaen"/>
                <w:sz w:val="22"/>
                <w:szCs w:val="22"/>
              </w:rPr>
              <w:t>включая стоимость материалов </w:t>
            </w:r>
            <w:r>
              <w:rPr>
                <w:rFonts w:ascii="Times Armenian" w:hAnsi="Times Armenian"/>
                <w:sz w:val="22"/>
                <w:szCs w:val="22"/>
              </w:rPr>
              <w:t>, </w:t>
            </w:r>
            <w:r>
              <w:rPr>
                <w:rFonts w:ascii="Sylfaen" w:hAnsi="Sylfaen"/>
                <w:sz w:val="22"/>
                <w:szCs w:val="22"/>
              </w:rPr>
              <w:t>поставка.</w:t>
            </w:r>
            <w:r>
              <w:rPr>
                <w:rFonts w:ascii="Times Armenian" w:hAnsi="Times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км</w:t>
            </w:r>
            <w:proofErr w:type="gramEnd"/>
            <w:r>
              <w:rPr>
                <w:rFonts w:ascii="Sylfaen" w:hAnsi="Sylfaen"/>
                <w:sz w:val="22"/>
                <w:szCs w:val="22"/>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3.52:</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94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2.26:</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22-368, k = 0,5 </w:t>
            </w:r>
            <w:r>
              <w:rPr>
                <w:rFonts w:ascii="Sylfaen" w:hAnsi="Sylfaen"/>
                <w:sz w:val="22"/>
                <w:szCs w:val="22"/>
              </w:rPr>
              <w:t>применимо</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Полиэтиленовая лента нити </w:t>
            </w:r>
            <w:r>
              <w:rPr>
                <w:rFonts w:ascii="Times Armenian" w:hAnsi="Times Armenian"/>
                <w:sz w:val="22"/>
                <w:szCs w:val="22"/>
              </w:rPr>
              <w:t>D160x25, PN10, </w:t>
            </w:r>
            <w:r>
              <w:rPr>
                <w:rFonts w:ascii="Sylfaen" w:hAnsi="Sylfaen"/>
                <w:sz w:val="22"/>
                <w:szCs w:val="22"/>
              </w:rPr>
              <w:t>стоимость </w:t>
            </w:r>
            <w:proofErr w:type="gramStart"/>
            <w:r>
              <w:rPr>
                <w:rFonts w:ascii="Sylfaen" w:hAnsi="Sylfaen"/>
                <w:sz w:val="22"/>
                <w:szCs w:val="22"/>
              </w:rPr>
              <w:t>питания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установка</w:t>
            </w:r>
            <w:r>
              <w:rPr>
                <w:rFonts w:ascii="Times Armenian" w:hAnsi="Times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³ï:</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40,0: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94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2.27:</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22-368, k = 0,5 </w:t>
            </w:r>
            <w:r>
              <w:rPr>
                <w:rFonts w:ascii="Sylfaen" w:hAnsi="Sylfaen"/>
                <w:sz w:val="22"/>
                <w:szCs w:val="22"/>
              </w:rPr>
              <w:t>применимо</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Полиэтиленовая лента нити </w:t>
            </w:r>
            <w:r>
              <w:rPr>
                <w:rFonts w:ascii="Times Armenian" w:hAnsi="Times Armenian"/>
                <w:sz w:val="22"/>
                <w:szCs w:val="22"/>
              </w:rPr>
              <w:t>D75x25, PN10, </w:t>
            </w:r>
            <w:r>
              <w:rPr>
                <w:rFonts w:ascii="Sylfaen" w:hAnsi="Sylfaen"/>
                <w:sz w:val="22"/>
                <w:szCs w:val="22"/>
              </w:rPr>
              <w:t>стоимость </w:t>
            </w:r>
            <w:proofErr w:type="gramStart"/>
            <w:r>
              <w:rPr>
                <w:rFonts w:ascii="Sylfaen" w:hAnsi="Sylfaen"/>
                <w:sz w:val="22"/>
                <w:szCs w:val="22"/>
              </w:rPr>
              <w:t>питания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установка</w:t>
            </w:r>
            <w:r>
              <w:rPr>
                <w:rFonts w:ascii="Times Armenian" w:hAnsi="Times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³ï:</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520,0: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94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lastRenderedPageBreak/>
              <w:t>2.28:</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22-368, k = 0,5 </w:t>
            </w:r>
            <w:r>
              <w:rPr>
                <w:rFonts w:ascii="Sylfaen" w:hAnsi="Sylfaen"/>
                <w:sz w:val="22"/>
                <w:szCs w:val="22"/>
              </w:rPr>
              <w:t>применимо</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Полиэтиленовая лента нити </w:t>
            </w:r>
            <w:r>
              <w:rPr>
                <w:rFonts w:ascii="Times Armenian" w:hAnsi="Times Armenian"/>
                <w:sz w:val="22"/>
                <w:szCs w:val="22"/>
              </w:rPr>
              <w:t>D63x25, PN10, </w:t>
            </w:r>
            <w:r>
              <w:rPr>
                <w:rFonts w:ascii="Sylfaen" w:hAnsi="Sylfaen"/>
                <w:sz w:val="22"/>
                <w:szCs w:val="22"/>
              </w:rPr>
              <w:t>стоимость </w:t>
            </w:r>
            <w:proofErr w:type="gramStart"/>
            <w:r>
              <w:rPr>
                <w:rFonts w:ascii="Sylfaen" w:hAnsi="Sylfaen"/>
                <w:sz w:val="22"/>
                <w:szCs w:val="22"/>
              </w:rPr>
              <w:t>питания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установка</w:t>
            </w:r>
            <w:r>
              <w:rPr>
                <w:rFonts w:ascii="Times Armenian" w:hAnsi="Times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³ï:</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90,0: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72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2.29:</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16-199:</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Замер блок крепления </w:t>
            </w:r>
            <w:r>
              <w:rPr>
                <w:rFonts w:ascii="Times Armenian" w:hAnsi="Times Armenian"/>
                <w:sz w:val="22"/>
                <w:szCs w:val="22"/>
              </w:rPr>
              <w:t>d20ÙÙ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³ï:</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650.0: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79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2.30:</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proofErr w:type="gramStart"/>
            <w:r>
              <w:rPr>
                <w:rFonts w:ascii="Sylfaen" w:hAnsi="Sylfaen"/>
                <w:sz w:val="22"/>
                <w:szCs w:val="22"/>
              </w:rPr>
              <w:t>сообщить</w:t>
            </w:r>
            <w:proofErr w:type="gramEnd"/>
            <w:r>
              <w:rPr>
                <w:rFonts w:ascii="Sylfaen" w:hAnsi="Sylfaen"/>
                <w:sz w:val="22"/>
                <w:szCs w:val="22"/>
              </w:rPr>
              <w:t>:</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Вода </w:t>
            </w:r>
            <w:r>
              <w:rPr>
                <w:rFonts w:ascii="Cambria" w:hAnsi="Cambria" w:cs="Cambria"/>
                <w:sz w:val="22"/>
                <w:szCs w:val="22"/>
              </w:rPr>
              <w:t>метр</w:t>
            </w:r>
            <w:r>
              <w:rPr>
                <w:rFonts w:ascii="Times Armenian" w:hAnsi="Times Armenian"/>
                <w:sz w:val="22"/>
                <w:szCs w:val="22"/>
              </w:rPr>
              <w:t xml:space="preserve"> d20</w:t>
            </w:r>
            <w:r>
              <w:rPr>
                <w:rFonts w:ascii="Times Armenian" w:hAnsi="Times Armenian" w:cs="Times Armenian"/>
                <w:sz w:val="22"/>
                <w:szCs w:val="22"/>
              </w:rPr>
              <w:t>ÙÙ</w:t>
            </w:r>
            <w:r>
              <w:rPr>
                <w:rFonts w:ascii="Times Armenian" w:hAnsi="Times Armenian"/>
                <w:sz w:val="22"/>
                <w:szCs w:val="22"/>
              </w:rPr>
              <w:t>, </w:t>
            </w:r>
            <w:r>
              <w:rPr>
                <w:rFonts w:ascii="Sylfaen" w:hAnsi="Sylfaen"/>
                <w:sz w:val="22"/>
                <w:szCs w:val="22"/>
              </w:rPr>
              <w:t>стоимость </w:t>
            </w:r>
            <w:proofErr w:type="spellStart"/>
            <w:r>
              <w:rPr>
                <w:rFonts w:ascii="Sylfaen" w:hAnsi="Sylfaen"/>
                <w:sz w:val="22"/>
                <w:szCs w:val="22"/>
              </w:rPr>
              <w:t>եւ</w:t>
            </w:r>
            <w:proofErr w:type="spellEnd"/>
            <w:r>
              <w:rPr>
                <w:rFonts w:ascii="Sylfaen" w:hAnsi="Sylfaen"/>
                <w:sz w:val="22"/>
                <w:szCs w:val="22"/>
              </w:rPr>
              <w:t> питания</w:t>
            </w:r>
            <w:r>
              <w:rPr>
                <w:rFonts w:ascii="Times Armenian" w:hAnsi="Times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³ï:</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650.0: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6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2.31:</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proofErr w:type="gramStart"/>
            <w:r>
              <w:rPr>
                <w:rFonts w:ascii="Sylfaen" w:hAnsi="Sylfaen"/>
                <w:sz w:val="22"/>
                <w:szCs w:val="22"/>
              </w:rPr>
              <w:t>сообщить</w:t>
            </w:r>
            <w:proofErr w:type="gramEnd"/>
            <w:r>
              <w:rPr>
                <w:rFonts w:ascii="Sylfaen" w:hAnsi="Sylfaen"/>
                <w:sz w:val="22"/>
                <w:szCs w:val="22"/>
              </w:rPr>
              <w:t>:</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 </w:t>
            </w:r>
            <w:r>
              <w:rPr>
                <w:rFonts w:ascii="Sylfaen" w:hAnsi="Sylfaen"/>
                <w:sz w:val="22"/>
                <w:szCs w:val="22"/>
              </w:rPr>
              <w:t>Муфта из бронзы </w:t>
            </w:r>
            <w:r>
              <w:rPr>
                <w:rFonts w:ascii="Times Armenian" w:hAnsi="Times Armenian"/>
                <w:sz w:val="22"/>
                <w:szCs w:val="22"/>
              </w:rPr>
              <w:t>3/4 " </w:t>
            </w:r>
            <w:r>
              <w:rPr>
                <w:rFonts w:ascii="Sylfaen" w:hAnsi="Sylfaen"/>
                <w:sz w:val="22"/>
                <w:szCs w:val="22"/>
              </w:rPr>
              <w:t>с двойной резьбой </w:t>
            </w:r>
            <w:r>
              <w:rPr>
                <w:rFonts w:ascii="Times Armenian" w:hAnsi="Times Armenian"/>
                <w:sz w:val="22"/>
                <w:szCs w:val="22"/>
              </w:rPr>
              <w:t>/ </w:t>
            </w:r>
            <w:proofErr w:type="spellStart"/>
            <w:r>
              <w:rPr>
                <w:rFonts w:ascii="Sylfaen" w:hAnsi="Sylfaen"/>
                <w:sz w:val="22"/>
                <w:szCs w:val="22"/>
              </w:rPr>
              <w:t>нипель</w:t>
            </w:r>
            <w:proofErr w:type="spellEnd"/>
            <w:r>
              <w:rPr>
                <w:rFonts w:ascii="Sylfaen" w:hAnsi="Sylfaen"/>
                <w:sz w:val="22"/>
                <w:szCs w:val="22"/>
              </w:rPr>
              <w:t> </w:t>
            </w:r>
            <w:r>
              <w:rPr>
                <w:rFonts w:ascii="Times Armenian" w:hAnsi="Times Armenian"/>
                <w:sz w:val="22"/>
                <w:szCs w:val="22"/>
              </w:rPr>
              <w:t>/ </w:t>
            </w:r>
            <w:proofErr w:type="gramStart"/>
            <w:r>
              <w:rPr>
                <w:rFonts w:ascii="Sylfaen" w:hAnsi="Sylfaen"/>
                <w:sz w:val="22"/>
                <w:szCs w:val="22"/>
              </w:rPr>
              <w:t>номинал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комплект поставки</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³ï:</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650.0: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64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2.32:</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proofErr w:type="gramStart"/>
            <w:r>
              <w:rPr>
                <w:rFonts w:ascii="Sylfaen" w:hAnsi="Sylfaen"/>
                <w:sz w:val="22"/>
                <w:szCs w:val="22"/>
              </w:rPr>
              <w:t>сообщить</w:t>
            </w:r>
            <w:proofErr w:type="gramEnd"/>
            <w:r>
              <w:rPr>
                <w:rFonts w:ascii="Sylfaen" w:hAnsi="Sylfaen"/>
                <w:sz w:val="22"/>
                <w:szCs w:val="22"/>
              </w:rPr>
              <w:t>:</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Латунный клапан </w:t>
            </w:r>
            <w:r>
              <w:rPr>
                <w:rFonts w:ascii="Times Armenian" w:hAnsi="Times Armenian"/>
                <w:sz w:val="22"/>
                <w:szCs w:val="22"/>
              </w:rPr>
              <w:t>d20ÙÙ </w:t>
            </w:r>
            <w:proofErr w:type="gramStart"/>
            <w:r>
              <w:rPr>
                <w:rFonts w:ascii="Sylfaen" w:hAnsi="Sylfaen"/>
                <w:sz w:val="22"/>
                <w:szCs w:val="22"/>
              </w:rPr>
              <w:t>номинал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поставка</w:t>
            </w:r>
            <w:r>
              <w:rPr>
                <w:rFonts w:ascii="Times Armenian" w:hAnsi="Times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³ï:</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650.0: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43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2.33:</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18-212:</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Фильтр </w:t>
            </w:r>
            <w:r>
              <w:rPr>
                <w:rFonts w:ascii="Times Armenian" w:hAnsi="Times Armenian"/>
                <w:sz w:val="22"/>
                <w:szCs w:val="22"/>
              </w:rPr>
              <w:t>d20ÙÙ </w:t>
            </w:r>
            <w:proofErr w:type="gramStart"/>
            <w:r>
              <w:rPr>
                <w:rFonts w:ascii="Sylfaen" w:hAnsi="Sylfaen"/>
                <w:sz w:val="22"/>
                <w:szCs w:val="22"/>
              </w:rPr>
              <w:t>значение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поставка </w:t>
            </w:r>
            <w:r>
              <w:rPr>
                <w:rFonts w:ascii="Times Armenian" w:hAnsi="Times Armenian"/>
                <w:sz w:val="22"/>
                <w:szCs w:val="22"/>
              </w:rPr>
              <w:t>, </w:t>
            </w:r>
            <w:r>
              <w:rPr>
                <w:rFonts w:ascii="Sylfaen" w:hAnsi="Sylfaen"/>
                <w:sz w:val="22"/>
                <w:szCs w:val="22"/>
              </w:rPr>
              <w:t>установка</w:t>
            </w:r>
            <w:r>
              <w:rPr>
                <w:rFonts w:ascii="Times Armenian" w:hAnsi="Times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³ï:</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650.0: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91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2.34:</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16-154 ñ³</w:t>
            </w:r>
            <w:proofErr w:type="gramStart"/>
            <w:r>
              <w:rPr>
                <w:rFonts w:ascii="Times Armenian" w:hAnsi="Times Armenian"/>
                <w:sz w:val="22"/>
                <w:szCs w:val="22"/>
              </w:rPr>
              <w:t>é »ÉÇ</w:t>
            </w:r>
            <w:proofErr w:type="gramEnd"/>
            <w:r>
              <w:rPr>
                <w:rFonts w:ascii="Times Armenian" w:hAnsi="Times Armenian"/>
                <w:sz w:val="22"/>
                <w:szCs w:val="22"/>
              </w:rPr>
              <w:t>, k = 0,3:</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Гибкий рукав </w:t>
            </w:r>
            <w:proofErr w:type="gramStart"/>
            <w:r>
              <w:rPr>
                <w:rFonts w:ascii="Sylfaen" w:hAnsi="Sylfaen"/>
                <w:sz w:val="22"/>
                <w:szCs w:val="22"/>
              </w:rPr>
              <w:t>ПЭ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сталь </w:t>
            </w:r>
            <w:r>
              <w:rPr>
                <w:rFonts w:ascii="Times Armenian" w:hAnsi="Times Armenian"/>
                <w:sz w:val="22"/>
                <w:szCs w:val="22"/>
              </w:rPr>
              <w:t>, </w:t>
            </w:r>
            <w:r>
              <w:rPr>
                <w:rFonts w:ascii="Sylfaen" w:hAnsi="Sylfaen"/>
                <w:sz w:val="22"/>
                <w:szCs w:val="22"/>
              </w:rPr>
              <w:t>и чугун трубы соединения для </w:t>
            </w:r>
            <w:r>
              <w:rPr>
                <w:rFonts w:ascii="Times Armenian" w:hAnsi="Times Armenian"/>
                <w:sz w:val="22"/>
                <w:szCs w:val="22"/>
              </w:rPr>
              <w:t>d20 </w:t>
            </w:r>
            <w:r>
              <w:rPr>
                <w:rFonts w:ascii="Sylfaen" w:hAnsi="Sylfaen"/>
                <w:sz w:val="22"/>
                <w:szCs w:val="22"/>
              </w:rPr>
              <w:t>мм </w:t>
            </w:r>
            <w:r>
              <w:rPr>
                <w:rFonts w:ascii="Times Armenian" w:hAnsi="Times Armenian"/>
                <w:sz w:val="22"/>
                <w:szCs w:val="22"/>
              </w:rPr>
              <w:t>, </w:t>
            </w:r>
            <w:r>
              <w:rPr>
                <w:rFonts w:ascii="Sylfaen" w:hAnsi="Sylfaen"/>
                <w:sz w:val="22"/>
                <w:szCs w:val="22"/>
              </w:rPr>
              <w:t>стоимость доставки и установки</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³ï:</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650.0: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91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2.35:</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19-44, k = 0,13:</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Полимер мужчина соединение </w:t>
            </w:r>
            <w:r>
              <w:rPr>
                <w:rFonts w:ascii="Times Armenian" w:hAnsi="Times Armenian"/>
                <w:sz w:val="22"/>
                <w:szCs w:val="22"/>
              </w:rPr>
              <w:t>D25x3 / 4 " </w:t>
            </w:r>
            <w:proofErr w:type="gramStart"/>
            <w:r>
              <w:rPr>
                <w:rFonts w:ascii="Sylfaen" w:hAnsi="Sylfaen"/>
                <w:sz w:val="22"/>
                <w:szCs w:val="22"/>
              </w:rPr>
              <w:t>мм </w:t>
            </w:r>
            <w:r>
              <w:rPr>
                <w:rFonts w:ascii="Times Armenian" w:hAnsi="Times Armenian"/>
                <w:sz w:val="22"/>
                <w:szCs w:val="22"/>
              </w:rPr>
              <w:t>,</w:t>
            </w:r>
            <w:proofErr w:type="gramEnd"/>
            <w:r>
              <w:rPr>
                <w:rFonts w:ascii="Times Armenian" w:hAnsi="Times Armenian"/>
                <w:sz w:val="22"/>
                <w:szCs w:val="22"/>
              </w:rPr>
              <w:t> </w:t>
            </w:r>
            <w:r>
              <w:rPr>
                <w:rFonts w:ascii="Sylfaen" w:hAnsi="Sylfaen"/>
                <w:sz w:val="22"/>
                <w:szCs w:val="22"/>
              </w:rPr>
              <w:t>стоимость доставки </w:t>
            </w:r>
            <w:r>
              <w:rPr>
                <w:rFonts w:ascii="Times Armenian" w:hAnsi="Times Armenian"/>
                <w:sz w:val="22"/>
                <w:szCs w:val="22"/>
              </w:rPr>
              <w:t>, </w:t>
            </w:r>
            <w:r>
              <w:rPr>
                <w:rFonts w:ascii="Sylfaen" w:hAnsi="Sylfaen"/>
                <w:sz w:val="22"/>
                <w:szCs w:val="22"/>
              </w:rPr>
              <w:t>установки</w:t>
            </w:r>
            <w:r>
              <w:rPr>
                <w:rFonts w:ascii="Times Armenian" w:hAnsi="Times Armenian"/>
                <w:sz w:val="22"/>
                <w:szCs w:val="22"/>
              </w:rPr>
              <w:t>  </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элемент</w:t>
            </w:r>
            <w:proofErr w:type="gramEnd"/>
            <w:r>
              <w:rPr>
                <w:rFonts w:ascii="Sylfaen" w:hAnsi="Sylfaen"/>
                <w:sz w:val="22"/>
                <w:szCs w:val="22"/>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650.0: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420"/>
        </w:trPr>
        <w:tc>
          <w:tcPr>
            <w:tcW w:w="649" w:type="dxa"/>
            <w:tcBorders>
              <w:left w:val="single" w:sz="6" w:space="0" w:color="auto"/>
              <w:bottom w:val="single" w:sz="6" w:space="0" w:color="auto"/>
              <w:right w:val="single" w:sz="6" w:space="0" w:color="auto"/>
            </w:tcBorders>
            <w:shd w:val="clear" w:color="auto" w:fill="C4D79B"/>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911"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4111"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Итого, по трубам </w:t>
            </w:r>
            <w:proofErr w:type="spellStart"/>
            <w:r>
              <w:rPr>
                <w:rFonts w:ascii="Sylfaen" w:hAnsi="Sylfaen"/>
                <w:sz w:val="22"/>
                <w:szCs w:val="22"/>
              </w:rPr>
              <w:t>хоховакаамраннери</w:t>
            </w:r>
            <w:proofErr w:type="spellEnd"/>
          </w:p>
        </w:tc>
        <w:tc>
          <w:tcPr>
            <w:tcW w:w="1048"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 </w:t>
            </w:r>
          </w:p>
        </w:tc>
        <w:tc>
          <w:tcPr>
            <w:tcW w:w="944"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 </w:t>
            </w:r>
          </w:p>
        </w:tc>
        <w:tc>
          <w:tcPr>
            <w:tcW w:w="701"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21 456:</w:t>
            </w:r>
          </w:p>
        </w:tc>
      </w:tr>
      <w:tr w:rsidR="003D1684" w:rsidTr="003D1684">
        <w:trPr>
          <w:trHeight w:val="36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Sylfaen" w:hAnsi="Sylfaen"/>
                <w:b/>
                <w:bCs/>
                <w:sz w:val="22"/>
                <w:szCs w:val="22"/>
                <w:u w:val="single"/>
              </w:rPr>
              <w:t>Бетонные работы</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 </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 </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 </w:t>
            </w:r>
          </w:p>
        </w:tc>
      </w:tr>
      <w:tr w:rsidR="003D1684" w:rsidTr="003D1684">
        <w:trPr>
          <w:trHeight w:val="870"/>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2.36:</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proofErr w:type="gramStart"/>
            <w:r>
              <w:rPr>
                <w:rFonts w:ascii="Sylfaen" w:hAnsi="Sylfaen"/>
                <w:sz w:val="22"/>
                <w:szCs w:val="22"/>
              </w:rPr>
              <w:t>рынок</w:t>
            </w:r>
            <w:proofErr w:type="gramEnd"/>
            <w:r>
              <w:rPr>
                <w:rFonts w:ascii="Sylfaen" w:hAnsi="Sylfaen"/>
                <w:sz w:val="22"/>
                <w:szCs w:val="22"/>
              </w:rPr>
              <w:t>:</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Arial Armenian" w:hAnsi="Arial Armenian"/>
                <w:sz w:val="22"/>
                <w:szCs w:val="22"/>
              </w:rPr>
              <w:t>0.72x0.72x0.6 </w:t>
            </w:r>
            <w:r>
              <w:rPr>
                <w:rFonts w:ascii="Sylfaen" w:hAnsi="Sylfaen"/>
                <w:sz w:val="22"/>
                <w:szCs w:val="22"/>
              </w:rPr>
              <w:t>м в размерах сборных </w:t>
            </w:r>
            <w:proofErr w:type="gramStart"/>
            <w:r>
              <w:rPr>
                <w:rFonts w:ascii="Sylfaen" w:hAnsi="Sylfaen"/>
                <w:sz w:val="22"/>
                <w:szCs w:val="22"/>
              </w:rPr>
              <w:t>е </w:t>
            </w:r>
            <w:r>
              <w:rPr>
                <w:rFonts w:ascii="Arial Armenian" w:hAnsi="Arial Armenian"/>
                <w:sz w:val="22"/>
                <w:szCs w:val="22"/>
              </w:rPr>
              <w:t>.</w:t>
            </w:r>
            <w:proofErr w:type="gramEnd"/>
            <w:r>
              <w:rPr>
                <w:rFonts w:ascii="Arial Armenian" w:hAnsi="Arial Armenian"/>
                <w:sz w:val="22"/>
                <w:szCs w:val="22"/>
              </w:rPr>
              <w:t> </w:t>
            </w:r>
            <w:r>
              <w:rPr>
                <w:rFonts w:ascii="Sylfaen" w:hAnsi="Sylfaen"/>
                <w:sz w:val="22"/>
                <w:szCs w:val="22"/>
                <w:shd w:val="clear" w:color="auto" w:fill="C9D7F1"/>
              </w:rPr>
              <w:t>Бетонный отец стальной </w:t>
            </w:r>
            <w:proofErr w:type="gramStart"/>
            <w:r>
              <w:rPr>
                <w:rFonts w:ascii="Sylfaen" w:hAnsi="Sylfaen"/>
                <w:sz w:val="22"/>
                <w:szCs w:val="22"/>
                <w:shd w:val="clear" w:color="auto" w:fill="C9D7F1"/>
              </w:rPr>
              <w:t>крышка </w:t>
            </w:r>
            <w:r>
              <w:rPr>
                <w:rFonts w:ascii="Arial Armenian" w:hAnsi="Arial Armenian"/>
                <w:sz w:val="22"/>
                <w:szCs w:val="22"/>
                <w:shd w:val="clear" w:color="auto" w:fill="C9D7F1"/>
              </w:rPr>
              <w:t>,</w:t>
            </w:r>
            <w:proofErr w:type="gramEnd"/>
            <w:r>
              <w:rPr>
                <w:rFonts w:ascii="Arial Armenian" w:hAnsi="Arial Armenian"/>
                <w:sz w:val="22"/>
                <w:szCs w:val="22"/>
                <w:shd w:val="clear" w:color="auto" w:fill="C9D7F1"/>
              </w:rPr>
              <w:t> </w:t>
            </w:r>
            <w:r>
              <w:rPr>
                <w:rFonts w:ascii="Sylfaen" w:hAnsi="Sylfaen"/>
                <w:sz w:val="22"/>
                <w:szCs w:val="22"/>
                <w:shd w:val="clear" w:color="auto" w:fill="C9D7F1"/>
              </w:rPr>
              <w:t>клапан </w:t>
            </w:r>
            <w:r>
              <w:rPr>
                <w:rFonts w:ascii="Arial Armenian" w:hAnsi="Arial Armenian"/>
                <w:sz w:val="22"/>
                <w:szCs w:val="22"/>
                <w:shd w:val="clear" w:color="auto" w:fill="C9D7F1"/>
              </w:rPr>
              <w:t>, </w:t>
            </w:r>
            <w:r>
              <w:rPr>
                <w:rFonts w:ascii="Sylfaen" w:hAnsi="Sylfaen"/>
                <w:sz w:val="22"/>
                <w:szCs w:val="22"/>
                <w:shd w:val="clear" w:color="auto" w:fill="C9D7F1"/>
              </w:rPr>
              <w:t>дозирующее устройство для </w:t>
            </w:r>
            <w:r>
              <w:rPr>
                <w:rFonts w:ascii="Arial Armenian" w:hAnsi="Arial Armenian"/>
                <w:sz w:val="22"/>
                <w:szCs w:val="22"/>
                <w:shd w:val="clear" w:color="auto" w:fill="C9D7F1"/>
              </w:rPr>
              <w:t>, </w:t>
            </w:r>
            <w:r>
              <w:rPr>
                <w:rFonts w:ascii="Sylfaen" w:hAnsi="Sylfaen"/>
                <w:sz w:val="22"/>
                <w:szCs w:val="22"/>
                <w:shd w:val="clear" w:color="auto" w:fill="C9D7F1"/>
              </w:rPr>
              <w:t>стоимости </w:t>
            </w:r>
            <w:r>
              <w:rPr>
                <w:rFonts w:ascii="Arial Armenian" w:hAnsi="Arial Armenian"/>
                <w:sz w:val="22"/>
                <w:szCs w:val="22"/>
                <w:shd w:val="clear" w:color="auto" w:fill="C9D7F1"/>
              </w:rPr>
              <w:t>, </w:t>
            </w:r>
            <w:r>
              <w:rPr>
                <w:rFonts w:ascii="Sylfaen" w:hAnsi="Sylfaen"/>
                <w:sz w:val="22"/>
                <w:szCs w:val="22"/>
                <w:shd w:val="clear" w:color="auto" w:fill="C9D7F1"/>
              </w:rPr>
              <w:t>доставки и установок</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proofErr w:type="gramStart"/>
            <w:r>
              <w:rPr>
                <w:rFonts w:ascii="Sylfaen" w:hAnsi="Sylfaen"/>
                <w:sz w:val="22"/>
                <w:szCs w:val="22"/>
              </w:rPr>
              <w:t>элемент</w:t>
            </w:r>
            <w:proofErr w:type="gramEnd"/>
            <w:r>
              <w:rPr>
                <w:rFonts w:ascii="Sylfaen" w:hAnsi="Sylfaen"/>
                <w:sz w:val="22"/>
                <w:szCs w:val="22"/>
              </w:rPr>
              <w:t>:</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650.0:</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sz w:val="20"/>
                <w:szCs w:val="20"/>
              </w:rPr>
              <w:t> </w:t>
            </w:r>
          </w:p>
        </w:tc>
      </w:tr>
      <w:tr w:rsidR="003D1684" w:rsidTr="003D1684">
        <w:trPr>
          <w:trHeight w:val="360"/>
        </w:trPr>
        <w:tc>
          <w:tcPr>
            <w:tcW w:w="649" w:type="dxa"/>
            <w:tcBorders>
              <w:left w:val="single" w:sz="6" w:space="0" w:color="auto"/>
              <w:bottom w:val="single" w:sz="6" w:space="0" w:color="auto"/>
              <w:right w:val="single" w:sz="6" w:space="0" w:color="auto"/>
            </w:tcBorders>
            <w:shd w:val="clear" w:color="auto" w:fill="C4D79B"/>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911"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4111"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sz w:val="22"/>
                <w:szCs w:val="22"/>
              </w:rPr>
              <w:t>Итого по бетонным работам</w:t>
            </w:r>
          </w:p>
        </w:tc>
        <w:tc>
          <w:tcPr>
            <w:tcW w:w="1048"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 </w:t>
            </w:r>
          </w:p>
        </w:tc>
        <w:tc>
          <w:tcPr>
            <w:tcW w:w="944"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 </w:t>
            </w:r>
          </w:p>
        </w:tc>
        <w:tc>
          <w:tcPr>
            <w:tcW w:w="701"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shd w:val="clear" w:color="auto" w:fill="C4D79B"/>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20 606:</w:t>
            </w:r>
          </w:p>
        </w:tc>
      </w:tr>
      <w:tr w:rsidR="003D1684" w:rsidTr="003D1684">
        <w:trPr>
          <w:trHeight w:val="420"/>
        </w:trPr>
        <w:tc>
          <w:tcPr>
            <w:tcW w:w="649" w:type="dxa"/>
            <w:tcBorders>
              <w:left w:val="single" w:sz="6" w:space="0" w:color="auto"/>
              <w:bottom w:val="single" w:sz="6" w:space="0" w:color="auto"/>
              <w:right w:val="single" w:sz="6" w:space="0" w:color="auto"/>
            </w:tcBorders>
            <w:shd w:val="clear" w:color="auto" w:fill="DA9694"/>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911" w:type="dxa"/>
            <w:tcBorders>
              <w:bottom w:val="single" w:sz="6" w:space="0" w:color="auto"/>
              <w:right w:val="single" w:sz="6" w:space="0" w:color="auto"/>
            </w:tcBorders>
            <w:shd w:val="clear" w:color="auto" w:fill="DA9694"/>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4111" w:type="dxa"/>
            <w:tcBorders>
              <w:bottom w:val="single" w:sz="6" w:space="0" w:color="auto"/>
              <w:right w:val="single" w:sz="6" w:space="0" w:color="auto"/>
            </w:tcBorders>
            <w:shd w:val="clear" w:color="auto" w:fill="DA9694"/>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Sylfaen" w:hAnsi="Sylfaen"/>
                <w:b/>
                <w:bCs/>
                <w:sz w:val="22"/>
                <w:szCs w:val="22"/>
              </w:rPr>
              <w:t>Просто </w:t>
            </w:r>
            <w:r>
              <w:rPr>
                <w:rFonts w:ascii="Arial Armenian" w:hAnsi="Arial Armenian"/>
                <w:b/>
                <w:bCs/>
                <w:sz w:val="22"/>
                <w:szCs w:val="22"/>
              </w:rPr>
              <w:t>2 - </w:t>
            </w:r>
            <w:r>
              <w:rPr>
                <w:rFonts w:ascii="Sylfaen" w:hAnsi="Sylfaen"/>
                <w:b/>
                <w:bCs/>
                <w:sz w:val="22"/>
                <w:szCs w:val="22"/>
              </w:rPr>
              <w:t>й дивизион</w:t>
            </w:r>
          </w:p>
        </w:tc>
        <w:tc>
          <w:tcPr>
            <w:tcW w:w="1048" w:type="dxa"/>
            <w:tcBorders>
              <w:bottom w:val="single" w:sz="6" w:space="0" w:color="auto"/>
              <w:right w:val="single" w:sz="6" w:space="0" w:color="auto"/>
            </w:tcBorders>
            <w:shd w:val="clear" w:color="auto" w:fill="DA9694"/>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 </w:t>
            </w:r>
          </w:p>
        </w:tc>
        <w:tc>
          <w:tcPr>
            <w:tcW w:w="944" w:type="dxa"/>
            <w:tcBorders>
              <w:bottom w:val="single" w:sz="6" w:space="0" w:color="auto"/>
              <w:right w:val="single" w:sz="6" w:space="0" w:color="auto"/>
            </w:tcBorders>
            <w:shd w:val="clear" w:color="auto" w:fill="DA9694"/>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Arial Armenian" w:hAnsi="Arial Armenian"/>
                <w:sz w:val="22"/>
                <w:szCs w:val="22"/>
              </w:rPr>
              <w:t> </w:t>
            </w:r>
          </w:p>
        </w:tc>
        <w:tc>
          <w:tcPr>
            <w:tcW w:w="701" w:type="dxa"/>
            <w:tcBorders>
              <w:bottom w:val="single" w:sz="6" w:space="0" w:color="auto"/>
              <w:right w:val="single" w:sz="6" w:space="0" w:color="auto"/>
            </w:tcBorders>
            <w:shd w:val="clear" w:color="auto" w:fill="DA9694"/>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shd w:val="clear" w:color="auto" w:fill="DA9694"/>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47 918:</w:t>
            </w:r>
          </w:p>
        </w:tc>
      </w:tr>
      <w:tr w:rsidR="003D1684" w:rsidTr="003D1684">
        <w:trPr>
          <w:trHeight w:val="360"/>
        </w:trPr>
        <w:tc>
          <w:tcPr>
            <w:tcW w:w="649" w:type="dxa"/>
            <w:tcBorders>
              <w:left w:val="single" w:sz="6" w:space="0" w:color="auto"/>
              <w:bottom w:val="single" w:sz="6" w:space="0" w:color="auto"/>
              <w:right w:val="single" w:sz="6" w:space="0" w:color="auto"/>
            </w:tcBorders>
            <w:shd w:val="clear" w:color="auto" w:fill="CCC0DA"/>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911" w:type="dxa"/>
            <w:tcBorders>
              <w:bottom w:val="single" w:sz="6" w:space="0" w:color="auto"/>
              <w:right w:val="single" w:sz="6" w:space="0" w:color="auto"/>
            </w:tcBorders>
            <w:shd w:val="clear" w:color="auto" w:fill="CCC0DA"/>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4111" w:type="dxa"/>
            <w:tcBorders>
              <w:bottom w:val="single" w:sz="6" w:space="0" w:color="auto"/>
              <w:right w:val="single" w:sz="6" w:space="0" w:color="auto"/>
            </w:tcBorders>
            <w:shd w:val="clear" w:color="auto" w:fill="CCC0DA"/>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Cambria" w:hAnsi="Cambria" w:cs="Cambria"/>
                <w:b/>
                <w:bCs/>
                <w:sz w:val="22"/>
                <w:szCs w:val="22"/>
              </w:rPr>
              <w:t>АМ</w:t>
            </w:r>
            <w:r>
              <w:rPr>
                <w:rFonts w:ascii="Times Armenian" w:hAnsi="Times Armenian" w:cs="Times Armenian"/>
                <w:b/>
                <w:bCs/>
                <w:sz w:val="22"/>
                <w:szCs w:val="22"/>
              </w:rPr>
              <w:t>³</w:t>
            </w:r>
            <w:proofErr w:type="gramStart"/>
            <w:r>
              <w:rPr>
                <w:rFonts w:ascii="Times Armenian" w:hAnsi="Times Armenian" w:cs="Times Armenian"/>
                <w:b/>
                <w:bCs/>
                <w:sz w:val="22"/>
                <w:szCs w:val="22"/>
              </w:rPr>
              <w:t>Ù</w:t>
            </w:r>
            <w:r>
              <w:rPr>
                <w:rFonts w:ascii="Times Armenian" w:hAnsi="Times Armenian"/>
                <w:b/>
                <w:bCs/>
                <w:sz w:val="22"/>
                <w:szCs w:val="22"/>
              </w:rPr>
              <w:t xml:space="preserve"> </w:t>
            </w:r>
            <w:r>
              <w:rPr>
                <w:rFonts w:ascii="Times Armenian" w:hAnsi="Times Armenian" w:cs="Times Armenian"/>
                <w:b/>
                <w:bCs/>
                <w:sz w:val="22"/>
                <w:szCs w:val="22"/>
              </w:rPr>
              <w:t>»</w:t>
            </w:r>
            <w:r>
              <w:rPr>
                <w:rFonts w:ascii="Cambria" w:hAnsi="Cambria" w:cs="Cambria"/>
                <w:b/>
                <w:bCs/>
                <w:sz w:val="22"/>
                <w:szCs w:val="22"/>
              </w:rPr>
              <w:t>МЕТУ</w:t>
            </w:r>
            <w:proofErr w:type="gramEnd"/>
            <w:r>
              <w:rPr>
                <w:rFonts w:ascii="Times Armenian" w:hAnsi="Times Armenian"/>
                <w:b/>
                <w:bCs/>
                <w:sz w:val="22"/>
                <w:szCs w:val="22"/>
              </w:rPr>
              <w:t xml:space="preserve"> 1-2 </w:t>
            </w:r>
            <w:r>
              <w:rPr>
                <w:rFonts w:ascii="Sylfaen" w:hAnsi="Sylfaen"/>
                <w:b/>
                <w:bCs/>
                <w:sz w:val="22"/>
                <w:szCs w:val="22"/>
              </w:rPr>
              <w:t>секции.</w:t>
            </w:r>
          </w:p>
        </w:tc>
        <w:tc>
          <w:tcPr>
            <w:tcW w:w="1048" w:type="dxa"/>
            <w:tcBorders>
              <w:bottom w:val="single" w:sz="6" w:space="0" w:color="auto"/>
              <w:right w:val="single" w:sz="6" w:space="0" w:color="auto"/>
            </w:tcBorders>
            <w:shd w:val="clear" w:color="auto" w:fill="CCC0DA"/>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b/>
                <w:bCs/>
                <w:sz w:val="22"/>
                <w:szCs w:val="22"/>
              </w:rPr>
              <w:t> </w:t>
            </w:r>
          </w:p>
        </w:tc>
        <w:tc>
          <w:tcPr>
            <w:tcW w:w="944" w:type="dxa"/>
            <w:tcBorders>
              <w:bottom w:val="single" w:sz="6" w:space="0" w:color="auto"/>
              <w:right w:val="single" w:sz="6" w:space="0" w:color="auto"/>
            </w:tcBorders>
            <w:shd w:val="clear" w:color="auto" w:fill="CCC0DA"/>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b/>
                <w:bCs/>
                <w:sz w:val="22"/>
                <w:szCs w:val="22"/>
              </w:rPr>
              <w:t> </w:t>
            </w:r>
          </w:p>
        </w:tc>
        <w:tc>
          <w:tcPr>
            <w:tcW w:w="701" w:type="dxa"/>
            <w:tcBorders>
              <w:bottom w:val="single" w:sz="6" w:space="0" w:color="auto"/>
              <w:right w:val="single" w:sz="6" w:space="0" w:color="auto"/>
            </w:tcBorders>
            <w:shd w:val="clear" w:color="auto" w:fill="CCC0DA"/>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shd w:val="clear" w:color="auto" w:fill="CCC0DA"/>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83 333:</w:t>
            </w:r>
          </w:p>
        </w:tc>
      </w:tr>
      <w:tr w:rsidR="003D1684" w:rsidTr="003D1684">
        <w:trPr>
          <w:trHeight w:val="34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41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rPr>
                <w:rFonts w:ascii="Calibri" w:hAnsi="Calibri"/>
                <w:sz w:val="22"/>
                <w:szCs w:val="22"/>
              </w:rPr>
            </w:pPr>
            <w:r>
              <w:rPr>
                <w:rFonts w:ascii="Times Armenian" w:hAnsi="Times Armenian"/>
                <w:sz w:val="22"/>
                <w:szCs w:val="22"/>
              </w:rPr>
              <w:t>²²Ð 20%</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b/>
                <w:bCs/>
                <w:sz w:val="22"/>
                <w:szCs w:val="22"/>
              </w:rPr>
              <w:t> </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b/>
                <w:bCs/>
                <w:sz w:val="22"/>
                <w:szCs w:val="22"/>
              </w:rPr>
              <w:t> </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bottom"/>
            <w:hideMark/>
          </w:tcPr>
          <w:p w:rsidR="003D1684" w:rsidRDefault="003D1684">
            <w:pPr>
              <w:pStyle w:val="af4"/>
              <w:spacing w:before="0" w:beforeAutospacing="0" w:after="0" w:afterAutospacing="0"/>
              <w:rPr>
                <w:rFonts w:ascii="Calibri" w:hAnsi="Calibri"/>
                <w:sz w:val="20"/>
                <w:szCs w:val="20"/>
              </w:rPr>
            </w:pPr>
            <w:r>
              <w:rPr>
                <w:rFonts w:ascii="Arial Armenian" w:hAnsi="Arial Armenian"/>
                <w:b/>
                <w:bCs/>
                <w:sz w:val="20"/>
                <w:szCs w:val="20"/>
              </w:rPr>
              <w:t> </w:t>
            </w:r>
          </w:p>
        </w:tc>
      </w:tr>
      <w:tr w:rsidR="003D1684" w:rsidTr="003D1684">
        <w:trPr>
          <w:trHeight w:val="345"/>
        </w:trPr>
        <w:tc>
          <w:tcPr>
            <w:tcW w:w="649" w:type="dxa"/>
            <w:tcBorders>
              <w:left w:val="single" w:sz="6" w:space="0" w:color="auto"/>
              <w:bottom w:val="single" w:sz="6" w:space="0" w:color="auto"/>
              <w:right w:val="single" w:sz="6" w:space="0" w:color="auto"/>
            </w:tcBorders>
            <w:tcMar>
              <w:top w:w="0" w:type="dxa"/>
              <w:left w:w="101"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9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sz w:val="22"/>
                <w:szCs w:val="22"/>
              </w:rPr>
              <w:t> </w:t>
            </w:r>
          </w:p>
        </w:tc>
        <w:tc>
          <w:tcPr>
            <w:tcW w:w="4111" w:type="dxa"/>
            <w:tcBorders>
              <w:bottom w:val="doub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Cambria" w:hAnsi="Cambria" w:cs="Cambria"/>
                <w:b/>
                <w:bCs/>
                <w:sz w:val="22"/>
                <w:szCs w:val="22"/>
              </w:rPr>
              <w:t>А</w:t>
            </w:r>
            <w:r>
              <w:rPr>
                <w:rFonts w:ascii="Times Armenian" w:hAnsi="Times Armenian" w:cs="Times Armenian"/>
                <w:b/>
                <w:bCs/>
                <w:sz w:val="22"/>
                <w:szCs w:val="22"/>
              </w:rPr>
              <w:t>³</w:t>
            </w:r>
            <w:proofErr w:type="gramStart"/>
            <w:r>
              <w:rPr>
                <w:rFonts w:ascii="Times Armenian" w:hAnsi="Times Armenian" w:cs="Times Armenian"/>
                <w:b/>
                <w:bCs/>
                <w:sz w:val="22"/>
                <w:szCs w:val="22"/>
              </w:rPr>
              <w:t>Ù</w:t>
            </w:r>
            <w:r>
              <w:rPr>
                <w:rFonts w:ascii="Times Armenian" w:hAnsi="Times Armenian"/>
                <w:b/>
                <w:bCs/>
                <w:sz w:val="22"/>
                <w:szCs w:val="22"/>
              </w:rPr>
              <w:t xml:space="preserve"> </w:t>
            </w:r>
            <w:r>
              <w:rPr>
                <w:rFonts w:ascii="Times Armenian" w:hAnsi="Times Armenian" w:cs="Times Armenian"/>
                <w:b/>
                <w:bCs/>
                <w:sz w:val="22"/>
                <w:szCs w:val="22"/>
              </w:rPr>
              <w:t>»Á</w:t>
            </w:r>
            <w:proofErr w:type="gramEnd"/>
            <w:r>
              <w:rPr>
                <w:rFonts w:ascii="Times Armenian" w:hAnsi="Times Armenian"/>
                <w:b/>
                <w:bCs/>
                <w:sz w:val="22"/>
                <w:szCs w:val="22"/>
              </w:rPr>
              <w:t xml:space="preserve">` </w:t>
            </w:r>
            <w:r>
              <w:rPr>
                <w:rFonts w:ascii="Times Armenian" w:hAnsi="Times Armenian" w:cs="Times Armenian"/>
                <w:b/>
                <w:bCs/>
                <w:sz w:val="22"/>
                <w:szCs w:val="22"/>
              </w:rPr>
              <w:t>²²Ð</w:t>
            </w:r>
            <w:r>
              <w:rPr>
                <w:rFonts w:ascii="Times Armenian" w:hAnsi="Times Armenian"/>
                <w:b/>
                <w:bCs/>
                <w:sz w:val="22"/>
                <w:szCs w:val="22"/>
              </w:rPr>
              <w:t>-</w:t>
            </w:r>
            <w:r>
              <w:rPr>
                <w:rFonts w:ascii="Times Armenian" w:hAnsi="Times Armenian" w:cs="Times Armenian"/>
                <w:b/>
                <w:bCs/>
                <w:sz w:val="22"/>
                <w:szCs w:val="22"/>
              </w:rPr>
              <w:t>áí</w:t>
            </w:r>
            <w:r>
              <w:rPr>
                <w:rFonts w:ascii="Times Armenian" w:hAnsi="Times Armenian"/>
                <w:b/>
                <w:bCs/>
                <w:sz w:val="22"/>
                <w:szCs w:val="22"/>
              </w:rPr>
              <w:t>:</w:t>
            </w:r>
          </w:p>
        </w:tc>
        <w:tc>
          <w:tcPr>
            <w:tcW w:w="1048"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b/>
                <w:bCs/>
                <w:sz w:val="22"/>
                <w:szCs w:val="22"/>
              </w:rPr>
              <w:t> </w:t>
            </w:r>
          </w:p>
        </w:tc>
        <w:tc>
          <w:tcPr>
            <w:tcW w:w="94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b/>
                <w:bCs/>
                <w:sz w:val="22"/>
                <w:szCs w:val="22"/>
              </w:rPr>
              <w:t> </w:t>
            </w:r>
          </w:p>
        </w:tc>
        <w:tc>
          <w:tcPr>
            <w:tcW w:w="70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011"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0"/>
                <w:szCs w:val="20"/>
              </w:rPr>
            </w:pPr>
            <w:r>
              <w:rPr>
                <w:rFonts w:ascii="Arial Armenian" w:hAnsi="Arial Armenian"/>
                <w:b/>
                <w:bCs/>
                <w:sz w:val="20"/>
                <w:szCs w:val="20"/>
              </w:rPr>
              <w:t> </w:t>
            </w:r>
          </w:p>
        </w:tc>
        <w:tc>
          <w:tcPr>
            <w:tcW w:w="1824" w:type="dxa"/>
            <w:tcBorders>
              <w:bottom w:val="single" w:sz="6" w:space="0" w:color="auto"/>
              <w:right w:val="single" w:sz="6" w:space="0" w:color="auto"/>
            </w:tcBorders>
            <w:tcMar>
              <w:top w:w="0" w:type="dxa"/>
              <w:left w:w="108" w:type="dxa"/>
              <w:bottom w:w="0" w:type="dxa"/>
              <w:right w:w="101" w:type="dxa"/>
            </w:tcMar>
            <w:vAlign w:val="center"/>
            <w:hideMark/>
          </w:tcPr>
          <w:p w:rsidR="003D1684" w:rsidRDefault="003D1684">
            <w:pPr>
              <w:pStyle w:val="af4"/>
              <w:spacing w:before="0" w:beforeAutospacing="0" w:after="0" w:afterAutospacing="0"/>
              <w:jc w:val="center"/>
              <w:rPr>
                <w:rFonts w:ascii="Calibri" w:hAnsi="Calibri"/>
                <w:sz w:val="22"/>
                <w:szCs w:val="22"/>
              </w:rPr>
            </w:pPr>
            <w:r>
              <w:rPr>
                <w:rFonts w:ascii="Times Armenian" w:hAnsi="Times Armenian"/>
                <w:sz w:val="22"/>
                <w:szCs w:val="22"/>
              </w:rPr>
              <w:t>100 000:</w:t>
            </w:r>
          </w:p>
        </w:tc>
      </w:tr>
    </w:tbl>
    <w:p w:rsidR="003D1684" w:rsidRDefault="003D1684" w:rsidP="003D1684">
      <w:pPr>
        <w:pStyle w:val="af4"/>
        <w:spacing w:before="0" w:beforeAutospacing="0" w:after="0" w:afterAutospacing="0"/>
        <w:rPr>
          <w:rFonts w:ascii="Calibri" w:hAnsi="Calibri"/>
          <w:color w:val="000000"/>
        </w:rPr>
      </w:pPr>
      <w:r>
        <w:rPr>
          <w:rFonts w:ascii="Calibri" w:hAnsi="Calibri" w:cs="Calibri"/>
          <w:i/>
          <w:iCs/>
          <w:color w:val="000000"/>
        </w:rPr>
        <w:t> </w:t>
      </w:r>
    </w:p>
    <w:p w:rsidR="003D1684" w:rsidRDefault="003D1684" w:rsidP="003D1684">
      <w:pPr>
        <w:pStyle w:val="af4"/>
        <w:spacing w:before="0" w:beforeAutospacing="0" w:after="0" w:afterAutospacing="0"/>
        <w:ind w:firstLine="567"/>
        <w:jc w:val="right"/>
        <w:rPr>
          <w:rFonts w:ascii="Calibri" w:hAnsi="Calibri"/>
          <w:color w:val="000000"/>
        </w:rPr>
      </w:pPr>
      <w:r>
        <w:rPr>
          <w:rFonts w:ascii="Calibri" w:hAnsi="Calibri" w:cs="Calibri"/>
          <w:i/>
          <w:iCs/>
          <w:color w:val="000000"/>
        </w:rPr>
        <w:t> </w:t>
      </w:r>
    </w:p>
    <w:p w:rsidR="003D1684" w:rsidRDefault="003D1684" w:rsidP="003D1684">
      <w:pPr>
        <w:pStyle w:val="af4"/>
        <w:spacing w:before="0" w:beforeAutospacing="0" w:after="0" w:afterAutospacing="0"/>
        <w:rPr>
          <w:rFonts w:ascii="Calibri" w:hAnsi="Calibri"/>
          <w:color w:val="000000"/>
          <w:sz w:val="20"/>
          <w:szCs w:val="20"/>
        </w:rPr>
      </w:pPr>
      <w:r>
        <w:rPr>
          <w:rFonts w:ascii="GHEA Grapalat" w:hAnsi="GHEA Grapalat"/>
          <w:b/>
          <w:bCs/>
          <w:color w:val="000000"/>
          <w:sz w:val="20"/>
          <w:szCs w:val="20"/>
        </w:rPr>
        <w:t xml:space="preserve">* Подрядчик выполняет работы в селе </w:t>
      </w:r>
      <w:proofErr w:type="spellStart"/>
      <w:r>
        <w:rPr>
          <w:rFonts w:ascii="GHEA Grapalat" w:hAnsi="GHEA Grapalat"/>
          <w:b/>
          <w:bCs/>
          <w:color w:val="000000"/>
          <w:sz w:val="20"/>
          <w:szCs w:val="20"/>
        </w:rPr>
        <w:t>Гарни</w:t>
      </w:r>
      <w:proofErr w:type="spellEnd"/>
      <w:r>
        <w:rPr>
          <w:rFonts w:ascii="GHEA Grapalat" w:hAnsi="GHEA Grapalat"/>
          <w:b/>
          <w:bCs/>
          <w:color w:val="000000"/>
          <w:sz w:val="20"/>
          <w:szCs w:val="20"/>
        </w:rPr>
        <w:t xml:space="preserve"> </w:t>
      </w:r>
      <w:proofErr w:type="spellStart"/>
      <w:r>
        <w:rPr>
          <w:rFonts w:ascii="GHEA Grapalat" w:hAnsi="GHEA Grapalat"/>
          <w:b/>
          <w:bCs/>
          <w:color w:val="000000"/>
          <w:sz w:val="20"/>
          <w:szCs w:val="20"/>
        </w:rPr>
        <w:t>Котайкской</w:t>
      </w:r>
      <w:proofErr w:type="spellEnd"/>
      <w:r>
        <w:rPr>
          <w:rFonts w:ascii="GHEA Grapalat" w:hAnsi="GHEA Grapalat"/>
          <w:b/>
          <w:bCs/>
          <w:color w:val="000000"/>
          <w:sz w:val="20"/>
          <w:szCs w:val="20"/>
        </w:rPr>
        <w:t xml:space="preserve"> области РА.</w:t>
      </w:r>
    </w:p>
    <w:p w:rsidR="003D1684" w:rsidRDefault="003D1684" w:rsidP="003D1684">
      <w:pPr>
        <w:pStyle w:val="af4"/>
        <w:spacing w:before="0" w:beforeAutospacing="0" w:after="0" w:afterAutospacing="0"/>
        <w:jc w:val="both"/>
        <w:rPr>
          <w:rFonts w:ascii="Calibri" w:hAnsi="Calibri"/>
          <w:color w:val="000000"/>
          <w:sz w:val="20"/>
          <w:szCs w:val="20"/>
        </w:rPr>
      </w:pPr>
      <w:r>
        <w:rPr>
          <w:rFonts w:ascii="GHEA Grapalat" w:hAnsi="GHEA Grapalat"/>
          <w:b/>
          <w:bCs/>
          <w:i/>
          <w:iCs/>
          <w:color w:val="000000"/>
          <w:sz w:val="20"/>
          <w:szCs w:val="20"/>
          <w:shd w:val="clear" w:color="auto" w:fill="FFFF00"/>
        </w:rPr>
        <w:t>** По запросу предоставьте гарантийное письмо или сертификат соответствия от производителя или его представителя.</w:t>
      </w:r>
    </w:p>
    <w:p w:rsidR="003D1684" w:rsidRDefault="003D1684" w:rsidP="003D1684">
      <w:pPr>
        <w:pStyle w:val="af4"/>
        <w:spacing w:before="0" w:beforeAutospacing="0" w:after="0" w:afterAutospacing="0"/>
        <w:rPr>
          <w:rFonts w:ascii="Calibri" w:hAnsi="Calibri"/>
          <w:color w:val="000000"/>
          <w:sz w:val="20"/>
          <w:szCs w:val="20"/>
        </w:rPr>
      </w:pPr>
      <w:r>
        <w:rPr>
          <w:rFonts w:ascii="GHEA Grapalat" w:hAnsi="GHEA Grapalat"/>
          <w:b/>
          <w:bCs/>
          <w:i/>
          <w:iCs/>
          <w:color w:val="000000"/>
          <w:sz w:val="20"/>
          <w:szCs w:val="20"/>
        </w:rPr>
        <w:t>*** Рисунки будут отправлены по электронной почте или по электронной почте, в зависимости от размера по запросу.</w:t>
      </w: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Pr="000A359E" w:rsidRDefault="000A359E" w:rsidP="00BB28C8">
      <w:pPr>
        <w:widowControl w:val="0"/>
        <w:spacing w:after="160" w:line="360" w:lineRule="auto"/>
        <w:ind w:firstLine="567"/>
        <w:jc w:val="center"/>
        <w:rPr>
          <w:rFonts w:ascii="Sylfaen" w:hAnsi="Sylfaen"/>
          <w:b/>
          <w:lang w:val="hy-AM"/>
        </w:rPr>
      </w:pP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BB28C8" w:rsidRPr="003A415E" w:rsidRDefault="00BB28C8" w:rsidP="003A415E">
      <w:pPr>
        <w:widowControl w:val="0"/>
        <w:spacing w:after="160" w:line="360" w:lineRule="auto"/>
        <w:ind w:firstLine="567"/>
        <w:jc w:val="right"/>
        <w:rPr>
          <w:rFonts w:ascii="GHEA Grapalat" w:hAnsi="GHEA Grapalat" w:cs="Arial"/>
          <w:i/>
        </w:rPr>
      </w:pPr>
      <w:proofErr w:type="gramStart"/>
      <w:r w:rsidRPr="009F3DC7">
        <w:rPr>
          <w:rFonts w:ascii="GHEA Grapalat" w:hAnsi="GHEA Grapalat"/>
          <w:i/>
        </w:rPr>
        <w:t>к</w:t>
      </w:r>
      <w:proofErr w:type="gramEnd"/>
      <w:r w:rsidRPr="009F3DC7">
        <w:rPr>
          <w:rFonts w:ascii="GHEA Grapalat" w:hAnsi="GHEA Grapalat"/>
          <w:i/>
        </w:rPr>
        <w:t xml:space="preserve">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10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2320"/>
        <w:gridCol w:w="4127"/>
        <w:gridCol w:w="2677"/>
        <w:gridCol w:w="992"/>
      </w:tblGrid>
      <w:tr w:rsidR="00BB28C8" w:rsidRPr="009F3DC7" w:rsidTr="003A415E">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2320"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proofErr w:type="gramStart"/>
            <w:r w:rsidRPr="00517562">
              <w:rPr>
                <w:rFonts w:ascii="GHEA Grapalat" w:hAnsi="GHEA Grapalat"/>
                <w:sz w:val="20"/>
                <w:szCs w:val="20"/>
              </w:rPr>
              <w:t>выполняемых</w:t>
            </w:r>
            <w:proofErr w:type="gramEnd"/>
            <w:r w:rsidRPr="00517562">
              <w:rPr>
                <w:rFonts w:ascii="GHEA Grapalat" w:hAnsi="GHEA Grapalat"/>
                <w:sz w:val="20"/>
                <w:szCs w:val="20"/>
              </w:rPr>
              <w:t xml:space="preserve"> Подрядчиком отдельных видов работ</w:t>
            </w:r>
          </w:p>
        </w:tc>
        <w:tc>
          <w:tcPr>
            <w:tcW w:w="7796" w:type="dxa"/>
            <w:gridSpan w:val="3"/>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af6"/>
                <w:rFonts w:ascii="GHEA Grapalat" w:hAnsi="GHEA Grapalat"/>
                <w:sz w:val="20"/>
                <w:szCs w:val="20"/>
              </w:rPr>
              <w:footnoteReference w:customMarkFollows="1" w:id="23"/>
              <w:t>**</w:t>
            </w:r>
          </w:p>
        </w:tc>
      </w:tr>
      <w:tr w:rsidR="003D1684" w:rsidRPr="009F3DC7" w:rsidTr="003A415E">
        <w:trPr>
          <w:cantSplit/>
          <w:trHeight w:val="586"/>
          <w:jc w:val="center"/>
        </w:trPr>
        <w:tc>
          <w:tcPr>
            <w:tcW w:w="816" w:type="dxa"/>
            <w:vMerge/>
            <w:vAlign w:val="center"/>
          </w:tcPr>
          <w:p w:rsidR="003D1684" w:rsidRPr="00517562" w:rsidRDefault="003D1684" w:rsidP="003D2146">
            <w:pPr>
              <w:widowControl w:val="0"/>
              <w:spacing w:after="120"/>
              <w:jc w:val="both"/>
              <w:rPr>
                <w:rFonts w:ascii="GHEA Grapalat" w:hAnsi="GHEA Grapalat"/>
                <w:sz w:val="20"/>
                <w:szCs w:val="20"/>
              </w:rPr>
            </w:pPr>
          </w:p>
        </w:tc>
        <w:tc>
          <w:tcPr>
            <w:tcW w:w="2320" w:type="dxa"/>
            <w:vMerge/>
          </w:tcPr>
          <w:p w:rsidR="003D1684" w:rsidRPr="00517562" w:rsidRDefault="003D1684" w:rsidP="003D2146">
            <w:pPr>
              <w:widowControl w:val="0"/>
              <w:spacing w:after="120"/>
              <w:rPr>
                <w:rFonts w:ascii="GHEA Grapalat" w:hAnsi="GHEA Grapalat"/>
                <w:sz w:val="20"/>
                <w:szCs w:val="20"/>
              </w:rPr>
            </w:pPr>
          </w:p>
        </w:tc>
        <w:tc>
          <w:tcPr>
            <w:tcW w:w="4127" w:type="dxa"/>
            <w:vAlign w:val="center"/>
          </w:tcPr>
          <w:p w:rsidR="003D1684" w:rsidRPr="00517562" w:rsidRDefault="003D1684" w:rsidP="003D1684">
            <w:pPr>
              <w:widowControl w:val="0"/>
              <w:spacing w:after="120"/>
              <w:jc w:val="center"/>
              <w:rPr>
                <w:rFonts w:ascii="GHEA Grapalat" w:hAnsi="GHEA Grapalat"/>
                <w:sz w:val="20"/>
                <w:szCs w:val="20"/>
              </w:rPr>
            </w:pPr>
          </w:p>
        </w:tc>
        <w:tc>
          <w:tcPr>
            <w:tcW w:w="2677" w:type="dxa"/>
            <w:vAlign w:val="center"/>
          </w:tcPr>
          <w:p w:rsidR="003D1684" w:rsidRPr="00517562" w:rsidRDefault="003D1684"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992" w:type="dxa"/>
            <w:vAlign w:val="center"/>
          </w:tcPr>
          <w:p w:rsidR="003D1684" w:rsidRPr="00517562" w:rsidRDefault="003D1684"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442760" w:rsidRPr="009F3DC7" w:rsidTr="003A415E">
        <w:trPr>
          <w:trHeight w:val="330"/>
          <w:jc w:val="center"/>
        </w:trPr>
        <w:tc>
          <w:tcPr>
            <w:tcW w:w="816" w:type="dxa"/>
            <w:vMerge w:val="restart"/>
            <w:vAlign w:val="center"/>
          </w:tcPr>
          <w:p w:rsidR="00442760" w:rsidRPr="00517562" w:rsidRDefault="00442760" w:rsidP="00442760">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2320" w:type="dxa"/>
            <w:vMerge w:val="restart"/>
            <w:vAlign w:val="center"/>
          </w:tcPr>
          <w:p w:rsidR="00442760" w:rsidRPr="00517562" w:rsidRDefault="00442760" w:rsidP="00442760">
            <w:pPr>
              <w:widowControl w:val="0"/>
              <w:spacing w:after="120"/>
              <w:rPr>
                <w:rFonts w:ascii="GHEA Grapalat" w:hAnsi="GHEA Grapalat"/>
                <w:sz w:val="20"/>
                <w:szCs w:val="20"/>
              </w:rPr>
            </w:pPr>
            <w:r w:rsidRPr="003D1684">
              <w:rPr>
                <w:rFonts w:ascii="GHEA Grapalat" w:hAnsi="GHEA Grapalat"/>
                <w:sz w:val="20"/>
                <w:szCs w:val="20"/>
              </w:rPr>
              <w:t xml:space="preserve">Реконструкция системы питьевого водоснабжения в селе </w:t>
            </w:r>
            <w:proofErr w:type="spellStart"/>
            <w:r w:rsidRPr="003D1684">
              <w:rPr>
                <w:rFonts w:ascii="GHEA Grapalat" w:hAnsi="GHEA Grapalat"/>
                <w:sz w:val="20"/>
                <w:szCs w:val="20"/>
              </w:rPr>
              <w:t>Гарни</w:t>
            </w:r>
            <w:proofErr w:type="spellEnd"/>
            <w:r w:rsidRPr="003D1684">
              <w:rPr>
                <w:rFonts w:ascii="GHEA Grapalat" w:hAnsi="GHEA Grapalat"/>
                <w:sz w:val="20"/>
                <w:szCs w:val="20"/>
              </w:rPr>
              <w:t xml:space="preserve"> </w:t>
            </w:r>
            <w:proofErr w:type="spellStart"/>
            <w:r w:rsidRPr="003D1684">
              <w:rPr>
                <w:rFonts w:ascii="GHEA Grapalat" w:hAnsi="GHEA Grapalat"/>
                <w:sz w:val="20"/>
                <w:szCs w:val="20"/>
              </w:rPr>
              <w:t>Котайкской</w:t>
            </w:r>
            <w:proofErr w:type="spellEnd"/>
            <w:r w:rsidRPr="003D1684">
              <w:rPr>
                <w:rFonts w:ascii="GHEA Grapalat" w:hAnsi="GHEA Grapalat"/>
                <w:sz w:val="20"/>
                <w:szCs w:val="20"/>
              </w:rPr>
              <w:t xml:space="preserve"> области РА.</w:t>
            </w:r>
          </w:p>
        </w:tc>
        <w:tc>
          <w:tcPr>
            <w:tcW w:w="4127" w:type="dxa"/>
            <w:vAlign w:val="center"/>
          </w:tcPr>
          <w:p w:rsidR="00442760" w:rsidRPr="00517562" w:rsidRDefault="00442760" w:rsidP="00442760">
            <w:pPr>
              <w:widowControl w:val="0"/>
              <w:spacing w:after="120"/>
              <w:jc w:val="center"/>
              <w:rPr>
                <w:rFonts w:ascii="GHEA Grapalat" w:hAnsi="GHEA Grapalat"/>
                <w:sz w:val="20"/>
                <w:szCs w:val="20"/>
              </w:rPr>
            </w:pPr>
            <w:proofErr w:type="gramStart"/>
            <w:r w:rsidRPr="00442760">
              <w:rPr>
                <w:rFonts w:ascii="GHEA Grapalat" w:hAnsi="GHEA Grapalat"/>
                <w:sz w:val="20"/>
                <w:szCs w:val="20"/>
              </w:rPr>
              <w:t>в</w:t>
            </w:r>
            <w:proofErr w:type="gramEnd"/>
            <w:r w:rsidRPr="00442760">
              <w:rPr>
                <w:rFonts w:ascii="GHEA Grapalat" w:hAnsi="GHEA Grapalat"/>
                <w:sz w:val="20"/>
                <w:szCs w:val="20"/>
              </w:rPr>
              <w:t xml:space="preserve"> размере доли муниципального бюджета</w:t>
            </w:r>
          </w:p>
        </w:tc>
        <w:tc>
          <w:tcPr>
            <w:tcW w:w="2677" w:type="dxa"/>
            <w:vAlign w:val="center"/>
          </w:tcPr>
          <w:p w:rsidR="00442760" w:rsidRPr="00442760" w:rsidRDefault="00442760" w:rsidP="00442760">
            <w:pPr>
              <w:widowControl w:val="0"/>
              <w:spacing w:after="120"/>
              <w:jc w:val="center"/>
              <w:rPr>
                <w:rFonts w:ascii="GHEA Grapalat" w:hAnsi="GHEA Grapalat"/>
                <w:sz w:val="20"/>
                <w:szCs w:val="20"/>
              </w:rPr>
            </w:pPr>
            <w:r w:rsidRPr="00442760">
              <w:rPr>
                <w:rFonts w:ascii="GHEA Grapalat" w:hAnsi="GHEA Grapalat"/>
                <w:sz w:val="20"/>
                <w:szCs w:val="20"/>
              </w:rPr>
              <w:t>Подлежит заключению между сторонами</w:t>
            </w:r>
          </w:p>
          <w:p w:rsidR="00442760" w:rsidRPr="00517562" w:rsidRDefault="00442760" w:rsidP="00442760">
            <w:pPr>
              <w:widowControl w:val="0"/>
              <w:spacing w:after="120"/>
              <w:jc w:val="center"/>
              <w:rPr>
                <w:rFonts w:ascii="GHEA Grapalat" w:hAnsi="GHEA Grapalat"/>
                <w:sz w:val="20"/>
                <w:szCs w:val="20"/>
              </w:rPr>
            </w:pPr>
            <w:proofErr w:type="gramStart"/>
            <w:r w:rsidRPr="00442760">
              <w:rPr>
                <w:rFonts w:ascii="GHEA Grapalat" w:hAnsi="GHEA Grapalat"/>
                <w:sz w:val="20"/>
                <w:szCs w:val="20"/>
              </w:rPr>
              <w:t>с</w:t>
            </w:r>
            <w:proofErr w:type="gramEnd"/>
            <w:r w:rsidRPr="00442760">
              <w:rPr>
                <w:rFonts w:ascii="GHEA Grapalat" w:hAnsi="GHEA Grapalat"/>
                <w:sz w:val="20"/>
                <w:szCs w:val="20"/>
              </w:rPr>
              <w:t xml:space="preserve"> момента вступления в силу договора</w:t>
            </w:r>
          </w:p>
        </w:tc>
        <w:tc>
          <w:tcPr>
            <w:tcW w:w="992" w:type="dxa"/>
          </w:tcPr>
          <w:p w:rsidR="00442760" w:rsidRPr="00A01D3C" w:rsidRDefault="00442760" w:rsidP="00442760">
            <w:pPr>
              <w:jc w:val="center"/>
              <w:rPr>
                <w:rFonts w:ascii="GHEA Grapalat" w:hAnsi="GHEA Grapalat"/>
                <w:sz w:val="20"/>
                <w:szCs w:val="20"/>
              </w:rPr>
            </w:pPr>
            <w:r>
              <w:rPr>
                <w:rFonts w:ascii="GHEA Grapalat" w:hAnsi="GHEA Grapalat"/>
                <w:sz w:val="20"/>
                <w:szCs w:val="20"/>
              </w:rPr>
              <w:t>25.12.2021թ.</w:t>
            </w:r>
          </w:p>
        </w:tc>
      </w:tr>
      <w:tr w:rsidR="00442760" w:rsidRPr="009F3DC7" w:rsidTr="003A415E">
        <w:trPr>
          <w:trHeight w:val="315"/>
          <w:jc w:val="center"/>
        </w:trPr>
        <w:tc>
          <w:tcPr>
            <w:tcW w:w="816" w:type="dxa"/>
            <w:vMerge/>
            <w:vAlign w:val="center"/>
          </w:tcPr>
          <w:p w:rsidR="00442760" w:rsidRPr="00517562" w:rsidRDefault="00442760" w:rsidP="00442760">
            <w:pPr>
              <w:widowControl w:val="0"/>
              <w:spacing w:after="120"/>
              <w:jc w:val="center"/>
              <w:rPr>
                <w:rFonts w:ascii="GHEA Grapalat" w:hAnsi="GHEA Grapalat"/>
                <w:sz w:val="20"/>
                <w:szCs w:val="20"/>
              </w:rPr>
            </w:pPr>
          </w:p>
        </w:tc>
        <w:tc>
          <w:tcPr>
            <w:tcW w:w="2320" w:type="dxa"/>
            <w:vMerge/>
            <w:vAlign w:val="center"/>
          </w:tcPr>
          <w:p w:rsidR="00442760" w:rsidRPr="003D1684" w:rsidRDefault="00442760" w:rsidP="00442760">
            <w:pPr>
              <w:widowControl w:val="0"/>
              <w:spacing w:after="120"/>
              <w:rPr>
                <w:rFonts w:ascii="GHEA Grapalat" w:hAnsi="GHEA Grapalat"/>
                <w:sz w:val="20"/>
                <w:szCs w:val="20"/>
              </w:rPr>
            </w:pPr>
          </w:p>
        </w:tc>
        <w:tc>
          <w:tcPr>
            <w:tcW w:w="4127" w:type="dxa"/>
            <w:vAlign w:val="center"/>
          </w:tcPr>
          <w:p w:rsidR="00442760" w:rsidRPr="00442760" w:rsidRDefault="00442760" w:rsidP="00442760">
            <w:pPr>
              <w:widowControl w:val="0"/>
              <w:spacing w:after="120"/>
              <w:jc w:val="center"/>
              <w:rPr>
                <w:rFonts w:ascii="GHEA Grapalat" w:hAnsi="GHEA Grapalat"/>
                <w:sz w:val="20"/>
                <w:szCs w:val="20"/>
              </w:rPr>
            </w:pPr>
            <w:proofErr w:type="gramStart"/>
            <w:r w:rsidRPr="00442760">
              <w:rPr>
                <w:rFonts w:ascii="GHEA Grapalat" w:hAnsi="GHEA Grapalat"/>
                <w:sz w:val="20"/>
                <w:szCs w:val="20"/>
              </w:rPr>
              <w:t>бюджет</w:t>
            </w:r>
            <w:proofErr w:type="gramEnd"/>
            <w:r w:rsidRPr="00442760">
              <w:rPr>
                <w:rFonts w:ascii="GHEA Grapalat" w:hAnsi="GHEA Grapalat"/>
                <w:sz w:val="20"/>
                <w:szCs w:val="20"/>
              </w:rPr>
              <w:t xml:space="preserve"> государства</w:t>
            </w:r>
          </w:p>
          <w:p w:rsidR="00442760" w:rsidRPr="00517562" w:rsidRDefault="00442760" w:rsidP="00442760">
            <w:pPr>
              <w:widowControl w:val="0"/>
              <w:spacing w:after="120"/>
              <w:jc w:val="center"/>
              <w:rPr>
                <w:rFonts w:ascii="GHEA Grapalat" w:hAnsi="GHEA Grapalat"/>
                <w:sz w:val="20"/>
                <w:szCs w:val="20"/>
              </w:rPr>
            </w:pPr>
            <w:proofErr w:type="gramStart"/>
            <w:r w:rsidRPr="00442760">
              <w:rPr>
                <w:rFonts w:ascii="GHEA Grapalat" w:hAnsi="GHEA Grapalat"/>
                <w:sz w:val="20"/>
                <w:szCs w:val="20"/>
              </w:rPr>
              <w:t>в</w:t>
            </w:r>
            <w:proofErr w:type="gramEnd"/>
            <w:r w:rsidRPr="00442760">
              <w:rPr>
                <w:rFonts w:ascii="GHEA Grapalat" w:hAnsi="GHEA Grapalat"/>
                <w:sz w:val="20"/>
                <w:szCs w:val="20"/>
              </w:rPr>
              <w:t xml:space="preserve"> размере доли</w:t>
            </w:r>
          </w:p>
        </w:tc>
        <w:tc>
          <w:tcPr>
            <w:tcW w:w="2677" w:type="dxa"/>
            <w:vAlign w:val="center"/>
          </w:tcPr>
          <w:p w:rsidR="00442760" w:rsidRPr="00442760" w:rsidRDefault="00442760" w:rsidP="00442760">
            <w:pPr>
              <w:widowControl w:val="0"/>
              <w:spacing w:after="120"/>
              <w:jc w:val="center"/>
              <w:rPr>
                <w:rFonts w:ascii="GHEA Grapalat" w:hAnsi="GHEA Grapalat"/>
                <w:sz w:val="20"/>
                <w:szCs w:val="20"/>
              </w:rPr>
            </w:pPr>
            <w:r w:rsidRPr="00442760">
              <w:rPr>
                <w:rFonts w:ascii="GHEA Grapalat" w:hAnsi="GHEA Grapalat"/>
                <w:sz w:val="20"/>
                <w:szCs w:val="20"/>
              </w:rPr>
              <w:t>Заключается между сторонами при наличии финансовых средств.</w:t>
            </w:r>
          </w:p>
          <w:p w:rsidR="00442760" w:rsidRPr="00517562" w:rsidRDefault="00442760" w:rsidP="00442760">
            <w:pPr>
              <w:widowControl w:val="0"/>
              <w:spacing w:after="120"/>
              <w:jc w:val="center"/>
              <w:rPr>
                <w:rFonts w:ascii="GHEA Grapalat" w:hAnsi="GHEA Grapalat"/>
                <w:sz w:val="20"/>
                <w:szCs w:val="20"/>
              </w:rPr>
            </w:pPr>
            <w:proofErr w:type="gramStart"/>
            <w:r w:rsidRPr="00442760">
              <w:rPr>
                <w:rFonts w:ascii="GHEA Grapalat" w:hAnsi="GHEA Grapalat"/>
                <w:sz w:val="20"/>
                <w:szCs w:val="20"/>
              </w:rPr>
              <w:t>со</w:t>
            </w:r>
            <w:proofErr w:type="gramEnd"/>
            <w:r w:rsidRPr="00442760">
              <w:rPr>
                <w:rFonts w:ascii="GHEA Grapalat" w:hAnsi="GHEA Grapalat"/>
                <w:sz w:val="20"/>
                <w:szCs w:val="20"/>
              </w:rPr>
              <w:t xml:space="preserve"> дня вступления в силу договора</w:t>
            </w:r>
          </w:p>
        </w:tc>
        <w:tc>
          <w:tcPr>
            <w:tcW w:w="992" w:type="dxa"/>
            <w:vAlign w:val="center"/>
          </w:tcPr>
          <w:p w:rsidR="00442760" w:rsidRPr="00D3540A" w:rsidRDefault="00442760" w:rsidP="00442760">
            <w:pPr>
              <w:rPr>
                <w:rFonts w:ascii="GHEA Grapalat" w:hAnsi="GHEA Grapalat"/>
                <w:sz w:val="20"/>
                <w:szCs w:val="20"/>
                <w:lang w:val="hy-AM"/>
              </w:rPr>
            </w:pPr>
            <w:r>
              <w:rPr>
                <w:rFonts w:ascii="GHEA Grapalat" w:hAnsi="GHEA Grapalat"/>
                <w:sz w:val="20"/>
                <w:szCs w:val="20"/>
              </w:rPr>
              <w:t>29.07.2022թ</w:t>
            </w:r>
          </w:p>
        </w:tc>
      </w:tr>
      <w:tr w:rsidR="00442760" w:rsidRPr="009F3DC7" w:rsidTr="003A415E">
        <w:trPr>
          <w:cantSplit/>
          <w:trHeight w:val="196"/>
          <w:jc w:val="center"/>
        </w:trPr>
        <w:tc>
          <w:tcPr>
            <w:tcW w:w="3136" w:type="dxa"/>
            <w:gridSpan w:val="2"/>
            <w:vMerge w:val="restart"/>
            <w:vAlign w:val="center"/>
          </w:tcPr>
          <w:p w:rsidR="00442760" w:rsidRPr="00517562" w:rsidRDefault="00442760" w:rsidP="00442760">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4127" w:type="dxa"/>
            <w:vAlign w:val="center"/>
          </w:tcPr>
          <w:p w:rsidR="00442760" w:rsidRPr="00517562" w:rsidRDefault="00442760" w:rsidP="00442760">
            <w:pPr>
              <w:widowControl w:val="0"/>
              <w:spacing w:after="120"/>
              <w:jc w:val="center"/>
              <w:rPr>
                <w:rFonts w:ascii="GHEA Grapalat" w:hAnsi="GHEA Grapalat"/>
                <w:sz w:val="20"/>
                <w:szCs w:val="20"/>
              </w:rPr>
            </w:pPr>
            <w:proofErr w:type="gramStart"/>
            <w:r w:rsidRPr="00442760">
              <w:rPr>
                <w:rFonts w:ascii="GHEA Grapalat" w:hAnsi="GHEA Grapalat"/>
                <w:sz w:val="20"/>
                <w:szCs w:val="20"/>
              </w:rPr>
              <w:t>в</w:t>
            </w:r>
            <w:proofErr w:type="gramEnd"/>
            <w:r w:rsidRPr="00442760">
              <w:rPr>
                <w:rFonts w:ascii="GHEA Grapalat" w:hAnsi="GHEA Grapalat"/>
                <w:sz w:val="20"/>
                <w:szCs w:val="20"/>
              </w:rPr>
              <w:t xml:space="preserve"> размере доли муниципального бюджета</w:t>
            </w:r>
          </w:p>
        </w:tc>
        <w:tc>
          <w:tcPr>
            <w:tcW w:w="2677" w:type="dxa"/>
            <w:vAlign w:val="center"/>
          </w:tcPr>
          <w:p w:rsidR="00442760" w:rsidRPr="00442760" w:rsidRDefault="00442760" w:rsidP="00442760">
            <w:pPr>
              <w:widowControl w:val="0"/>
              <w:spacing w:after="120"/>
              <w:jc w:val="center"/>
              <w:rPr>
                <w:rFonts w:ascii="GHEA Grapalat" w:hAnsi="GHEA Grapalat"/>
                <w:sz w:val="20"/>
                <w:szCs w:val="20"/>
              </w:rPr>
            </w:pPr>
            <w:r w:rsidRPr="00442760">
              <w:rPr>
                <w:rFonts w:ascii="GHEA Grapalat" w:hAnsi="GHEA Grapalat"/>
                <w:sz w:val="20"/>
                <w:szCs w:val="20"/>
              </w:rPr>
              <w:t>Подлежит заключению между сторонами</w:t>
            </w:r>
          </w:p>
          <w:p w:rsidR="00442760" w:rsidRPr="00517562" w:rsidRDefault="00442760" w:rsidP="00442760">
            <w:pPr>
              <w:widowControl w:val="0"/>
              <w:spacing w:after="120"/>
              <w:jc w:val="center"/>
              <w:rPr>
                <w:rFonts w:ascii="GHEA Grapalat" w:hAnsi="GHEA Grapalat"/>
                <w:sz w:val="20"/>
                <w:szCs w:val="20"/>
              </w:rPr>
            </w:pPr>
            <w:proofErr w:type="gramStart"/>
            <w:r w:rsidRPr="00442760">
              <w:rPr>
                <w:rFonts w:ascii="GHEA Grapalat" w:hAnsi="GHEA Grapalat"/>
                <w:sz w:val="20"/>
                <w:szCs w:val="20"/>
              </w:rPr>
              <w:t>с</w:t>
            </w:r>
            <w:proofErr w:type="gramEnd"/>
            <w:r w:rsidRPr="00442760">
              <w:rPr>
                <w:rFonts w:ascii="GHEA Grapalat" w:hAnsi="GHEA Grapalat"/>
                <w:sz w:val="20"/>
                <w:szCs w:val="20"/>
              </w:rPr>
              <w:t xml:space="preserve"> момента вступления в силу договора</w:t>
            </w:r>
          </w:p>
        </w:tc>
        <w:tc>
          <w:tcPr>
            <w:tcW w:w="992" w:type="dxa"/>
          </w:tcPr>
          <w:p w:rsidR="00442760" w:rsidRPr="00A01D3C" w:rsidRDefault="00442760" w:rsidP="00442760">
            <w:pPr>
              <w:jc w:val="center"/>
              <w:rPr>
                <w:rFonts w:ascii="GHEA Grapalat" w:hAnsi="GHEA Grapalat"/>
                <w:sz w:val="20"/>
                <w:szCs w:val="20"/>
              </w:rPr>
            </w:pPr>
            <w:r>
              <w:rPr>
                <w:rFonts w:ascii="GHEA Grapalat" w:hAnsi="GHEA Grapalat"/>
                <w:sz w:val="20"/>
                <w:szCs w:val="20"/>
              </w:rPr>
              <w:t>25.12.2021թ.</w:t>
            </w:r>
          </w:p>
        </w:tc>
      </w:tr>
      <w:tr w:rsidR="00442760" w:rsidRPr="009F3DC7" w:rsidTr="003A415E">
        <w:trPr>
          <w:cantSplit/>
          <w:trHeight w:val="375"/>
          <w:jc w:val="center"/>
        </w:trPr>
        <w:tc>
          <w:tcPr>
            <w:tcW w:w="3136" w:type="dxa"/>
            <w:gridSpan w:val="2"/>
            <w:vMerge/>
            <w:vAlign w:val="center"/>
          </w:tcPr>
          <w:p w:rsidR="00442760" w:rsidRPr="00517562" w:rsidRDefault="00442760" w:rsidP="00442760">
            <w:pPr>
              <w:widowControl w:val="0"/>
              <w:spacing w:after="120"/>
              <w:rPr>
                <w:rFonts w:ascii="GHEA Grapalat" w:hAnsi="GHEA Grapalat"/>
                <w:b/>
                <w:sz w:val="20"/>
                <w:szCs w:val="20"/>
              </w:rPr>
            </w:pPr>
          </w:p>
        </w:tc>
        <w:tc>
          <w:tcPr>
            <w:tcW w:w="4127" w:type="dxa"/>
            <w:vAlign w:val="center"/>
          </w:tcPr>
          <w:p w:rsidR="00442760" w:rsidRPr="00442760" w:rsidRDefault="00442760" w:rsidP="00442760">
            <w:pPr>
              <w:widowControl w:val="0"/>
              <w:spacing w:after="120"/>
              <w:jc w:val="center"/>
              <w:rPr>
                <w:rFonts w:ascii="GHEA Grapalat" w:hAnsi="GHEA Grapalat"/>
                <w:sz w:val="20"/>
                <w:szCs w:val="20"/>
              </w:rPr>
            </w:pPr>
            <w:proofErr w:type="gramStart"/>
            <w:r w:rsidRPr="00442760">
              <w:rPr>
                <w:rFonts w:ascii="GHEA Grapalat" w:hAnsi="GHEA Grapalat"/>
                <w:sz w:val="20"/>
                <w:szCs w:val="20"/>
              </w:rPr>
              <w:t>бюджет</w:t>
            </w:r>
            <w:proofErr w:type="gramEnd"/>
            <w:r w:rsidRPr="00442760">
              <w:rPr>
                <w:rFonts w:ascii="GHEA Grapalat" w:hAnsi="GHEA Grapalat"/>
                <w:sz w:val="20"/>
                <w:szCs w:val="20"/>
              </w:rPr>
              <w:t xml:space="preserve"> государства</w:t>
            </w:r>
          </w:p>
          <w:p w:rsidR="00442760" w:rsidRPr="00517562" w:rsidRDefault="00442760" w:rsidP="00442760">
            <w:pPr>
              <w:widowControl w:val="0"/>
              <w:spacing w:after="120"/>
              <w:jc w:val="center"/>
              <w:rPr>
                <w:rFonts w:ascii="GHEA Grapalat" w:hAnsi="GHEA Grapalat"/>
                <w:sz w:val="20"/>
                <w:szCs w:val="20"/>
              </w:rPr>
            </w:pPr>
            <w:proofErr w:type="gramStart"/>
            <w:r w:rsidRPr="00442760">
              <w:rPr>
                <w:rFonts w:ascii="GHEA Grapalat" w:hAnsi="GHEA Grapalat"/>
                <w:sz w:val="20"/>
                <w:szCs w:val="20"/>
              </w:rPr>
              <w:t>в</w:t>
            </w:r>
            <w:proofErr w:type="gramEnd"/>
            <w:r w:rsidRPr="00442760">
              <w:rPr>
                <w:rFonts w:ascii="GHEA Grapalat" w:hAnsi="GHEA Grapalat"/>
                <w:sz w:val="20"/>
                <w:szCs w:val="20"/>
              </w:rPr>
              <w:t xml:space="preserve"> размере доли</w:t>
            </w:r>
          </w:p>
        </w:tc>
        <w:tc>
          <w:tcPr>
            <w:tcW w:w="2677" w:type="dxa"/>
            <w:vAlign w:val="center"/>
          </w:tcPr>
          <w:p w:rsidR="00442760" w:rsidRPr="00442760" w:rsidRDefault="00442760" w:rsidP="00442760">
            <w:pPr>
              <w:widowControl w:val="0"/>
              <w:spacing w:after="120"/>
              <w:jc w:val="center"/>
              <w:rPr>
                <w:rFonts w:ascii="GHEA Grapalat" w:hAnsi="GHEA Grapalat"/>
                <w:sz w:val="20"/>
                <w:szCs w:val="20"/>
              </w:rPr>
            </w:pPr>
            <w:r w:rsidRPr="00442760">
              <w:rPr>
                <w:rFonts w:ascii="GHEA Grapalat" w:hAnsi="GHEA Grapalat"/>
                <w:sz w:val="20"/>
                <w:szCs w:val="20"/>
              </w:rPr>
              <w:t>Заключается между сторонами при наличии финансовых средств.</w:t>
            </w:r>
          </w:p>
          <w:p w:rsidR="00442760" w:rsidRPr="00517562" w:rsidRDefault="00442760" w:rsidP="00442760">
            <w:pPr>
              <w:widowControl w:val="0"/>
              <w:spacing w:after="120"/>
              <w:jc w:val="center"/>
              <w:rPr>
                <w:rFonts w:ascii="GHEA Grapalat" w:hAnsi="GHEA Grapalat"/>
                <w:sz w:val="20"/>
                <w:szCs w:val="20"/>
              </w:rPr>
            </w:pPr>
            <w:proofErr w:type="gramStart"/>
            <w:r w:rsidRPr="00442760">
              <w:rPr>
                <w:rFonts w:ascii="GHEA Grapalat" w:hAnsi="GHEA Grapalat"/>
                <w:sz w:val="20"/>
                <w:szCs w:val="20"/>
              </w:rPr>
              <w:t>со</w:t>
            </w:r>
            <w:proofErr w:type="gramEnd"/>
            <w:r w:rsidRPr="00442760">
              <w:rPr>
                <w:rFonts w:ascii="GHEA Grapalat" w:hAnsi="GHEA Grapalat"/>
                <w:sz w:val="20"/>
                <w:szCs w:val="20"/>
              </w:rPr>
              <w:t xml:space="preserve"> дня вступления в силу договора</w:t>
            </w:r>
          </w:p>
        </w:tc>
        <w:tc>
          <w:tcPr>
            <w:tcW w:w="992" w:type="dxa"/>
            <w:vAlign w:val="center"/>
          </w:tcPr>
          <w:p w:rsidR="00442760" w:rsidRPr="00D3540A" w:rsidRDefault="00442760" w:rsidP="00442760">
            <w:pPr>
              <w:rPr>
                <w:rFonts w:ascii="GHEA Grapalat" w:hAnsi="GHEA Grapalat"/>
                <w:sz w:val="20"/>
                <w:szCs w:val="20"/>
                <w:lang w:val="hy-AM"/>
              </w:rPr>
            </w:pPr>
            <w:r>
              <w:rPr>
                <w:rFonts w:ascii="GHEA Grapalat" w:hAnsi="GHEA Grapalat"/>
                <w:sz w:val="20"/>
                <w:szCs w:val="20"/>
              </w:rPr>
              <w:t>29.07.2022թ</w:t>
            </w:r>
          </w:p>
        </w:tc>
      </w:tr>
    </w:tbl>
    <w:p w:rsidR="00BB28C8" w:rsidRPr="009F3DC7" w:rsidRDefault="00BB28C8" w:rsidP="003A415E">
      <w:pPr>
        <w:widowControl w:val="0"/>
        <w:spacing w:after="160" w:line="360" w:lineRule="auto"/>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lastRenderedPageBreak/>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lastRenderedPageBreak/>
              <w:t>М. П.</w:t>
            </w:r>
          </w:p>
        </w:tc>
      </w:tr>
    </w:tbl>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proofErr w:type="gramStart"/>
      <w:r w:rsidRPr="009F3DC7">
        <w:rPr>
          <w:rFonts w:ascii="GHEA Grapalat" w:hAnsi="GHEA Grapalat"/>
          <w:i/>
        </w:rPr>
        <w:t>к</w:t>
      </w:r>
      <w:proofErr w:type="gramEnd"/>
      <w:r w:rsidRPr="009F3DC7">
        <w:rPr>
          <w:rFonts w:ascii="GHEA Grapalat" w:hAnsi="GHEA Grapalat"/>
          <w:i/>
        </w:rPr>
        <w:t xml:space="preserve">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24"/>
        <w:t>*</w:t>
      </w:r>
    </w:p>
    <w:p w:rsidR="00BB28C8" w:rsidRPr="009F3DC7" w:rsidRDefault="00BB28C8" w:rsidP="00BB28C8">
      <w:pPr>
        <w:widowControl w:val="0"/>
        <w:spacing w:after="160" w:line="360" w:lineRule="auto"/>
        <w:ind w:firstLine="567"/>
        <w:jc w:val="right"/>
        <w:rPr>
          <w:rFonts w:ascii="GHEA Grapalat" w:hAnsi="GHEA Grapalat"/>
        </w:rPr>
      </w:pPr>
      <w:proofErr w:type="spellStart"/>
      <w:proofErr w:type="gramStart"/>
      <w:r w:rsidRPr="009F3DC7">
        <w:rPr>
          <w:rFonts w:ascii="GHEA Grapalat" w:hAnsi="GHEA Grapalat"/>
        </w:rPr>
        <w:t>драмов</w:t>
      </w:r>
      <w:proofErr w:type="spellEnd"/>
      <w:proofErr w:type="gramEnd"/>
      <w:r w:rsidRPr="009F3DC7">
        <w:rPr>
          <w:rFonts w:ascii="GHEA Grapalat" w:hAnsi="GHEA Grapalat"/>
        </w:rPr>
        <w:t xml:space="preserve">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3D2146">
        <w:trPr>
          <w:jc w:val="center"/>
        </w:trPr>
        <w:tc>
          <w:tcPr>
            <w:tcW w:w="1259" w:type="dxa"/>
            <w:vAlign w:val="center"/>
          </w:tcPr>
          <w:p w:rsidR="00BB28C8" w:rsidRPr="00685FDC" w:rsidRDefault="00BB28C8" w:rsidP="003D2146">
            <w:pPr>
              <w:widowControl w:val="0"/>
              <w:spacing w:after="120"/>
              <w:jc w:val="center"/>
              <w:rPr>
                <w:rFonts w:ascii="GHEA Grapalat" w:hAnsi="GHEA Grapalat"/>
                <w:sz w:val="14"/>
                <w:szCs w:val="16"/>
              </w:rPr>
            </w:pPr>
            <w:proofErr w:type="gramStart"/>
            <w:r w:rsidRPr="00685FDC">
              <w:rPr>
                <w:rFonts w:ascii="GHEA Grapalat" w:hAnsi="GHEA Grapalat"/>
                <w:sz w:val="14"/>
                <w:szCs w:val="16"/>
              </w:rPr>
              <w:t>номер</w:t>
            </w:r>
            <w:proofErr w:type="gramEnd"/>
            <w:r w:rsidRPr="00685FDC">
              <w:rPr>
                <w:rFonts w:ascii="GHEA Grapalat" w:hAnsi="GHEA Grapalat"/>
                <w:sz w:val="14"/>
                <w:szCs w:val="16"/>
              </w:rPr>
              <w:t xml:space="preserve"> предусмотренного приглашением лота</w:t>
            </w:r>
          </w:p>
        </w:tc>
        <w:tc>
          <w:tcPr>
            <w:tcW w:w="1238" w:type="dxa"/>
            <w:vAlign w:val="center"/>
          </w:tcPr>
          <w:p w:rsidR="00BB28C8" w:rsidRPr="00685FDC" w:rsidRDefault="00BB28C8" w:rsidP="003D2146">
            <w:pPr>
              <w:widowControl w:val="0"/>
              <w:spacing w:after="120"/>
              <w:jc w:val="center"/>
              <w:rPr>
                <w:rFonts w:ascii="GHEA Grapalat" w:hAnsi="GHEA Grapalat"/>
                <w:sz w:val="14"/>
                <w:szCs w:val="16"/>
              </w:rPr>
            </w:pPr>
            <w:proofErr w:type="gramStart"/>
            <w:r w:rsidRPr="00685FDC">
              <w:rPr>
                <w:rFonts w:ascii="GHEA Grapalat" w:hAnsi="GHEA Grapalat"/>
                <w:sz w:val="14"/>
                <w:szCs w:val="16"/>
              </w:rPr>
              <w:t>промежуточный</w:t>
            </w:r>
            <w:proofErr w:type="gramEnd"/>
            <w:r w:rsidRPr="00685FDC">
              <w:rPr>
                <w:rFonts w:ascii="GHEA Grapalat" w:hAnsi="GHEA Grapalat"/>
                <w:sz w:val="14"/>
                <w:szCs w:val="16"/>
              </w:rPr>
              <w:t xml:space="preserve"> код, предусмотренный планом закупок по классификации ЕЗК (CPV)</w:t>
            </w:r>
          </w:p>
        </w:tc>
        <w:tc>
          <w:tcPr>
            <w:tcW w:w="1019" w:type="dxa"/>
            <w:vAlign w:val="center"/>
          </w:tcPr>
          <w:p w:rsidR="00BB28C8" w:rsidRPr="00685FDC" w:rsidRDefault="00BB28C8" w:rsidP="003D2146">
            <w:pPr>
              <w:widowControl w:val="0"/>
              <w:spacing w:after="120"/>
              <w:jc w:val="center"/>
              <w:rPr>
                <w:rFonts w:ascii="GHEA Grapalat" w:hAnsi="GHEA Grapalat"/>
                <w:sz w:val="14"/>
                <w:szCs w:val="16"/>
              </w:rPr>
            </w:pPr>
            <w:proofErr w:type="gramStart"/>
            <w:r w:rsidRPr="00685FDC">
              <w:rPr>
                <w:rFonts w:ascii="GHEA Grapalat" w:hAnsi="GHEA Grapalat"/>
                <w:sz w:val="14"/>
                <w:szCs w:val="16"/>
              </w:rPr>
              <w:t>наименование</w:t>
            </w:r>
            <w:proofErr w:type="gramEnd"/>
          </w:p>
        </w:tc>
        <w:tc>
          <w:tcPr>
            <w:tcW w:w="7439" w:type="dxa"/>
            <w:gridSpan w:val="13"/>
            <w:vAlign w:val="center"/>
          </w:tcPr>
          <w:p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af6"/>
                <w:rFonts w:ascii="GHEA Grapalat" w:hAnsi="GHEA Grapalat"/>
                <w:sz w:val="14"/>
                <w:szCs w:val="16"/>
              </w:rPr>
              <w:footnoteReference w:customMarkFollows="1" w:id="25"/>
              <w:t>**</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proofErr w:type="gramStart"/>
            <w:r w:rsidRPr="00685FDC">
              <w:rPr>
                <w:rFonts w:ascii="GHEA Grapalat" w:hAnsi="GHEA Grapalat"/>
                <w:sz w:val="14"/>
                <w:szCs w:val="16"/>
              </w:rPr>
              <w:t>январь</w:t>
            </w:r>
            <w:proofErr w:type="gramEnd"/>
          </w:p>
        </w:tc>
        <w:tc>
          <w:tcPr>
            <w:tcW w:w="700"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proofErr w:type="gramStart"/>
            <w:r w:rsidRPr="00685FDC">
              <w:rPr>
                <w:rFonts w:ascii="GHEA Grapalat" w:hAnsi="GHEA Grapalat"/>
                <w:sz w:val="14"/>
                <w:szCs w:val="16"/>
              </w:rPr>
              <w:t>февраль</w:t>
            </w:r>
            <w:proofErr w:type="gramEnd"/>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proofErr w:type="gramStart"/>
            <w:r w:rsidRPr="00685FDC">
              <w:rPr>
                <w:rFonts w:ascii="GHEA Grapalat" w:hAnsi="GHEA Grapalat"/>
                <w:sz w:val="14"/>
                <w:szCs w:val="16"/>
              </w:rPr>
              <w:t>март</w:t>
            </w:r>
            <w:proofErr w:type="gramEnd"/>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proofErr w:type="gramStart"/>
            <w:r w:rsidRPr="00685FDC">
              <w:rPr>
                <w:rFonts w:ascii="GHEA Grapalat" w:hAnsi="GHEA Grapalat"/>
                <w:sz w:val="14"/>
                <w:szCs w:val="16"/>
              </w:rPr>
              <w:t>апрель</w:t>
            </w:r>
            <w:proofErr w:type="gramEnd"/>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proofErr w:type="gramStart"/>
            <w:r w:rsidRPr="00685FDC">
              <w:rPr>
                <w:rFonts w:ascii="GHEA Grapalat" w:hAnsi="GHEA Grapalat"/>
                <w:sz w:val="14"/>
                <w:szCs w:val="16"/>
              </w:rPr>
              <w:t>май</w:t>
            </w:r>
            <w:proofErr w:type="gramEnd"/>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proofErr w:type="gramStart"/>
            <w:r w:rsidRPr="00685FDC">
              <w:rPr>
                <w:rFonts w:ascii="GHEA Grapalat" w:hAnsi="GHEA Grapalat"/>
                <w:sz w:val="14"/>
                <w:szCs w:val="16"/>
              </w:rPr>
              <w:t>июнь</w:t>
            </w:r>
            <w:proofErr w:type="gramEnd"/>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proofErr w:type="gramStart"/>
            <w:r w:rsidRPr="00685FDC">
              <w:rPr>
                <w:rFonts w:ascii="GHEA Grapalat" w:hAnsi="GHEA Grapalat"/>
                <w:sz w:val="14"/>
                <w:szCs w:val="16"/>
              </w:rPr>
              <w:t>июль</w:t>
            </w:r>
            <w:proofErr w:type="gramEnd"/>
            <w:r w:rsidRPr="00685FDC">
              <w:rPr>
                <w:rFonts w:ascii="GHEA Grapalat" w:hAnsi="GHEA Grapalat"/>
                <w:sz w:val="14"/>
                <w:szCs w:val="16"/>
              </w:rPr>
              <w:t xml:space="preserve">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proofErr w:type="gramStart"/>
            <w:r w:rsidRPr="00685FDC">
              <w:rPr>
                <w:rFonts w:ascii="GHEA Grapalat" w:hAnsi="GHEA Grapalat"/>
                <w:sz w:val="14"/>
                <w:szCs w:val="16"/>
              </w:rPr>
              <w:t>август</w:t>
            </w:r>
            <w:proofErr w:type="gramEnd"/>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proofErr w:type="gramStart"/>
            <w:r w:rsidRPr="00685FDC">
              <w:rPr>
                <w:rFonts w:ascii="GHEA Grapalat" w:hAnsi="GHEA Grapalat"/>
                <w:sz w:val="14"/>
                <w:szCs w:val="16"/>
              </w:rPr>
              <w:t>сентябрь</w:t>
            </w:r>
            <w:proofErr w:type="gramEnd"/>
            <w:r w:rsidRPr="00685FDC">
              <w:rPr>
                <w:rFonts w:ascii="GHEA Grapalat" w:hAnsi="GHEA Grapalat"/>
                <w:sz w:val="14"/>
                <w:szCs w:val="16"/>
              </w:rPr>
              <w:t xml:space="preserve">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proofErr w:type="gramStart"/>
            <w:r w:rsidRPr="00685FDC">
              <w:rPr>
                <w:rFonts w:ascii="GHEA Grapalat" w:hAnsi="GHEA Grapalat"/>
                <w:sz w:val="14"/>
                <w:szCs w:val="16"/>
              </w:rPr>
              <w:t>октябрь</w:t>
            </w:r>
            <w:proofErr w:type="gramEnd"/>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proofErr w:type="gramStart"/>
            <w:r w:rsidRPr="00685FDC">
              <w:rPr>
                <w:rFonts w:ascii="GHEA Grapalat" w:hAnsi="GHEA Grapalat"/>
                <w:sz w:val="14"/>
                <w:szCs w:val="16"/>
              </w:rPr>
              <w:t>ноябрь</w:t>
            </w:r>
            <w:proofErr w:type="gramEnd"/>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proofErr w:type="gramStart"/>
            <w:r w:rsidRPr="00685FDC">
              <w:rPr>
                <w:rFonts w:ascii="GHEA Grapalat" w:hAnsi="GHEA Grapalat"/>
                <w:sz w:val="14"/>
                <w:szCs w:val="16"/>
              </w:rPr>
              <w:t>декабрь</w:t>
            </w:r>
            <w:proofErr w:type="gramEnd"/>
          </w:p>
        </w:tc>
        <w:tc>
          <w:tcPr>
            <w:tcW w:w="581" w:type="dxa"/>
            <w:vAlign w:val="center"/>
          </w:tcPr>
          <w:p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3A415E" w:rsidRPr="00685FDC" w:rsidTr="00DA1CCA">
        <w:trPr>
          <w:cantSplit/>
          <w:trHeight w:val="3225"/>
          <w:jc w:val="center"/>
        </w:trPr>
        <w:tc>
          <w:tcPr>
            <w:tcW w:w="1259" w:type="dxa"/>
            <w:vMerge w:val="restart"/>
            <w:vAlign w:val="center"/>
          </w:tcPr>
          <w:p w:rsidR="003A415E" w:rsidRPr="00E6597C" w:rsidRDefault="003A415E" w:rsidP="003A415E">
            <w:pPr>
              <w:jc w:val="center"/>
              <w:rPr>
                <w:rFonts w:ascii="GHEA Grapalat" w:hAnsi="GHEA Grapalat"/>
                <w:sz w:val="20"/>
                <w:lang w:val="es-ES"/>
              </w:rPr>
            </w:pPr>
            <w:r>
              <w:rPr>
                <w:rFonts w:ascii="GHEA Grapalat" w:hAnsi="GHEA Grapalat"/>
                <w:sz w:val="20"/>
                <w:lang w:val="es-ES"/>
              </w:rPr>
              <w:t>1</w:t>
            </w:r>
          </w:p>
        </w:tc>
        <w:tc>
          <w:tcPr>
            <w:tcW w:w="1238" w:type="dxa"/>
            <w:vMerge w:val="restart"/>
            <w:vAlign w:val="center"/>
          </w:tcPr>
          <w:p w:rsidR="003A415E" w:rsidRDefault="003A415E" w:rsidP="003A415E">
            <w:pPr>
              <w:jc w:val="center"/>
              <w:rPr>
                <w:rFonts w:ascii="Calibri" w:hAnsi="Calibri" w:cs="Arial"/>
                <w:sz w:val="22"/>
                <w:szCs w:val="22"/>
              </w:rPr>
            </w:pPr>
            <w:r>
              <w:rPr>
                <w:rFonts w:ascii="Calibri" w:hAnsi="Calibri" w:cs="Arial"/>
                <w:sz w:val="22"/>
                <w:szCs w:val="22"/>
              </w:rPr>
              <w:t>45231132</w:t>
            </w:r>
          </w:p>
          <w:p w:rsidR="003A415E" w:rsidRPr="00E6597C" w:rsidRDefault="003A415E" w:rsidP="003A415E">
            <w:pPr>
              <w:jc w:val="center"/>
              <w:rPr>
                <w:rFonts w:ascii="GHEA Grapalat" w:hAnsi="GHEA Grapalat"/>
                <w:sz w:val="20"/>
                <w:lang w:val="es-ES"/>
              </w:rPr>
            </w:pPr>
          </w:p>
        </w:tc>
        <w:tc>
          <w:tcPr>
            <w:tcW w:w="1019" w:type="dxa"/>
            <w:vMerge w:val="restart"/>
            <w:vAlign w:val="center"/>
          </w:tcPr>
          <w:p w:rsidR="003A415E" w:rsidRPr="00517562" w:rsidRDefault="003A415E" w:rsidP="003A415E">
            <w:pPr>
              <w:widowControl w:val="0"/>
              <w:spacing w:after="120"/>
              <w:rPr>
                <w:rFonts w:ascii="GHEA Grapalat" w:hAnsi="GHEA Grapalat"/>
                <w:sz w:val="20"/>
                <w:szCs w:val="20"/>
              </w:rPr>
            </w:pPr>
            <w:r w:rsidRPr="003D1684">
              <w:rPr>
                <w:rFonts w:ascii="GHEA Grapalat" w:hAnsi="GHEA Grapalat"/>
                <w:sz w:val="20"/>
                <w:szCs w:val="20"/>
              </w:rPr>
              <w:t xml:space="preserve">Реконструкция системы питьевого водоснабжения в селе </w:t>
            </w:r>
            <w:proofErr w:type="spellStart"/>
            <w:r w:rsidRPr="003D1684">
              <w:rPr>
                <w:rFonts w:ascii="GHEA Grapalat" w:hAnsi="GHEA Grapalat"/>
                <w:sz w:val="20"/>
                <w:szCs w:val="20"/>
              </w:rPr>
              <w:t>Гарни</w:t>
            </w:r>
            <w:proofErr w:type="spellEnd"/>
            <w:r w:rsidRPr="003D1684">
              <w:rPr>
                <w:rFonts w:ascii="GHEA Grapalat" w:hAnsi="GHEA Grapalat"/>
                <w:sz w:val="20"/>
                <w:szCs w:val="20"/>
              </w:rPr>
              <w:t xml:space="preserve"> </w:t>
            </w:r>
            <w:proofErr w:type="spellStart"/>
            <w:r w:rsidRPr="003D1684">
              <w:rPr>
                <w:rFonts w:ascii="GHEA Grapalat" w:hAnsi="GHEA Grapalat"/>
                <w:sz w:val="20"/>
                <w:szCs w:val="20"/>
              </w:rPr>
              <w:t>Котайкской</w:t>
            </w:r>
            <w:proofErr w:type="spellEnd"/>
            <w:r w:rsidRPr="003D1684">
              <w:rPr>
                <w:rFonts w:ascii="GHEA Grapalat" w:hAnsi="GHEA Grapalat"/>
                <w:sz w:val="20"/>
                <w:szCs w:val="20"/>
              </w:rPr>
              <w:t xml:space="preserve"> области РА.</w:t>
            </w:r>
          </w:p>
        </w:tc>
        <w:tc>
          <w:tcPr>
            <w:tcW w:w="582" w:type="dxa"/>
          </w:tcPr>
          <w:p w:rsidR="003A415E" w:rsidRPr="00851C5F" w:rsidRDefault="003A415E" w:rsidP="003A415E">
            <w:pPr>
              <w:jc w:val="center"/>
              <w:rPr>
                <w:rFonts w:ascii="GHEA Grapalat" w:hAnsi="GHEA Grapalat"/>
                <w:sz w:val="20"/>
                <w:lang w:val="pt-BR"/>
              </w:rPr>
            </w:pPr>
          </w:p>
          <w:p w:rsidR="003A415E" w:rsidRPr="00851C5F" w:rsidRDefault="003A415E" w:rsidP="003A415E">
            <w:pPr>
              <w:jc w:val="center"/>
              <w:rPr>
                <w:rFonts w:ascii="GHEA Grapalat" w:hAnsi="GHEA Grapalat"/>
                <w:sz w:val="20"/>
                <w:lang w:val="pt-BR"/>
              </w:rPr>
            </w:pPr>
          </w:p>
          <w:p w:rsidR="003A415E" w:rsidRPr="00851C5F" w:rsidRDefault="003A415E" w:rsidP="003A415E">
            <w:pPr>
              <w:jc w:val="center"/>
              <w:rPr>
                <w:rFonts w:ascii="GHEA Grapalat" w:hAnsi="GHEA Grapalat"/>
                <w:lang w:val="pt-BR"/>
              </w:rPr>
            </w:pPr>
            <w:r w:rsidRPr="00851C5F">
              <w:rPr>
                <w:rFonts w:ascii="GHEA Grapalat" w:hAnsi="GHEA Grapalat"/>
                <w:sz w:val="20"/>
                <w:lang w:val="pt-BR"/>
              </w:rPr>
              <w:t>... %</w:t>
            </w:r>
          </w:p>
        </w:tc>
        <w:tc>
          <w:tcPr>
            <w:tcW w:w="700" w:type="dxa"/>
          </w:tcPr>
          <w:p w:rsidR="003A415E" w:rsidRPr="00851C5F" w:rsidRDefault="003A415E" w:rsidP="003A415E">
            <w:pPr>
              <w:jc w:val="center"/>
              <w:rPr>
                <w:rFonts w:ascii="GHEA Grapalat" w:hAnsi="GHEA Grapalat"/>
                <w:sz w:val="20"/>
                <w:lang w:val="pt-BR"/>
              </w:rPr>
            </w:pPr>
          </w:p>
          <w:p w:rsidR="003A415E" w:rsidRPr="00851C5F" w:rsidRDefault="003A415E" w:rsidP="003A415E">
            <w:pPr>
              <w:jc w:val="center"/>
              <w:rPr>
                <w:rFonts w:ascii="GHEA Grapalat" w:hAnsi="GHEA Grapalat"/>
                <w:sz w:val="20"/>
                <w:lang w:val="pt-BR"/>
              </w:rPr>
            </w:pPr>
          </w:p>
          <w:p w:rsidR="003A415E" w:rsidRPr="00851C5F" w:rsidRDefault="003A415E" w:rsidP="003A415E">
            <w:pPr>
              <w:jc w:val="center"/>
              <w:rPr>
                <w:rFonts w:ascii="GHEA Grapalat" w:hAnsi="GHEA Grapalat"/>
                <w:lang w:val="pt-BR"/>
              </w:rPr>
            </w:pPr>
            <w:r w:rsidRPr="00851C5F">
              <w:rPr>
                <w:rFonts w:ascii="GHEA Grapalat" w:hAnsi="GHEA Grapalat"/>
                <w:sz w:val="20"/>
                <w:lang w:val="pt-BR"/>
              </w:rPr>
              <w:t>... %</w:t>
            </w:r>
          </w:p>
        </w:tc>
        <w:tc>
          <w:tcPr>
            <w:tcW w:w="431" w:type="dxa"/>
          </w:tcPr>
          <w:p w:rsidR="003A415E" w:rsidRPr="00851C5F" w:rsidRDefault="003A415E" w:rsidP="003A415E">
            <w:pPr>
              <w:jc w:val="center"/>
              <w:rPr>
                <w:rFonts w:ascii="GHEA Grapalat" w:hAnsi="GHEA Grapalat"/>
                <w:sz w:val="20"/>
                <w:lang w:val="pt-BR"/>
              </w:rPr>
            </w:pPr>
          </w:p>
          <w:p w:rsidR="003A415E" w:rsidRPr="00851C5F" w:rsidRDefault="003A415E" w:rsidP="003A415E">
            <w:pPr>
              <w:jc w:val="center"/>
              <w:rPr>
                <w:rFonts w:ascii="GHEA Grapalat" w:hAnsi="GHEA Grapalat"/>
                <w:sz w:val="20"/>
                <w:lang w:val="pt-BR"/>
              </w:rPr>
            </w:pPr>
          </w:p>
          <w:p w:rsidR="003A415E" w:rsidRPr="00851C5F" w:rsidRDefault="003A415E" w:rsidP="003A415E">
            <w:pPr>
              <w:jc w:val="center"/>
              <w:rPr>
                <w:rFonts w:ascii="GHEA Grapalat" w:hAnsi="GHEA Grapalat" w:cs="Arial"/>
                <w:sz w:val="18"/>
                <w:szCs w:val="18"/>
                <w:lang w:val="pt-BR"/>
              </w:rPr>
            </w:pPr>
            <w:r w:rsidRPr="00851C5F">
              <w:rPr>
                <w:rFonts w:ascii="GHEA Grapalat" w:hAnsi="GHEA Grapalat"/>
                <w:sz w:val="20"/>
                <w:lang w:val="pt-BR"/>
              </w:rPr>
              <w:t>... %</w:t>
            </w:r>
          </w:p>
        </w:tc>
        <w:tc>
          <w:tcPr>
            <w:tcW w:w="556" w:type="dxa"/>
          </w:tcPr>
          <w:p w:rsidR="003A415E" w:rsidRPr="00851C5F" w:rsidRDefault="003A415E" w:rsidP="003A415E">
            <w:pPr>
              <w:jc w:val="center"/>
              <w:rPr>
                <w:rFonts w:ascii="GHEA Grapalat" w:hAnsi="GHEA Grapalat"/>
                <w:sz w:val="20"/>
                <w:lang w:val="pt-BR"/>
              </w:rPr>
            </w:pPr>
          </w:p>
          <w:p w:rsidR="003A415E" w:rsidRPr="00851C5F" w:rsidRDefault="003A415E" w:rsidP="003A415E">
            <w:pPr>
              <w:jc w:val="center"/>
              <w:rPr>
                <w:rFonts w:ascii="GHEA Grapalat" w:hAnsi="GHEA Grapalat"/>
                <w:sz w:val="20"/>
                <w:lang w:val="pt-BR"/>
              </w:rPr>
            </w:pPr>
          </w:p>
          <w:p w:rsidR="003A415E" w:rsidRPr="00851C5F" w:rsidRDefault="003A415E" w:rsidP="003A415E">
            <w:pPr>
              <w:jc w:val="center"/>
              <w:rPr>
                <w:rFonts w:ascii="GHEA Grapalat" w:hAnsi="GHEA Grapalat" w:cs="Arial"/>
                <w:sz w:val="18"/>
                <w:szCs w:val="18"/>
                <w:lang w:val="pt-BR"/>
              </w:rPr>
            </w:pPr>
            <w:r w:rsidRPr="00851C5F">
              <w:rPr>
                <w:rFonts w:ascii="GHEA Grapalat" w:hAnsi="GHEA Grapalat"/>
                <w:sz w:val="20"/>
                <w:lang w:val="pt-BR"/>
              </w:rPr>
              <w:t>... %</w:t>
            </w:r>
          </w:p>
        </w:tc>
        <w:tc>
          <w:tcPr>
            <w:tcW w:w="436" w:type="dxa"/>
          </w:tcPr>
          <w:p w:rsidR="003A415E" w:rsidRPr="00851C5F" w:rsidRDefault="003A415E" w:rsidP="003A415E">
            <w:pPr>
              <w:jc w:val="center"/>
              <w:rPr>
                <w:rFonts w:ascii="GHEA Grapalat" w:hAnsi="GHEA Grapalat"/>
                <w:sz w:val="20"/>
                <w:lang w:val="pt-BR"/>
              </w:rPr>
            </w:pPr>
          </w:p>
          <w:p w:rsidR="003A415E" w:rsidRPr="00851C5F" w:rsidRDefault="003A415E" w:rsidP="003A415E">
            <w:pPr>
              <w:jc w:val="center"/>
              <w:rPr>
                <w:rFonts w:ascii="GHEA Grapalat" w:hAnsi="GHEA Grapalat"/>
                <w:sz w:val="20"/>
                <w:lang w:val="pt-BR"/>
              </w:rPr>
            </w:pPr>
          </w:p>
          <w:p w:rsidR="003A415E" w:rsidRPr="00851C5F" w:rsidRDefault="003A415E" w:rsidP="003A415E">
            <w:pPr>
              <w:jc w:val="center"/>
              <w:rPr>
                <w:rFonts w:ascii="GHEA Grapalat" w:hAnsi="GHEA Grapalat" w:cs="Arial"/>
                <w:sz w:val="18"/>
                <w:szCs w:val="18"/>
                <w:lang w:val="pt-BR"/>
              </w:rPr>
            </w:pPr>
            <w:r w:rsidRPr="00851C5F">
              <w:rPr>
                <w:rFonts w:ascii="GHEA Grapalat" w:hAnsi="GHEA Grapalat"/>
                <w:sz w:val="20"/>
                <w:lang w:val="pt-BR"/>
              </w:rPr>
              <w:t>... %</w:t>
            </w:r>
          </w:p>
        </w:tc>
        <w:tc>
          <w:tcPr>
            <w:tcW w:w="515" w:type="dxa"/>
          </w:tcPr>
          <w:p w:rsidR="003A415E" w:rsidRPr="00851C5F" w:rsidRDefault="003A415E" w:rsidP="003A415E">
            <w:pPr>
              <w:jc w:val="center"/>
              <w:rPr>
                <w:rFonts w:ascii="GHEA Grapalat" w:hAnsi="GHEA Grapalat"/>
                <w:sz w:val="20"/>
                <w:lang w:val="pt-BR"/>
              </w:rPr>
            </w:pPr>
          </w:p>
          <w:p w:rsidR="003A415E" w:rsidRPr="00851C5F" w:rsidRDefault="003A415E" w:rsidP="003A415E">
            <w:pPr>
              <w:jc w:val="center"/>
              <w:rPr>
                <w:rFonts w:ascii="GHEA Grapalat" w:hAnsi="GHEA Grapalat"/>
                <w:sz w:val="20"/>
                <w:lang w:val="pt-BR"/>
              </w:rPr>
            </w:pPr>
          </w:p>
          <w:p w:rsidR="003A415E" w:rsidRPr="00851C5F" w:rsidRDefault="003A415E" w:rsidP="003A415E">
            <w:pPr>
              <w:jc w:val="center"/>
              <w:rPr>
                <w:rFonts w:ascii="GHEA Grapalat" w:hAnsi="GHEA Grapalat" w:cs="Arial"/>
                <w:sz w:val="18"/>
                <w:szCs w:val="18"/>
                <w:lang w:val="pt-BR"/>
              </w:rPr>
            </w:pPr>
            <w:r w:rsidRPr="00851C5F">
              <w:rPr>
                <w:rFonts w:ascii="GHEA Grapalat" w:hAnsi="GHEA Grapalat"/>
                <w:sz w:val="20"/>
                <w:lang w:val="pt-BR"/>
              </w:rPr>
              <w:t>... %</w:t>
            </w:r>
          </w:p>
        </w:tc>
        <w:tc>
          <w:tcPr>
            <w:tcW w:w="477" w:type="dxa"/>
          </w:tcPr>
          <w:p w:rsidR="003A415E" w:rsidRPr="00851C5F" w:rsidRDefault="003A415E" w:rsidP="003A415E">
            <w:pPr>
              <w:jc w:val="center"/>
              <w:rPr>
                <w:rFonts w:ascii="GHEA Grapalat" w:hAnsi="GHEA Grapalat"/>
                <w:sz w:val="20"/>
                <w:lang w:val="pt-BR"/>
              </w:rPr>
            </w:pPr>
          </w:p>
          <w:p w:rsidR="003A415E" w:rsidRPr="00851C5F" w:rsidRDefault="003A415E" w:rsidP="003A415E">
            <w:pPr>
              <w:jc w:val="center"/>
              <w:rPr>
                <w:rFonts w:ascii="GHEA Grapalat" w:hAnsi="GHEA Grapalat"/>
                <w:sz w:val="20"/>
                <w:lang w:val="pt-BR"/>
              </w:rPr>
            </w:pPr>
          </w:p>
          <w:p w:rsidR="003A415E" w:rsidRPr="00851C5F" w:rsidRDefault="003A415E" w:rsidP="003A415E">
            <w:pPr>
              <w:jc w:val="center"/>
              <w:rPr>
                <w:rFonts w:ascii="GHEA Grapalat" w:hAnsi="GHEA Grapalat" w:cs="Arial"/>
                <w:sz w:val="18"/>
                <w:szCs w:val="18"/>
                <w:lang w:val="pt-BR"/>
              </w:rPr>
            </w:pPr>
            <w:r w:rsidRPr="00851C5F">
              <w:rPr>
                <w:rFonts w:ascii="GHEA Grapalat" w:hAnsi="GHEA Grapalat"/>
                <w:sz w:val="20"/>
                <w:lang w:val="pt-BR"/>
              </w:rPr>
              <w:t>... %</w:t>
            </w:r>
          </w:p>
        </w:tc>
        <w:tc>
          <w:tcPr>
            <w:tcW w:w="531" w:type="dxa"/>
          </w:tcPr>
          <w:p w:rsidR="003A415E" w:rsidRPr="00851C5F" w:rsidRDefault="003A415E" w:rsidP="003A415E">
            <w:pPr>
              <w:jc w:val="center"/>
              <w:rPr>
                <w:rFonts w:ascii="GHEA Grapalat" w:hAnsi="GHEA Grapalat"/>
                <w:sz w:val="20"/>
                <w:lang w:val="pt-BR"/>
              </w:rPr>
            </w:pPr>
          </w:p>
          <w:p w:rsidR="003A415E" w:rsidRPr="00851C5F" w:rsidRDefault="003A415E" w:rsidP="003A415E">
            <w:pPr>
              <w:jc w:val="center"/>
              <w:rPr>
                <w:rFonts w:ascii="GHEA Grapalat" w:hAnsi="GHEA Grapalat"/>
                <w:sz w:val="20"/>
                <w:lang w:val="pt-BR"/>
              </w:rPr>
            </w:pPr>
          </w:p>
          <w:p w:rsidR="003A415E" w:rsidRPr="00851C5F" w:rsidRDefault="003A415E" w:rsidP="003A415E">
            <w:pPr>
              <w:jc w:val="center"/>
              <w:rPr>
                <w:rFonts w:ascii="GHEA Grapalat" w:hAnsi="GHEA Grapalat" w:cs="Arial"/>
                <w:sz w:val="18"/>
                <w:szCs w:val="18"/>
                <w:lang w:val="pt-BR"/>
              </w:rPr>
            </w:pPr>
            <w:r w:rsidRPr="00851C5F">
              <w:rPr>
                <w:rFonts w:ascii="GHEA Grapalat" w:hAnsi="GHEA Grapalat"/>
                <w:sz w:val="20"/>
                <w:lang w:val="pt-BR"/>
              </w:rPr>
              <w:t>... %</w:t>
            </w:r>
          </w:p>
        </w:tc>
        <w:tc>
          <w:tcPr>
            <w:tcW w:w="729" w:type="dxa"/>
          </w:tcPr>
          <w:p w:rsidR="003A415E" w:rsidRPr="00851C5F" w:rsidRDefault="003A415E" w:rsidP="003A415E">
            <w:pPr>
              <w:jc w:val="center"/>
              <w:rPr>
                <w:rFonts w:ascii="GHEA Grapalat" w:hAnsi="GHEA Grapalat"/>
                <w:sz w:val="20"/>
                <w:lang w:val="pt-BR"/>
              </w:rPr>
            </w:pPr>
          </w:p>
          <w:p w:rsidR="003A415E" w:rsidRPr="00851C5F" w:rsidRDefault="003A415E" w:rsidP="003A415E">
            <w:pPr>
              <w:jc w:val="center"/>
              <w:rPr>
                <w:rFonts w:ascii="GHEA Grapalat" w:hAnsi="GHEA Grapalat"/>
                <w:sz w:val="20"/>
                <w:lang w:val="pt-BR"/>
              </w:rPr>
            </w:pPr>
          </w:p>
          <w:p w:rsidR="003A415E" w:rsidRPr="00851C5F" w:rsidRDefault="003A415E" w:rsidP="003A415E">
            <w:pPr>
              <w:jc w:val="center"/>
              <w:rPr>
                <w:rFonts w:ascii="GHEA Grapalat" w:hAnsi="GHEA Grapalat" w:cs="Arial"/>
                <w:sz w:val="18"/>
                <w:szCs w:val="18"/>
                <w:lang w:val="pt-BR"/>
              </w:rPr>
            </w:pPr>
            <w:r w:rsidRPr="00851C5F">
              <w:rPr>
                <w:rFonts w:ascii="GHEA Grapalat" w:hAnsi="GHEA Grapalat"/>
                <w:sz w:val="20"/>
                <w:lang w:val="pt-BR"/>
              </w:rPr>
              <w:t>... %</w:t>
            </w:r>
          </w:p>
        </w:tc>
        <w:tc>
          <w:tcPr>
            <w:tcW w:w="663" w:type="dxa"/>
          </w:tcPr>
          <w:p w:rsidR="003A415E" w:rsidRPr="00851C5F" w:rsidRDefault="003A415E" w:rsidP="003A415E">
            <w:pPr>
              <w:jc w:val="center"/>
              <w:rPr>
                <w:rFonts w:ascii="GHEA Grapalat" w:hAnsi="GHEA Grapalat"/>
                <w:sz w:val="20"/>
                <w:lang w:val="pt-BR"/>
              </w:rPr>
            </w:pPr>
          </w:p>
          <w:p w:rsidR="003A415E" w:rsidRPr="00851C5F" w:rsidRDefault="003A415E" w:rsidP="003A415E">
            <w:pPr>
              <w:jc w:val="center"/>
              <w:rPr>
                <w:rFonts w:ascii="GHEA Grapalat" w:hAnsi="GHEA Grapalat"/>
                <w:sz w:val="20"/>
                <w:lang w:val="pt-BR"/>
              </w:rPr>
            </w:pPr>
          </w:p>
          <w:p w:rsidR="003A415E" w:rsidRPr="00851C5F" w:rsidRDefault="003A415E" w:rsidP="003A415E">
            <w:pPr>
              <w:jc w:val="center"/>
              <w:rPr>
                <w:rFonts w:ascii="GHEA Grapalat" w:hAnsi="GHEA Grapalat" w:cs="Arial"/>
                <w:sz w:val="18"/>
                <w:szCs w:val="18"/>
                <w:lang w:val="pt-BR"/>
              </w:rPr>
            </w:pPr>
            <w:r w:rsidRPr="00851C5F">
              <w:rPr>
                <w:rFonts w:ascii="GHEA Grapalat" w:hAnsi="GHEA Grapalat"/>
                <w:sz w:val="20"/>
                <w:lang w:val="pt-BR"/>
              </w:rPr>
              <w:t>... %</w:t>
            </w:r>
          </w:p>
        </w:tc>
        <w:tc>
          <w:tcPr>
            <w:tcW w:w="594" w:type="dxa"/>
          </w:tcPr>
          <w:p w:rsidR="003A415E" w:rsidRPr="00851C5F" w:rsidRDefault="003A415E" w:rsidP="003A415E">
            <w:pPr>
              <w:jc w:val="center"/>
              <w:rPr>
                <w:rFonts w:ascii="GHEA Grapalat" w:hAnsi="GHEA Grapalat"/>
                <w:sz w:val="20"/>
                <w:lang w:val="pt-BR"/>
              </w:rPr>
            </w:pPr>
          </w:p>
          <w:p w:rsidR="003A415E" w:rsidRPr="00851C5F" w:rsidRDefault="003A415E" w:rsidP="003A415E">
            <w:pPr>
              <w:jc w:val="center"/>
              <w:rPr>
                <w:rFonts w:ascii="GHEA Grapalat" w:hAnsi="GHEA Grapalat"/>
                <w:sz w:val="20"/>
                <w:lang w:val="pt-BR"/>
              </w:rPr>
            </w:pPr>
          </w:p>
          <w:p w:rsidR="003A415E" w:rsidRPr="00851C5F" w:rsidRDefault="003A415E" w:rsidP="003A415E">
            <w:pPr>
              <w:jc w:val="center"/>
              <w:rPr>
                <w:rFonts w:ascii="GHEA Grapalat" w:hAnsi="GHEA Grapalat" w:cs="Arial"/>
                <w:sz w:val="18"/>
                <w:szCs w:val="18"/>
                <w:lang w:val="pt-BR"/>
              </w:rPr>
            </w:pPr>
            <w:r w:rsidRPr="00851C5F">
              <w:rPr>
                <w:rFonts w:ascii="GHEA Grapalat" w:hAnsi="GHEA Grapalat"/>
                <w:sz w:val="20"/>
                <w:lang w:val="pt-BR"/>
              </w:rPr>
              <w:t>... %</w:t>
            </w:r>
          </w:p>
        </w:tc>
        <w:tc>
          <w:tcPr>
            <w:tcW w:w="644" w:type="dxa"/>
          </w:tcPr>
          <w:p w:rsidR="003A415E" w:rsidRPr="00344E30" w:rsidRDefault="003A415E" w:rsidP="003A415E">
            <w:pPr>
              <w:jc w:val="center"/>
              <w:rPr>
                <w:rFonts w:ascii="GHEA Grapalat" w:hAnsi="GHEA Grapalat"/>
                <w:sz w:val="18"/>
                <w:szCs w:val="18"/>
                <w:highlight w:val="yellow"/>
                <w:lang w:val="pt-BR"/>
              </w:rPr>
            </w:pPr>
          </w:p>
          <w:p w:rsidR="003A415E" w:rsidRPr="00344E30" w:rsidRDefault="003A415E" w:rsidP="003A415E">
            <w:pPr>
              <w:jc w:val="center"/>
              <w:rPr>
                <w:rFonts w:ascii="GHEA Grapalat" w:hAnsi="GHEA Grapalat"/>
                <w:sz w:val="18"/>
                <w:szCs w:val="18"/>
                <w:highlight w:val="yellow"/>
                <w:lang w:val="pt-BR"/>
              </w:rPr>
            </w:pPr>
          </w:p>
          <w:p w:rsidR="003A415E" w:rsidRPr="00344E30" w:rsidRDefault="003A415E" w:rsidP="003A415E">
            <w:pPr>
              <w:jc w:val="center"/>
              <w:rPr>
                <w:rFonts w:ascii="GHEA Grapalat" w:hAnsi="GHEA Grapalat" w:cs="Arial"/>
                <w:sz w:val="18"/>
                <w:szCs w:val="18"/>
                <w:highlight w:val="yellow"/>
                <w:lang w:val="pt-BR"/>
              </w:rPr>
            </w:pPr>
            <w:r>
              <w:rPr>
                <w:rFonts w:ascii="GHEA Grapalat" w:hAnsi="GHEA Grapalat"/>
                <w:sz w:val="18"/>
                <w:szCs w:val="18"/>
                <w:highlight w:val="yellow"/>
              </w:rPr>
              <w:t>30</w:t>
            </w:r>
            <w:r w:rsidRPr="00344E30">
              <w:rPr>
                <w:rFonts w:ascii="GHEA Grapalat" w:hAnsi="GHEA Grapalat"/>
                <w:sz w:val="18"/>
                <w:szCs w:val="18"/>
                <w:highlight w:val="yellow"/>
                <w:lang w:val="pt-BR"/>
              </w:rPr>
              <w:t>%</w:t>
            </w:r>
          </w:p>
        </w:tc>
        <w:tc>
          <w:tcPr>
            <w:tcW w:w="581" w:type="dxa"/>
          </w:tcPr>
          <w:p w:rsidR="003A415E" w:rsidRPr="00344E30" w:rsidRDefault="003A415E" w:rsidP="003A415E">
            <w:pPr>
              <w:jc w:val="center"/>
              <w:rPr>
                <w:rFonts w:ascii="GHEA Grapalat" w:hAnsi="GHEA Grapalat"/>
                <w:sz w:val="18"/>
                <w:szCs w:val="18"/>
                <w:highlight w:val="yellow"/>
                <w:lang w:val="pt-BR"/>
              </w:rPr>
            </w:pPr>
          </w:p>
          <w:p w:rsidR="003A415E" w:rsidRPr="00344E30" w:rsidRDefault="003A415E" w:rsidP="003A415E">
            <w:pPr>
              <w:jc w:val="center"/>
              <w:rPr>
                <w:rFonts w:ascii="GHEA Grapalat" w:hAnsi="GHEA Grapalat"/>
                <w:sz w:val="18"/>
                <w:szCs w:val="18"/>
                <w:highlight w:val="yellow"/>
                <w:lang w:val="pt-BR"/>
              </w:rPr>
            </w:pPr>
          </w:p>
          <w:p w:rsidR="003A415E" w:rsidRPr="00344E30" w:rsidRDefault="003A415E" w:rsidP="003A415E">
            <w:pPr>
              <w:jc w:val="center"/>
              <w:rPr>
                <w:rFonts w:ascii="GHEA Grapalat" w:hAnsi="GHEA Grapalat"/>
                <w:b/>
                <w:sz w:val="18"/>
                <w:szCs w:val="18"/>
                <w:highlight w:val="yellow"/>
                <w:lang w:val="pt-BR"/>
              </w:rPr>
            </w:pPr>
            <w:r>
              <w:rPr>
                <w:rFonts w:ascii="GHEA Grapalat" w:hAnsi="GHEA Grapalat"/>
                <w:sz w:val="18"/>
                <w:szCs w:val="18"/>
                <w:highlight w:val="yellow"/>
              </w:rPr>
              <w:t>30</w:t>
            </w:r>
            <w:r w:rsidRPr="00344E30">
              <w:rPr>
                <w:rFonts w:ascii="GHEA Grapalat" w:hAnsi="GHEA Grapalat"/>
                <w:sz w:val="18"/>
                <w:szCs w:val="18"/>
                <w:highlight w:val="yellow"/>
                <w:lang w:val="pt-BR"/>
              </w:rPr>
              <w:t xml:space="preserve"> %</w:t>
            </w:r>
          </w:p>
        </w:tc>
      </w:tr>
      <w:tr w:rsidR="00442760" w:rsidRPr="00685FDC" w:rsidTr="00DA1CCA">
        <w:trPr>
          <w:cantSplit/>
          <w:trHeight w:val="825"/>
          <w:jc w:val="center"/>
        </w:trPr>
        <w:tc>
          <w:tcPr>
            <w:tcW w:w="1259" w:type="dxa"/>
            <w:vMerge/>
            <w:vAlign w:val="center"/>
          </w:tcPr>
          <w:p w:rsidR="00442760" w:rsidRDefault="00442760" w:rsidP="00442760">
            <w:pPr>
              <w:jc w:val="center"/>
              <w:rPr>
                <w:rFonts w:ascii="GHEA Grapalat" w:hAnsi="GHEA Grapalat"/>
                <w:sz w:val="20"/>
                <w:lang w:val="es-ES"/>
              </w:rPr>
            </w:pPr>
          </w:p>
        </w:tc>
        <w:tc>
          <w:tcPr>
            <w:tcW w:w="1238" w:type="dxa"/>
            <w:vMerge/>
            <w:vAlign w:val="center"/>
          </w:tcPr>
          <w:p w:rsidR="00442760" w:rsidRDefault="00442760" w:rsidP="00442760">
            <w:pPr>
              <w:jc w:val="center"/>
              <w:rPr>
                <w:rFonts w:ascii="Calibri" w:hAnsi="Calibri" w:cs="Arial"/>
                <w:sz w:val="22"/>
                <w:szCs w:val="22"/>
              </w:rPr>
            </w:pPr>
          </w:p>
        </w:tc>
        <w:tc>
          <w:tcPr>
            <w:tcW w:w="1019" w:type="dxa"/>
            <w:vMerge/>
            <w:vAlign w:val="center"/>
          </w:tcPr>
          <w:p w:rsidR="00442760" w:rsidRPr="0008230E" w:rsidRDefault="00442760" w:rsidP="00442760">
            <w:pPr>
              <w:pStyle w:val="23"/>
              <w:spacing w:line="240" w:lineRule="auto"/>
              <w:ind w:firstLine="0"/>
              <w:jc w:val="center"/>
              <w:rPr>
                <w:rFonts w:ascii="GHEA Grapalat" w:hAnsi="GHEA Grapalat" w:cs="Sylfaen"/>
                <w:b/>
                <w:i/>
                <w:sz w:val="24"/>
                <w:szCs w:val="24"/>
                <w:lang w:val="en-AU"/>
              </w:rPr>
            </w:pPr>
          </w:p>
        </w:tc>
        <w:tc>
          <w:tcPr>
            <w:tcW w:w="7439" w:type="dxa"/>
            <w:gridSpan w:val="13"/>
            <w:vAlign w:val="center"/>
          </w:tcPr>
          <w:p w:rsidR="00442760" w:rsidRPr="00685FDC" w:rsidRDefault="00442760" w:rsidP="00442760">
            <w:pPr>
              <w:widowControl w:val="0"/>
              <w:spacing w:after="120"/>
              <w:ind w:left="-95" w:right="-88"/>
              <w:jc w:val="center"/>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af6"/>
                <w:rFonts w:ascii="GHEA Grapalat" w:hAnsi="GHEA Grapalat"/>
                <w:sz w:val="14"/>
                <w:szCs w:val="16"/>
              </w:rPr>
              <w:footnoteReference w:customMarkFollows="1" w:id="26"/>
              <w:t>**</w:t>
            </w:r>
          </w:p>
        </w:tc>
      </w:tr>
      <w:tr w:rsidR="00442760" w:rsidRPr="00685FDC" w:rsidTr="00442760">
        <w:trPr>
          <w:cantSplit/>
          <w:trHeight w:val="510"/>
          <w:jc w:val="center"/>
        </w:trPr>
        <w:tc>
          <w:tcPr>
            <w:tcW w:w="1259" w:type="dxa"/>
            <w:vMerge/>
            <w:vAlign w:val="center"/>
          </w:tcPr>
          <w:p w:rsidR="00442760" w:rsidRDefault="00442760" w:rsidP="00442760">
            <w:pPr>
              <w:jc w:val="center"/>
              <w:rPr>
                <w:rFonts w:ascii="GHEA Grapalat" w:hAnsi="GHEA Grapalat"/>
                <w:sz w:val="20"/>
                <w:lang w:val="es-ES"/>
              </w:rPr>
            </w:pPr>
          </w:p>
        </w:tc>
        <w:tc>
          <w:tcPr>
            <w:tcW w:w="1238" w:type="dxa"/>
            <w:vMerge/>
            <w:vAlign w:val="center"/>
          </w:tcPr>
          <w:p w:rsidR="00442760" w:rsidRDefault="00442760" w:rsidP="00442760">
            <w:pPr>
              <w:jc w:val="center"/>
              <w:rPr>
                <w:rFonts w:ascii="Calibri" w:hAnsi="Calibri" w:cs="Arial"/>
                <w:sz w:val="22"/>
                <w:szCs w:val="22"/>
              </w:rPr>
            </w:pPr>
          </w:p>
        </w:tc>
        <w:tc>
          <w:tcPr>
            <w:tcW w:w="1019" w:type="dxa"/>
            <w:vMerge/>
            <w:vAlign w:val="center"/>
          </w:tcPr>
          <w:p w:rsidR="00442760" w:rsidRPr="00442760" w:rsidRDefault="00442760" w:rsidP="00442760">
            <w:pPr>
              <w:pStyle w:val="23"/>
              <w:spacing w:line="240" w:lineRule="auto"/>
              <w:ind w:firstLine="0"/>
              <w:jc w:val="center"/>
              <w:rPr>
                <w:rFonts w:ascii="GHEA Grapalat" w:hAnsi="GHEA Grapalat" w:cs="Sylfaen"/>
                <w:b/>
                <w:i/>
                <w:sz w:val="24"/>
                <w:szCs w:val="24"/>
              </w:rPr>
            </w:pPr>
          </w:p>
        </w:tc>
        <w:tc>
          <w:tcPr>
            <w:tcW w:w="582" w:type="dxa"/>
            <w:vAlign w:val="center"/>
          </w:tcPr>
          <w:p w:rsidR="00442760" w:rsidRPr="00685FDC" w:rsidRDefault="00442760" w:rsidP="00442760">
            <w:pPr>
              <w:widowControl w:val="0"/>
              <w:spacing w:after="120"/>
              <w:ind w:left="-95" w:right="-88"/>
              <w:jc w:val="center"/>
              <w:rPr>
                <w:rFonts w:ascii="GHEA Grapalat" w:hAnsi="GHEA Grapalat"/>
                <w:sz w:val="14"/>
                <w:szCs w:val="16"/>
              </w:rPr>
            </w:pPr>
            <w:proofErr w:type="gramStart"/>
            <w:r w:rsidRPr="00685FDC">
              <w:rPr>
                <w:rFonts w:ascii="GHEA Grapalat" w:hAnsi="GHEA Grapalat"/>
                <w:sz w:val="14"/>
                <w:szCs w:val="16"/>
              </w:rPr>
              <w:t>январь</w:t>
            </w:r>
            <w:proofErr w:type="gramEnd"/>
          </w:p>
        </w:tc>
        <w:tc>
          <w:tcPr>
            <w:tcW w:w="700" w:type="dxa"/>
            <w:vAlign w:val="center"/>
          </w:tcPr>
          <w:p w:rsidR="00442760" w:rsidRPr="00685FDC" w:rsidRDefault="00442760" w:rsidP="00442760">
            <w:pPr>
              <w:widowControl w:val="0"/>
              <w:spacing w:after="120"/>
              <w:ind w:left="-95" w:right="-88"/>
              <w:jc w:val="center"/>
              <w:rPr>
                <w:rFonts w:ascii="GHEA Grapalat" w:hAnsi="GHEA Grapalat" w:cs="Sylfaen"/>
                <w:sz w:val="14"/>
                <w:szCs w:val="16"/>
              </w:rPr>
            </w:pPr>
            <w:proofErr w:type="gramStart"/>
            <w:r w:rsidRPr="00685FDC">
              <w:rPr>
                <w:rFonts w:ascii="GHEA Grapalat" w:hAnsi="GHEA Grapalat"/>
                <w:sz w:val="14"/>
                <w:szCs w:val="16"/>
              </w:rPr>
              <w:t>февраль</w:t>
            </w:r>
            <w:proofErr w:type="gramEnd"/>
          </w:p>
        </w:tc>
        <w:tc>
          <w:tcPr>
            <w:tcW w:w="431" w:type="dxa"/>
            <w:vAlign w:val="center"/>
          </w:tcPr>
          <w:p w:rsidR="00442760" w:rsidRPr="00685FDC" w:rsidRDefault="00442760" w:rsidP="00442760">
            <w:pPr>
              <w:widowControl w:val="0"/>
              <w:spacing w:after="120"/>
              <w:ind w:left="-95" w:right="-88"/>
              <w:jc w:val="center"/>
              <w:rPr>
                <w:rFonts w:ascii="GHEA Grapalat" w:hAnsi="GHEA Grapalat"/>
                <w:sz w:val="14"/>
                <w:szCs w:val="16"/>
              </w:rPr>
            </w:pPr>
            <w:proofErr w:type="gramStart"/>
            <w:r w:rsidRPr="00685FDC">
              <w:rPr>
                <w:rFonts w:ascii="GHEA Grapalat" w:hAnsi="GHEA Grapalat"/>
                <w:sz w:val="14"/>
                <w:szCs w:val="16"/>
              </w:rPr>
              <w:t>март</w:t>
            </w:r>
            <w:proofErr w:type="gramEnd"/>
          </w:p>
        </w:tc>
        <w:tc>
          <w:tcPr>
            <w:tcW w:w="556" w:type="dxa"/>
            <w:vAlign w:val="center"/>
          </w:tcPr>
          <w:p w:rsidR="00442760" w:rsidRPr="00685FDC" w:rsidRDefault="00442760" w:rsidP="00442760">
            <w:pPr>
              <w:widowControl w:val="0"/>
              <w:spacing w:after="120"/>
              <w:ind w:left="-95" w:right="-88"/>
              <w:jc w:val="center"/>
              <w:rPr>
                <w:rFonts w:ascii="GHEA Grapalat" w:hAnsi="GHEA Grapalat" w:cs="Sylfaen"/>
                <w:sz w:val="14"/>
                <w:szCs w:val="16"/>
              </w:rPr>
            </w:pPr>
            <w:proofErr w:type="gramStart"/>
            <w:r w:rsidRPr="00685FDC">
              <w:rPr>
                <w:rFonts w:ascii="GHEA Grapalat" w:hAnsi="GHEA Grapalat"/>
                <w:sz w:val="14"/>
                <w:szCs w:val="16"/>
              </w:rPr>
              <w:t>апрель</w:t>
            </w:r>
            <w:proofErr w:type="gramEnd"/>
          </w:p>
        </w:tc>
        <w:tc>
          <w:tcPr>
            <w:tcW w:w="436" w:type="dxa"/>
            <w:vAlign w:val="center"/>
          </w:tcPr>
          <w:p w:rsidR="00442760" w:rsidRPr="00685FDC" w:rsidRDefault="00442760" w:rsidP="00442760">
            <w:pPr>
              <w:widowControl w:val="0"/>
              <w:spacing w:after="120"/>
              <w:ind w:left="-95" w:right="-88"/>
              <w:jc w:val="center"/>
              <w:rPr>
                <w:rFonts w:ascii="GHEA Grapalat" w:hAnsi="GHEA Grapalat"/>
                <w:sz w:val="14"/>
                <w:szCs w:val="16"/>
              </w:rPr>
            </w:pPr>
            <w:proofErr w:type="gramStart"/>
            <w:r w:rsidRPr="00685FDC">
              <w:rPr>
                <w:rFonts w:ascii="GHEA Grapalat" w:hAnsi="GHEA Grapalat"/>
                <w:sz w:val="14"/>
                <w:szCs w:val="16"/>
              </w:rPr>
              <w:t>май</w:t>
            </w:r>
            <w:proofErr w:type="gramEnd"/>
          </w:p>
        </w:tc>
        <w:tc>
          <w:tcPr>
            <w:tcW w:w="515" w:type="dxa"/>
            <w:vAlign w:val="center"/>
          </w:tcPr>
          <w:p w:rsidR="00442760" w:rsidRPr="00685FDC" w:rsidRDefault="00442760" w:rsidP="00442760">
            <w:pPr>
              <w:widowControl w:val="0"/>
              <w:spacing w:after="120"/>
              <w:ind w:left="-95" w:right="-88"/>
              <w:jc w:val="center"/>
              <w:rPr>
                <w:rFonts w:ascii="GHEA Grapalat" w:hAnsi="GHEA Grapalat"/>
                <w:sz w:val="14"/>
                <w:szCs w:val="16"/>
              </w:rPr>
            </w:pPr>
            <w:proofErr w:type="gramStart"/>
            <w:r w:rsidRPr="00685FDC">
              <w:rPr>
                <w:rFonts w:ascii="GHEA Grapalat" w:hAnsi="GHEA Grapalat"/>
                <w:sz w:val="14"/>
                <w:szCs w:val="16"/>
              </w:rPr>
              <w:t>июнь</w:t>
            </w:r>
            <w:proofErr w:type="gramEnd"/>
          </w:p>
        </w:tc>
        <w:tc>
          <w:tcPr>
            <w:tcW w:w="477" w:type="dxa"/>
            <w:vAlign w:val="center"/>
          </w:tcPr>
          <w:p w:rsidR="00442760" w:rsidRPr="00685FDC" w:rsidRDefault="00442760" w:rsidP="00442760">
            <w:pPr>
              <w:widowControl w:val="0"/>
              <w:spacing w:after="120"/>
              <w:ind w:left="-95" w:right="-88"/>
              <w:jc w:val="center"/>
              <w:rPr>
                <w:rFonts w:ascii="GHEA Grapalat" w:hAnsi="GHEA Grapalat"/>
                <w:sz w:val="14"/>
                <w:szCs w:val="16"/>
              </w:rPr>
            </w:pPr>
            <w:proofErr w:type="gramStart"/>
            <w:r w:rsidRPr="00685FDC">
              <w:rPr>
                <w:rFonts w:ascii="GHEA Grapalat" w:hAnsi="GHEA Grapalat"/>
                <w:sz w:val="14"/>
                <w:szCs w:val="16"/>
              </w:rPr>
              <w:t>июль</w:t>
            </w:r>
            <w:proofErr w:type="gramEnd"/>
            <w:r w:rsidRPr="00685FDC">
              <w:rPr>
                <w:rFonts w:ascii="GHEA Grapalat" w:hAnsi="GHEA Grapalat"/>
                <w:sz w:val="14"/>
                <w:szCs w:val="16"/>
              </w:rPr>
              <w:t xml:space="preserve"> </w:t>
            </w:r>
          </w:p>
        </w:tc>
        <w:tc>
          <w:tcPr>
            <w:tcW w:w="531" w:type="dxa"/>
            <w:vAlign w:val="center"/>
          </w:tcPr>
          <w:p w:rsidR="00442760" w:rsidRPr="00685FDC" w:rsidRDefault="00442760" w:rsidP="00442760">
            <w:pPr>
              <w:widowControl w:val="0"/>
              <w:spacing w:after="120"/>
              <w:ind w:left="-95" w:right="-88"/>
              <w:jc w:val="center"/>
              <w:rPr>
                <w:rFonts w:ascii="GHEA Grapalat" w:hAnsi="GHEA Grapalat"/>
                <w:sz w:val="14"/>
                <w:szCs w:val="16"/>
              </w:rPr>
            </w:pPr>
            <w:proofErr w:type="gramStart"/>
            <w:r w:rsidRPr="00685FDC">
              <w:rPr>
                <w:rFonts w:ascii="GHEA Grapalat" w:hAnsi="GHEA Grapalat"/>
                <w:sz w:val="14"/>
                <w:szCs w:val="16"/>
              </w:rPr>
              <w:t>август</w:t>
            </w:r>
            <w:proofErr w:type="gramEnd"/>
          </w:p>
        </w:tc>
        <w:tc>
          <w:tcPr>
            <w:tcW w:w="729" w:type="dxa"/>
            <w:vAlign w:val="center"/>
          </w:tcPr>
          <w:p w:rsidR="00442760" w:rsidRPr="00685FDC" w:rsidRDefault="00442760" w:rsidP="00442760">
            <w:pPr>
              <w:widowControl w:val="0"/>
              <w:spacing w:after="120"/>
              <w:ind w:left="-95" w:right="-88"/>
              <w:jc w:val="center"/>
              <w:rPr>
                <w:rFonts w:ascii="GHEA Grapalat" w:hAnsi="GHEA Grapalat"/>
                <w:sz w:val="14"/>
                <w:szCs w:val="16"/>
              </w:rPr>
            </w:pPr>
            <w:proofErr w:type="gramStart"/>
            <w:r w:rsidRPr="00685FDC">
              <w:rPr>
                <w:rFonts w:ascii="GHEA Grapalat" w:hAnsi="GHEA Grapalat"/>
                <w:sz w:val="14"/>
                <w:szCs w:val="16"/>
              </w:rPr>
              <w:t>сентябрь</w:t>
            </w:r>
            <w:proofErr w:type="gramEnd"/>
            <w:r w:rsidRPr="00685FDC">
              <w:rPr>
                <w:rFonts w:ascii="GHEA Grapalat" w:hAnsi="GHEA Grapalat"/>
                <w:sz w:val="14"/>
                <w:szCs w:val="16"/>
              </w:rPr>
              <w:t xml:space="preserve"> </w:t>
            </w:r>
          </w:p>
        </w:tc>
        <w:tc>
          <w:tcPr>
            <w:tcW w:w="663" w:type="dxa"/>
            <w:vAlign w:val="center"/>
          </w:tcPr>
          <w:p w:rsidR="00442760" w:rsidRPr="00685FDC" w:rsidRDefault="00442760" w:rsidP="00442760">
            <w:pPr>
              <w:widowControl w:val="0"/>
              <w:spacing w:after="120"/>
              <w:ind w:left="-95" w:right="-88"/>
              <w:jc w:val="center"/>
              <w:rPr>
                <w:rFonts w:ascii="GHEA Grapalat" w:hAnsi="GHEA Grapalat"/>
                <w:sz w:val="14"/>
                <w:szCs w:val="16"/>
              </w:rPr>
            </w:pPr>
            <w:proofErr w:type="gramStart"/>
            <w:r w:rsidRPr="00685FDC">
              <w:rPr>
                <w:rFonts w:ascii="GHEA Grapalat" w:hAnsi="GHEA Grapalat"/>
                <w:sz w:val="14"/>
                <w:szCs w:val="16"/>
              </w:rPr>
              <w:t>октябрь</w:t>
            </w:r>
            <w:proofErr w:type="gramEnd"/>
          </w:p>
        </w:tc>
        <w:tc>
          <w:tcPr>
            <w:tcW w:w="594" w:type="dxa"/>
            <w:vAlign w:val="center"/>
          </w:tcPr>
          <w:p w:rsidR="00442760" w:rsidRPr="00685FDC" w:rsidRDefault="00442760" w:rsidP="00442760">
            <w:pPr>
              <w:widowControl w:val="0"/>
              <w:spacing w:after="120"/>
              <w:ind w:left="-95" w:right="-88"/>
              <w:jc w:val="center"/>
              <w:rPr>
                <w:rFonts w:ascii="GHEA Grapalat" w:hAnsi="GHEA Grapalat"/>
                <w:sz w:val="14"/>
                <w:szCs w:val="16"/>
              </w:rPr>
            </w:pPr>
            <w:proofErr w:type="gramStart"/>
            <w:r w:rsidRPr="00685FDC">
              <w:rPr>
                <w:rFonts w:ascii="GHEA Grapalat" w:hAnsi="GHEA Grapalat"/>
                <w:sz w:val="14"/>
                <w:szCs w:val="16"/>
              </w:rPr>
              <w:t>ноябрь</w:t>
            </w:r>
            <w:proofErr w:type="gramEnd"/>
          </w:p>
        </w:tc>
        <w:tc>
          <w:tcPr>
            <w:tcW w:w="644" w:type="dxa"/>
            <w:vAlign w:val="center"/>
          </w:tcPr>
          <w:p w:rsidR="00442760" w:rsidRPr="00685FDC" w:rsidRDefault="00442760" w:rsidP="00442760">
            <w:pPr>
              <w:widowControl w:val="0"/>
              <w:spacing w:after="120"/>
              <w:ind w:left="-95" w:right="-88"/>
              <w:jc w:val="center"/>
              <w:rPr>
                <w:rFonts w:ascii="GHEA Grapalat" w:hAnsi="GHEA Grapalat"/>
                <w:sz w:val="14"/>
                <w:szCs w:val="16"/>
              </w:rPr>
            </w:pPr>
            <w:proofErr w:type="gramStart"/>
            <w:r w:rsidRPr="00685FDC">
              <w:rPr>
                <w:rFonts w:ascii="GHEA Grapalat" w:hAnsi="GHEA Grapalat"/>
                <w:sz w:val="14"/>
                <w:szCs w:val="16"/>
              </w:rPr>
              <w:t>декабрь</w:t>
            </w:r>
            <w:proofErr w:type="gramEnd"/>
          </w:p>
        </w:tc>
        <w:tc>
          <w:tcPr>
            <w:tcW w:w="581" w:type="dxa"/>
            <w:vAlign w:val="center"/>
          </w:tcPr>
          <w:p w:rsidR="00442760" w:rsidRPr="00685FDC" w:rsidRDefault="00442760" w:rsidP="00442760">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442760" w:rsidRPr="00685FDC" w:rsidTr="00DA1CCA">
        <w:trPr>
          <w:cantSplit/>
          <w:trHeight w:val="825"/>
          <w:jc w:val="center"/>
        </w:trPr>
        <w:tc>
          <w:tcPr>
            <w:tcW w:w="1259" w:type="dxa"/>
            <w:vMerge/>
            <w:vAlign w:val="center"/>
          </w:tcPr>
          <w:p w:rsidR="00442760" w:rsidRDefault="00442760" w:rsidP="00442760">
            <w:pPr>
              <w:jc w:val="center"/>
              <w:rPr>
                <w:rFonts w:ascii="GHEA Grapalat" w:hAnsi="GHEA Grapalat"/>
                <w:sz w:val="20"/>
                <w:lang w:val="es-ES"/>
              </w:rPr>
            </w:pPr>
          </w:p>
        </w:tc>
        <w:tc>
          <w:tcPr>
            <w:tcW w:w="1238" w:type="dxa"/>
            <w:vMerge/>
            <w:vAlign w:val="center"/>
          </w:tcPr>
          <w:p w:rsidR="00442760" w:rsidRDefault="00442760" w:rsidP="00442760">
            <w:pPr>
              <w:jc w:val="center"/>
              <w:rPr>
                <w:rFonts w:ascii="Calibri" w:hAnsi="Calibri" w:cs="Arial"/>
                <w:sz w:val="22"/>
                <w:szCs w:val="22"/>
              </w:rPr>
            </w:pPr>
          </w:p>
        </w:tc>
        <w:tc>
          <w:tcPr>
            <w:tcW w:w="1019" w:type="dxa"/>
            <w:vMerge/>
            <w:vAlign w:val="center"/>
          </w:tcPr>
          <w:p w:rsidR="00442760" w:rsidRPr="00442760" w:rsidRDefault="00442760" w:rsidP="00442760">
            <w:pPr>
              <w:pStyle w:val="23"/>
              <w:spacing w:line="240" w:lineRule="auto"/>
              <w:ind w:firstLine="0"/>
              <w:jc w:val="center"/>
              <w:rPr>
                <w:rFonts w:ascii="GHEA Grapalat" w:hAnsi="GHEA Grapalat" w:cs="Sylfaen"/>
                <w:b/>
                <w:i/>
                <w:sz w:val="24"/>
                <w:szCs w:val="24"/>
              </w:rPr>
            </w:pPr>
          </w:p>
        </w:tc>
        <w:tc>
          <w:tcPr>
            <w:tcW w:w="582" w:type="dxa"/>
            <w:vAlign w:val="center"/>
          </w:tcPr>
          <w:p w:rsidR="00442760" w:rsidRDefault="00442760" w:rsidP="00442760">
            <w:pPr>
              <w:jc w:val="center"/>
            </w:pPr>
            <w:r w:rsidRPr="00D27100">
              <w:rPr>
                <w:rFonts w:ascii="GHEA Grapalat" w:hAnsi="GHEA Grapalat"/>
                <w:sz w:val="20"/>
                <w:lang w:val="pt-BR"/>
              </w:rPr>
              <w:t>%</w:t>
            </w:r>
          </w:p>
        </w:tc>
        <w:tc>
          <w:tcPr>
            <w:tcW w:w="700" w:type="dxa"/>
            <w:vAlign w:val="center"/>
          </w:tcPr>
          <w:p w:rsidR="00442760" w:rsidRDefault="00442760" w:rsidP="00442760">
            <w:pPr>
              <w:jc w:val="center"/>
            </w:pPr>
            <w:r w:rsidRPr="00D27100">
              <w:rPr>
                <w:rFonts w:ascii="GHEA Grapalat" w:hAnsi="GHEA Grapalat"/>
                <w:sz w:val="20"/>
                <w:lang w:val="pt-BR"/>
              </w:rPr>
              <w:t>%</w:t>
            </w:r>
          </w:p>
        </w:tc>
        <w:tc>
          <w:tcPr>
            <w:tcW w:w="431" w:type="dxa"/>
            <w:vAlign w:val="center"/>
          </w:tcPr>
          <w:p w:rsidR="00442760" w:rsidRDefault="00442760" w:rsidP="00442760">
            <w:pPr>
              <w:jc w:val="center"/>
            </w:pPr>
            <w:r w:rsidRPr="00D27100">
              <w:rPr>
                <w:rFonts w:ascii="GHEA Grapalat" w:hAnsi="GHEA Grapalat"/>
                <w:sz w:val="20"/>
                <w:lang w:val="pt-BR"/>
              </w:rPr>
              <w:t>%</w:t>
            </w:r>
          </w:p>
        </w:tc>
        <w:tc>
          <w:tcPr>
            <w:tcW w:w="556" w:type="dxa"/>
            <w:vAlign w:val="center"/>
          </w:tcPr>
          <w:p w:rsidR="00442760" w:rsidRDefault="00442760" w:rsidP="00442760">
            <w:pPr>
              <w:jc w:val="center"/>
            </w:pPr>
            <w:r w:rsidRPr="00D27100">
              <w:rPr>
                <w:rFonts w:ascii="GHEA Grapalat" w:hAnsi="GHEA Grapalat"/>
                <w:sz w:val="20"/>
                <w:lang w:val="pt-BR"/>
              </w:rPr>
              <w:t>%</w:t>
            </w:r>
          </w:p>
        </w:tc>
        <w:tc>
          <w:tcPr>
            <w:tcW w:w="436" w:type="dxa"/>
            <w:vAlign w:val="center"/>
          </w:tcPr>
          <w:p w:rsidR="00442760" w:rsidRDefault="00442760" w:rsidP="00442760">
            <w:pPr>
              <w:jc w:val="center"/>
            </w:pPr>
            <w:r w:rsidRPr="00D27100">
              <w:rPr>
                <w:rFonts w:ascii="GHEA Grapalat" w:hAnsi="GHEA Grapalat"/>
                <w:sz w:val="20"/>
                <w:lang w:val="pt-BR"/>
              </w:rPr>
              <w:t>%</w:t>
            </w:r>
          </w:p>
        </w:tc>
        <w:tc>
          <w:tcPr>
            <w:tcW w:w="515" w:type="dxa"/>
            <w:vAlign w:val="center"/>
          </w:tcPr>
          <w:p w:rsidR="00442760" w:rsidRDefault="00442760" w:rsidP="00442760">
            <w:pPr>
              <w:jc w:val="center"/>
            </w:pPr>
            <w:r w:rsidRPr="00D27100">
              <w:rPr>
                <w:rFonts w:ascii="GHEA Grapalat" w:hAnsi="GHEA Grapalat"/>
                <w:sz w:val="20"/>
                <w:lang w:val="pt-BR"/>
              </w:rPr>
              <w:t>%</w:t>
            </w:r>
          </w:p>
        </w:tc>
        <w:tc>
          <w:tcPr>
            <w:tcW w:w="477" w:type="dxa"/>
            <w:vAlign w:val="center"/>
          </w:tcPr>
          <w:p w:rsidR="00442760" w:rsidRDefault="00442760" w:rsidP="00442760">
            <w:pPr>
              <w:jc w:val="center"/>
            </w:pPr>
            <w:r w:rsidRPr="00D27100">
              <w:rPr>
                <w:rFonts w:ascii="GHEA Grapalat" w:hAnsi="GHEA Grapalat"/>
                <w:sz w:val="20"/>
                <w:lang w:val="pt-BR"/>
              </w:rPr>
              <w:t>%</w:t>
            </w:r>
          </w:p>
        </w:tc>
        <w:tc>
          <w:tcPr>
            <w:tcW w:w="531" w:type="dxa"/>
            <w:vAlign w:val="center"/>
          </w:tcPr>
          <w:p w:rsidR="00442760" w:rsidRDefault="00442760" w:rsidP="00442760">
            <w:pPr>
              <w:jc w:val="center"/>
            </w:pPr>
            <w:r w:rsidRPr="00D27100">
              <w:rPr>
                <w:rFonts w:ascii="GHEA Grapalat" w:hAnsi="GHEA Grapalat"/>
                <w:sz w:val="20"/>
                <w:lang w:val="pt-BR"/>
              </w:rPr>
              <w:t>%</w:t>
            </w:r>
          </w:p>
        </w:tc>
        <w:tc>
          <w:tcPr>
            <w:tcW w:w="729" w:type="dxa"/>
            <w:vAlign w:val="center"/>
          </w:tcPr>
          <w:p w:rsidR="00442760" w:rsidRDefault="00442760" w:rsidP="00442760">
            <w:pPr>
              <w:jc w:val="center"/>
            </w:pPr>
            <w:r w:rsidRPr="00D27100">
              <w:rPr>
                <w:rFonts w:ascii="GHEA Grapalat" w:hAnsi="GHEA Grapalat"/>
                <w:sz w:val="20"/>
                <w:lang w:val="pt-BR"/>
              </w:rPr>
              <w:t>%</w:t>
            </w:r>
          </w:p>
        </w:tc>
        <w:tc>
          <w:tcPr>
            <w:tcW w:w="663" w:type="dxa"/>
            <w:vAlign w:val="center"/>
          </w:tcPr>
          <w:p w:rsidR="00442760" w:rsidRDefault="00442760" w:rsidP="00442760">
            <w:pPr>
              <w:jc w:val="center"/>
            </w:pPr>
            <w:r w:rsidRPr="00D27100">
              <w:rPr>
                <w:rFonts w:ascii="GHEA Grapalat" w:hAnsi="GHEA Grapalat"/>
                <w:sz w:val="20"/>
                <w:lang w:val="pt-BR"/>
              </w:rPr>
              <w:t>%</w:t>
            </w:r>
          </w:p>
        </w:tc>
        <w:tc>
          <w:tcPr>
            <w:tcW w:w="594" w:type="dxa"/>
            <w:vAlign w:val="center"/>
          </w:tcPr>
          <w:p w:rsidR="00442760" w:rsidRDefault="00442760" w:rsidP="00442760">
            <w:pPr>
              <w:jc w:val="center"/>
            </w:pPr>
            <w:r w:rsidRPr="00D27100">
              <w:rPr>
                <w:rFonts w:ascii="GHEA Grapalat" w:hAnsi="GHEA Grapalat"/>
                <w:sz w:val="20"/>
                <w:lang w:val="pt-BR"/>
              </w:rPr>
              <w:t>%</w:t>
            </w:r>
          </w:p>
        </w:tc>
        <w:tc>
          <w:tcPr>
            <w:tcW w:w="644" w:type="dxa"/>
            <w:vAlign w:val="center"/>
          </w:tcPr>
          <w:p w:rsidR="00442760" w:rsidRDefault="00442760" w:rsidP="00442760">
            <w:pPr>
              <w:jc w:val="center"/>
            </w:pPr>
            <w:r w:rsidRPr="00D27100">
              <w:rPr>
                <w:rFonts w:ascii="GHEA Grapalat" w:hAnsi="GHEA Grapalat"/>
                <w:sz w:val="20"/>
                <w:lang w:val="pt-BR"/>
              </w:rPr>
              <w:t>%</w:t>
            </w:r>
          </w:p>
        </w:tc>
        <w:tc>
          <w:tcPr>
            <w:tcW w:w="581" w:type="dxa"/>
          </w:tcPr>
          <w:p w:rsidR="00442760" w:rsidRPr="00851C5F" w:rsidRDefault="00442760" w:rsidP="00442760">
            <w:pPr>
              <w:rPr>
                <w:rFonts w:ascii="GHEA Grapalat" w:hAnsi="GHEA Grapalat"/>
                <w:sz w:val="20"/>
                <w:lang w:val="pt-BR"/>
              </w:rPr>
            </w:pPr>
          </w:p>
          <w:p w:rsidR="00442760" w:rsidRPr="00851C5F" w:rsidRDefault="00442760" w:rsidP="00442760">
            <w:pPr>
              <w:jc w:val="center"/>
              <w:rPr>
                <w:rFonts w:ascii="GHEA Grapalat" w:hAnsi="GHEA Grapalat"/>
                <w:b/>
                <w:lang w:val="pt-BR"/>
              </w:rPr>
            </w:pPr>
            <w:r w:rsidRPr="00D27100">
              <w:rPr>
                <w:rFonts w:ascii="GHEA Grapalat" w:hAnsi="GHEA Grapalat"/>
                <w:sz w:val="20"/>
                <w:lang w:val="pt-BR"/>
              </w:rPr>
              <w:t>%</w:t>
            </w:r>
          </w:p>
        </w:tc>
      </w:tr>
    </w:tbl>
    <w:p w:rsidR="00BB28C8" w:rsidRPr="00442760" w:rsidRDefault="00BB28C8" w:rsidP="00442760">
      <w:pPr>
        <w:widowControl w:val="0"/>
        <w:spacing w:after="160" w:line="360" w:lineRule="auto"/>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166832">
          <w:footerReference w:type="default" r:id="rId11"/>
          <w:footnotePr>
            <w:pos w:val="beneathText"/>
          </w:footnotePr>
          <w:type w:val="nextColumn"/>
          <w:pgSz w:w="11907" w:h="16840" w:code="9"/>
          <w:pgMar w:top="993" w:right="1418" w:bottom="1418" w:left="1418"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proofErr w:type="gramStart"/>
      <w:r w:rsidRPr="009F3DC7">
        <w:rPr>
          <w:rFonts w:ascii="GHEA Grapalat" w:hAnsi="GHEA Grapalat"/>
          <w:i/>
        </w:rPr>
        <w:t>к</w:t>
      </w:r>
      <w:proofErr w:type="gramEnd"/>
      <w:r w:rsidRPr="009F3DC7">
        <w:rPr>
          <w:rFonts w:ascii="GHEA Grapalat" w:hAnsi="GHEA Grapalat"/>
          <w:i/>
        </w:rPr>
        <w:t xml:space="preserve">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proofErr w:type="gramStart"/>
            <w:r w:rsidRPr="009F3DC7">
              <w:rPr>
                <w:rFonts w:ascii="GHEA Grapalat" w:hAnsi="GHEA Grapalat"/>
                <w:color w:val="000000"/>
              </w:rPr>
              <w:t>место</w:t>
            </w:r>
            <w:proofErr w:type="gramEnd"/>
            <w:r w:rsidRPr="009F3DC7">
              <w:rPr>
                <w:rFonts w:ascii="GHEA Grapalat" w:hAnsi="GHEA Grapalat"/>
                <w:color w:val="000000"/>
              </w:rPr>
              <w:t xml:space="preserve">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proofErr w:type="gramStart"/>
            <w:r w:rsidRPr="009F3DC7">
              <w:rPr>
                <w:rFonts w:ascii="GHEA Grapalat" w:hAnsi="GHEA Grapalat"/>
                <w:color w:val="000000"/>
              </w:rPr>
              <w:t>место</w:t>
            </w:r>
            <w:proofErr w:type="gramEnd"/>
            <w:r w:rsidRPr="009F3DC7">
              <w:rPr>
                <w:rFonts w:ascii="GHEA Grapalat" w:hAnsi="GHEA Grapalat"/>
                <w:color w:val="000000"/>
              </w:rPr>
              <w:t xml:space="preserve">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a3"/>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a3"/>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w:t>
      </w:r>
      <w:proofErr w:type="gramStart"/>
      <w:r w:rsidRPr="009F3DC7">
        <w:rPr>
          <w:rFonts w:ascii="GHEA Grapalat" w:hAnsi="GHEA Grapalat"/>
          <w:color w:val="000000"/>
        </w:rPr>
        <w:t>_ ,</w:t>
      </w:r>
      <w:proofErr w:type="gramEnd"/>
      <w:r w:rsidRPr="009F3DC7">
        <w:rPr>
          <w:rFonts w:ascii="GHEA Grapalat" w:hAnsi="GHEA Grapalat"/>
          <w:color w:val="000000"/>
        </w:rPr>
        <w:t xml:space="preserve">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proofErr w:type="gramStart"/>
            <w:r w:rsidRPr="007347E7">
              <w:rPr>
                <w:rFonts w:ascii="GHEA Grapalat" w:hAnsi="GHEA Grapalat"/>
                <w:sz w:val="16"/>
                <w:szCs w:val="16"/>
              </w:rPr>
              <w:t>наименование</w:t>
            </w:r>
            <w:proofErr w:type="gramEnd"/>
          </w:p>
        </w:tc>
        <w:tc>
          <w:tcPr>
            <w:tcW w:w="1533"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proofErr w:type="gramStart"/>
            <w:r w:rsidRPr="007347E7">
              <w:rPr>
                <w:rFonts w:ascii="GHEA Grapalat" w:hAnsi="GHEA Grapalat"/>
                <w:sz w:val="16"/>
                <w:szCs w:val="16"/>
              </w:rPr>
              <w:t>краткое</w:t>
            </w:r>
            <w:proofErr w:type="gramEnd"/>
            <w:r w:rsidRPr="007347E7">
              <w:rPr>
                <w:rFonts w:ascii="GHEA Grapalat" w:hAnsi="GHEA Grapalat"/>
                <w:sz w:val="16"/>
                <w:szCs w:val="16"/>
              </w:rPr>
              <w:t xml:space="preserve">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proofErr w:type="gramStart"/>
            <w:r w:rsidRPr="007347E7">
              <w:rPr>
                <w:rFonts w:ascii="GHEA Grapalat" w:hAnsi="GHEA Grapalat"/>
                <w:sz w:val="16"/>
                <w:szCs w:val="16"/>
              </w:rPr>
              <w:t>количественный</w:t>
            </w:r>
            <w:proofErr w:type="gramEnd"/>
            <w:r w:rsidRPr="007347E7">
              <w:rPr>
                <w:rFonts w:ascii="GHEA Grapalat" w:hAnsi="GHEA Grapalat"/>
                <w:sz w:val="16"/>
                <w:szCs w:val="16"/>
              </w:rPr>
              <w:t xml:space="preserve"> показатель</w:t>
            </w:r>
          </w:p>
        </w:tc>
        <w:tc>
          <w:tcPr>
            <w:tcW w:w="3167"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proofErr w:type="gramStart"/>
            <w:r w:rsidRPr="007347E7">
              <w:rPr>
                <w:rFonts w:ascii="GHEA Grapalat" w:hAnsi="GHEA Grapalat"/>
                <w:sz w:val="16"/>
                <w:szCs w:val="16"/>
              </w:rPr>
              <w:t>срок</w:t>
            </w:r>
            <w:proofErr w:type="gramEnd"/>
            <w:r w:rsidRPr="007347E7">
              <w:rPr>
                <w:rFonts w:ascii="GHEA Grapalat" w:hAnsi="GHEA Grapalat"/>
                <w:sz w:val="16"/>
                <w:szCs w:val="16"/>
              </w:rPr>
              <w:t xml:space="preserve"> исполнения</w:t>
            </w:r>
          </w:p>
        </w:tc>
        <w:tc>
          <w:tcPr>
            <w:tcW w:w="1087"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proofErr w:type="gramStart"/>
            <w:r w:rsidRPr="007347E7">
              <w:rPr>
                <w:rFonts w:ascii="GHEA Grapalat" w:hAnsi="GHEA Grapalat"/>
                <w:sz w:val="16"/>
                <w:szCs w:val="16"/>
              </w:rPr>
              <w:t>сумма</w:t>
            </w:r>
            <w:proofErr w:type="gramEnd"/>
            <w:r w:rsidRPr="007347E7">
              <w:rPr>
                <w:rFonts w:ascii="GHEA Grapalat" w:hAnsi="GHEA Grapalat"/>
                <w:sz w:val="16"/>
                <w:szCs w:val="16"/>
              </w:rPr>
              <w:t xml:space="preserve">, подлежащая уплате (тыс. </w:t>
            </w:r>
            <w:proofErr w:type="spellStart"/>
            <w:r w:rsidRPr="007347E7">
              <w:rPr>
                <w:rFonts w:ascii="GHEA Grapalat" w:hAnsi="GHEA Grapalat"/>
                <w:sz w:val="16"/>
                <w:szCs w:val="16"/>
              </w:rPr>
              <w:t>драмов</w:t>
            </w:r>
            <w:proofErr w:type="spellEnd"/>
            <w:r w:rsidRPr="007347E7">
              <w:rPr>
                <w:rFonts w:ascii="GHEA Grapalat" w:hAnsi="GHEA Grapalat"/>
                <w:sz w:val="16"/>
                <w:szCs w:val="16"/>
              </w:rPr>
              <w:t>)</w:t>
            </w:r>
          </w:p>
        </w:tc>
        <w:tc>
          <w:tcPr>
            <w:tcW w:w="876"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proofErr w:type="gramStart"/>
            <w:r w:rsidRPr="007347E7">
              <w:rPr>
                <w:rFonts w:ascii="GHEA Grapalat" w:hAnsi="GHEA Grapalat"/>
                <w:sz w:val="16"/>
                <w:szCs w:val="16"/>
              </w:rPr>
              <w:t>срок</w:t>
            </w:r>
            <w:proofErr w:type="gramEnd"/>
            <w:r w:rsidRPr="007347E7">
              <w:rPr>
                <w:rFonts w:ascii="GHEA Grapalat" w:hAnsi="GHEA Grapalat"/>
                <w:sz w:val="16"/>
                <w:szCs w:val="16"/>
              </w:rPr>
              <w:t xml:space="preserve">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proofErr w:type="gramStart"/>
            <w:r w:rsidRPr="007347E7">
              <w:rPr>
                <w:rFonts w:ascii="GHEA Grapalat" w:hAnsi="GHEA Grapalat"/>
                <w:sz w:val="16"/>
                <w:szCs w:val="16"/>
              </w:rPr>
              <w:t>по</w:t>
            </w:r>
            <w:proofErr w:type="gramEnd"/>
            <w:r w:rsidRPr="007347E7">
              <w:rPr>
                <w:rFonts w:ascii="GHEA Grapalat" w:hAnsi="GHEA Grapalat"/>
                <w:sz w:val="16"/>
                <w:szCs w:val="16"/>
              </w:rPr>
              <w:t xml:space="preserve">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proofErr w:type="gramStart"/>
            <w:r w:rsidRPr="007347E7">
              <w:rPr>
                <w:rFonts w:ascii="GHEA Grapalat" w:hAnsi="GHEA Grapalat"/>
                <w:sz w:val="16"/>
                <w:szCs w:val="16"/>
              </w:rPr>
              <w:t>фактический</w:t>
            </w:r>
            <w:proofErr w:type="gramEnd"/>
          </w:p>
        </w:tc>
        <w:tc>
          <w:tcPr>
            <w:tcW w:w="1960"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proofErr w:type="gramStart"/>
            <w:r w:rsidRPr="007347E7">
              <w:rPr>
                <w:rFonts w:ascii="GHEA Grapalat" w:hAnsi="GHEA Grapalat"/>
                <w:sz w:val="16"/>
                <w:szCs w:val="16"/>
              </w:rPr>
              <w:t>по</w:t>
            </w:r>
            <w:proofErr w:type="gramEnd"/>
            <w:r w:rsidRPr="007347E7">
              <w:rPr>
                <w:rFonts w:ascii="GHEA Grapalat" w:hAnsi="GHEA Grapalat"/>
                <w:sz w:val="16"/>
                <w:szCs w:val="16"/>
              </w:rPr>
              <w:t xml:space="preserve">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proofErr w:type="gramStart"/>
            <w:r w:rsidRPr="007347E7">
              <w:rPr>
                <w:rFonts w:ascii="GHEA Grapalat" w:hAnsi="GHEA Grapalat"/>
                <w:sz w:val="16"/>
                <w:szCs w:val="16"/>
              </w:rPr>
              <w:t>фактический</w:t>
            </w:r>
            <w:proofErr w:type="gramEnd"/>
          </w:p>
        </w:tc>
        <w:tc>
          <w:tcPr>
            <w:tcW w:w="1087"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proofErr w:type="gramStart"/>
            <w:r w:rsidRPr="00C8328C">
              <w:rPr>
                <w:rFonts w:ascii="GHEA Grapalat" w:hAnsi="GHEA Grapalat"/>
                <w:vertAlign w:val="superscript"/>
              </w:rPr>
              <w:t>подпись</w:t>
            </w:r>
            <w:proofErr w:type="gramEnd"/>
            <w:r w:rsidRPr="00C8328C">
              <w:rPr>
                <w:rFonts w:ascii="GHEA Grapalat" w:hAnsi="GHEA Grapalat"/>
                <w:vertAlign w:val="superscript"/>
              </w:rPr>
              <w:t xml:space="preserve">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proofErr w:type="gramStart"/>
            <w:r w:rsidRPr="00C8328C">
              <w:rPr>
                <w:rFonts w:ascii="GHEA Grapalat" w:hAnsi="GHEA Grapalat"/>
                <w:vertAlign w:val="superscript"/>
              </w:rPr>
              <w:t>подпись</w:t>
            </w:r>
            <w:proofErr w:type="gramEnd"/>
            <w:r w:rsidRPr="00C8328C">
              <w:rPr>
                <w:rFonts w:ascii="GHEA Grapalat" w:hAnsi="GHEA Grapalat"/>
                <w:vertAlign w:val="superscript"/>
              </w:rPr>
              <w:t xml:space="preserve">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proofErr w:type="gramStart"/>
            <w:r w:rsidRPr="00C8328C">
              <w:rPr>
                <w:rFonts w:ascii="GHEA Grapalat" w:hAnsi="GHEA Grapalat"/>
                <w:vertAlign w:val="superscript"/>
              </w:rPr>
              <w:t>фамилия</w:t>
            </w:r>
            <w:proofErr w:type="gramEnd"/>
            <w:r w:rsidRPr="00C8328C">
              <w:rPr>
                <w:rFonts w:ascii="GHEA Grapalat" w:hAnsi="GHEA Grapalat"/>
                <w:vertAlign w:val="superscript"/>
              </w:rPr>
              <w:t>,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proofErr w:type="gramStart"/>
            <w:r w:rsidRPr="00C8328C">
              <w:rPr>
                <w:rFonts w:ascii="GHEA Grapalat" w:hAnsi="GHEA Grapalat"/>
                <w:vertAlign w:val="superscript"/>
              </w:rPr>
              <w:t>фамилия</w:t>
            </w:r>
            <w:proofErr w:type="gramEnd"/>
            <w:r w:rsidRPr="00C8328C">
              <w:rPr>
                <w:rFonts w:ascii="GHEA Grapalat" w:hAnsi="GHEA Grapalat"/>
                <w:vertAlign w:val="superscript"/>
              </w:rPr>
              <w:t>,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proofErr w:type="gramStart"/>
      <w:r w:rsidRPr="009F3DC7">
        <w:rPr>
          <w:rFonts w:ascii="GHEA Grapalat" w:hAnsi="GHEA Grapalat"/>
          <w:i/>
        </w:rPr>
        <w:t>к</w:t>
      </w:r>
      <w:proofErr w:type="gramEnd"/>
      <w:r w:rsidRPr="009F3DC7">
        <w:rPr>
          <w:rFonts w:ascii="GHEA Grapalat" w:hAnsi="GHEA Grapalat"/>
          <w:i/>
        </w:rPr>
        <w:t xml:space="preserve">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proofErr w:type="gramStart"/>
      <w:r w:rsidRPr="009F3DC7">
        <w:rPr>
          <w:rFonts w:ascii="GHEA Grapalat" w:hAnsi="GHEA Grapalat"/>
        </w:rPr>
        <w:t>относительно</w:t>
      </w:r>
      <w:proofErr w:type="gramEnd"/>
      <w:r w:rsidRPr="009F3DC7">
        <w:rPr>
          <w:rFonts w:ascii="GHEA Grapalat" w:hAnsi="GHEA Grapalat"/>
        </w:rPr>
        <w:t xml:space="preserve">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proofErr w:type="gramStart"/>
      <w:r w:rsidRPr="0086243C">
        <w:rPr>
          <w:rFonts w:ascii="GHEA Grapalat" w:hAnsi="GHEA Grapalat"/>
          <w:vertAlign w:val="superscript"/>
        </w:rPr>
        <w:t>номер</w:t>
      </w:r>
      <w:proofErr w:type="gramEnd"/>
      <w:r w:rsidRPr="0086243C">
        <w:rPr>
          <w:rFonts w:ascii="GHEA Grapalat" w:hAnsi="GHEA Grapalat"/>
          <w:vertAlign w:val="superscript"/>
        </w:rPr>
        <w:t xml:space="preserve"> договора</w:t>
      </w:r>
    </w:p>
    <w:p w:rsidR="00BB28C8" w:rsidRPr="0086243C" w:rsidRDefault="00BB28C8" w:rsidP="00BB28C8">
      <w:pPr>
        <w:widowControl w:val="0"/>
        <w:tabs>
          <w:tab w:val="left" w:pos="8789"/>
        </w:tabs>
        <w:jc w:val="both"/>
        <w:rPr>
          <w:rFonts w:ascii="GHEA Grapalat" w:hAnsi="GHEA Grapalat" w:cs="Sylfaen"/>
        </w:rPr>
      </w:pPr>
      <w:proofErr w:type="gramStart"/>
      <w:r w:rsidRPr="0086243C">
        <w:rPr>
          <w:rFonts w:ascii="GHEA Grapalat" w:hAnsi="GHEA Grapalat"/>
        </w:rPr>
        <w:t>заключенного</w:t>
      </w:r>
      <w:proofErr w:type="gramEnd"/>
      <w:r w:rsidRPr="0086243C">
        <w:rPr>
          <w:rFonts w:ascii="GHEA Grapalat" w:hAnsi="GHEA Grapalat"/>
        </w:rPr>
        <w:t xml:space="preserve">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proofErr w:type="gramStart"/>
      <w:r w:rsidRPr="0086243C">
        <w:rPr>
          <w:rFonts w:ascii="GHEA Grapalat" w:hAnsi="GHEA Grapalat"/>
          <w:vertAlign w:val="superscript"/>
        </w:rPr>
        <w:t>дата</w:t>
      </w:r>
      <w:proofErr w:type="gramEnd"/>
      <w:r w:rsidRPr="0086243C">
        <w:rPr>
          <w:rFonts w:ascii="GHEA Grapalat" w:hAnsi="GHEA Grapalat"/>
          <w:vertAlign w:val="superscript"/>
        </w:rPr>
        <w:t xml:space="preserve"> заключения договора</w:t>
      </w:r>
    </w:p>
    <w:p w:rsidR="00BB28C8" w:rsidRPr="0086243C" w:rsidRDefault="00BB28C8" w:rsidP="00BB28C8">
      <w:pPr>
        <w:widowControl w:val="0"/>
        <w:ind w:right="-357"/>
        <w:jc w:val="both"/>
        <w:rPr>
          <w:rFonts w:ascii="GHEA Grapalat" w:hAnsi="GHEA Grapalat" w:cs="Sylfaen"/>
          <w:u w:val="single"/>
        </w:rPr>
      </w:pPr>
      <w:proofErr w:type="gramStart"/>
      <w:r w:rsidRPr="0086243C">
        <w:rPr>
          <w:rFonts w:ascii="GHEA Grapalat" w:hAnsi="GHEA Grapalat"/>
        </w:rPr>
        <w:t>между</w:t>
      </w:r>
      <w:proofErr w:type="gramEnd"/>
      <w:r w:rsidRPr="0086243C">
        <w:rPr>
          <w:rFonts w:ascii="GHEA Grapalat" w:hAnsi="GHEA Grapalat"/>
        </w:rPr>
        <w:t xml:space="preserve">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proofErr w:type="gramStart"/>
      <w:r w:rsidRPr="0086243C">
        <w:rPr>
          <w:rFonts w:ascii="GHEA Grapalat" w:hAnsi="GHEA Grapalat"/>
          <w:vertAlign w:val="superscript"/>
        </w:rPr>
        <w:t>имя</w:t>
      </w:r>
      <w:proofErr w:type="gramEnd"/>
      <w:r w:rsidRPr="0086243C">
        <w:rPr>
          <w:rFonts w:ascii="GHEA Grapalat" w:hAnsi="GHEA Grapalat"/>
          <w:vertAlign w:val="superscript"/>
        </w:rPr>
        <w:t xml:space="preserve">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proofErr w:type="gramStart"/>
            <w:r w:rsidRPr="00C8328C">
              <w:rPr>
                <w:rFonts w:ascii="GHEA Grapalat" w:hAnsi="GHEA Grapalat"/>
                <w:sz w:val="16"/>
                <w:szCs w:val="16"/>
              </w:rPr>
              <w:t>наименование</w:t>
            </w:r>
            <w:proofErr w:type="gramEnd"/>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proofErr w:type="gramStart"/>
            <w:r w:rsidRPr="00C8328C">
              <w:rPr>
                <w:rFonts w:ascii="GHEA Grapalat" w:hAnsi="GHEA Grapalat"/>
                <w:sz w:val="16"/>
                <w:szCs w:val="16"/>
              </w:rPr>
              <w:t>единица</w:t>
            </w:r>
            <w:proofErr w:type="gramEnd"/>
            <w:r w:rsidRPr="00C8328C">
              <w:rPr>
                <w:rFonts w:ascii="GHEA Grapalat" w:hAnsi="GHEA Grapalat"/>
                <w:sz w:val="16"/>
                <w:szCs w:val="16"/>
              </w:rPr>
              <w:t xml:space="preserve">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proofErr w:type="gramStart"/>
            <w:r w:rsidRPr="00C8328C">
              <w:rPr>
                <w:rFonts w:ascii="GHEA Grapalat" w:hAnsi="GHEA Grapalat"/>
                <w:sz w:val="16"/>
                <w:szCs w:val="16"/>
              </w:rPr>
              <w:t>объем</w:t>
            </w:r>
            <w:proofErr w:type="gramEnd"/>
            <w:r w:rsidRPr="00C8328C">
              <w:rPr>
                <w:rFonts w:ascii="GHEA Grapalat" w:hAnsi="GHEA Grapalat"/>
                <w:sz w:val="16"/>
                <w:szCs w:val="16"/>
              </w:rPr>
              <w:t xml:space="preserve">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proofErr w:type="gramStart"/>
      <w:r w:rsidRPr="009F3DC7">
        <w:rPr>
          <w:rFonts w:ascii="GHEA Grapalat" w:hAnsi="GHEA Grapalat"/>
        </w:rPr>
        <w:t>представитель</w:t>
      </w:r>
      <w:proofErr w:type="gramEnd"/>
      <w:r w:rsidRPr="009F3DC7">
        <w:rPr>
          <w:rFonts w:ascii="GHEA Grapalat" w:hAnsi="GHEA Grapalat"/>
        </w:rPr>
        <w:t>,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proofErr w:type="gramStart"/>
            <w:r w:rsidRPr="00C8328C">
              <w:rPr>
                <w:rFonts w:ascii="GHEA Grapalat" w:hAnsi="GHEA Grapalat"/>
                <w:color w:val="000000"/>
                <w:vertAlign w:val="superscript"/>
              </w:rPr>
              <w:t>фамилия</w:t>
            </w:r>
            <w:proofErr w:type="gramEnd"/>
            <w:r w:rsidRPr="00C8328C">
              <w:rPr>
                <w:rFonts w:ascii="GHEA Grapalat" w:hAnsi="GHEA Grapalat"/>
                <w:color w:val="000000"/>
                <w:vertAlign w:val="superscript"/>
              </w:rPr>
              <w:t>,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proofErr w:type="gramStart"/>
            <w:r w:rsidRPr="00C8328C">
              <w:rPr>
                <w:rFonts w:ascii="GHEA Grapalat" w:hAnsi="GHEA Grapalat"/>
                <w:color w:val="000000"/>
                <w:vertAlign w:val="superscript"/>
              </w:rPr>
              <w:t>фамилия</w:t>
            </w:r>
            <w:proofErr w:type="gramEnd"/>
            <w:r w:rsidRPr="00C8328C">
              <w:rPr>
                <w:rFonts w:ascii="GHEA Grapalat" w:hAnsi="GHEA Grapalat"/>
                <w:color w:val="000000"/>
                <w:vertAlign w:val="superscript"/>
              </w:rPr>
              <w:t>,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proofErr w:type="gramStart"/>
            <w:r w:rsidRPr="00C8328C">
              <w:rPr>
                <w:rFonts w:ascii="GHEA Grapalat" w:hAnsi="GHEA Grapalat"/>
                <w:color w:val="000000"/>
                <w:vertAlign w:val="superscript"/>
              </w:rPr>
              <w:t>подпись</w:t>
            </w:r>
            <w:proofErr w:type="gramEnd"/>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proofErr w:type="gramStart"/>
            <w:r w:rsidRPr="00C8328C">
              <w:rPr>
                <w:rFonts w:ascii="GHEA Grapalat" w:hAnsi="GHEA Grapalat"/>
                <w:color w:val="000000"/>
                <w:vertAlign w:val="superscript"/>
              </w:rPr>
              <w:t>подпись</w:t>
            </w:r>
            <w:proofErr w:type="gramEnd"/>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1B7" w:rsidRDefault="00CE71B7">
      <w:r>
        <w:separator/>
      </w:r>
    </w:p>
  </w:endnote>
  <w:endnote w:type="continuationSeparator" w:id="0">
    <w:p w:rsidR="00CE71B7" w:rsidRDefault="00CE7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3841"/>
      <w:docPartObj>
        <w:docPartGallery w:val="Page Numbers (Bottom of Page)"/>
        <w:docPartUnique/>
      </w:docPartObj>
    </w:sdtPr>
    <w:sdtEndPr>
      <w:rPr>
        <w:rFonts w:ascii="GHEA Grapalat" w:hAnsi="GHEA Grapalat"/>
        <w:sz w:val="24"/>
        <w:szCs w:val="24"/>
      </w:rPr>
    </w:sdtEndPr>
    <w:sdtContent>
      <w:p w:rsidR="00DA1CCA" w:rsidRPr="003E450C" w:rsidRDefault="00DA1CCA">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740CDF">
          <w:rPr>
            <w:rFonts w:ascii="GHEA Grapalat" w:hAnsi="GHEA Grapalat"/>
            <w:noProof/>
            <w:sz w:val="24"/>
            <w:szCs w:val="24"/>
          </w:rPr>
          <w:t>116</w:t>
        </w:r>
        <w:r w:rsidRPr="003E450C">
          <w:rPr>
            <w:rFonts w:ascii="GHEA Grapalat" w:hAnsi="GHEA Grapalat"/>
            <w:sz w:val="24"/>
            <w:szCs w:val="24"/>
          </w:rPr>
          <w:fldChar w:fldCharType="end"/>
        </w:r>
      </w:p>
    </w:sdtContent>
  </w:sdt>
  <w:p w:rsidR="00DA1CCA" w:rsidRDefault="00DA1CC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1B7" w:rsidRDefault="00CE71B7">
      <w:r>
        <w:separator/>
      </w:r>
    </w:p>
  </w:footnote>
  <w:footnote w:type="continuationSeparator" w:id="0">
    <w:p w:rsidR="00CE71B7" w:rsidRDefault="00CE71B7">
      <w:r>
        <w:continuationSeparator/>
      </w:r>
    </w:p>
  </w:footnote>
  <w:footnote w:id="1">
    <w:p w:rsidR="00DA1CCA" w:rsidRPr="00793343" w:rsidRDefault="00DA1CCA" w:rsidP="007A5F50">
      <w:pPr>
        <w:pStyle w:val="af2"/>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w:t>
      </w:r>
      <w:r>
        <w:rPr>
          <w:rFonts w:ascii="GHEA Grapalat" w:hAnsi="GHEA Grapalat"/>
          <w:i/>
        </w:rPr>
        <w:t>AShDzB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AShDzB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AShDzB</w:t>
      </w:r>
      <w:proofErr w:type="spellEnd"/>
      <w:r w:rsidRPr="00ED3BA4">
        <w:rPr>
          <w:rFonts w:ascii="GHEA Grapalat" w:hAnsi="GHEA Grapalat"/>
          <w:i/>
        </w:rPr>
        <w:t>"</w:t>
      </w:r>
      <w:r w:rsidRPr="00793343">
        <w:rPr>
          <w:rFonts w:ascii="GHEA Grapalat" w:hAnsi="GHEA Grapalat"/>
          <w:i/>
        </w:rPr>
        <w:t>.</w:t>
      </w:r>
    </w:p>
  </w:footnote>
  <w:footnote w:id="2">
    <w:p w:rsidR="00DA1CCA" w:rsidRPr="00803069" w:rsidRDefault="00DA1CCA"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803069">
        <w:rPr>
          <w:i/>
          <w:sz w:val="20"/>
          <w:szCs w:val="20"/>
        </w:rPr>
        <w:footnoteRef/>
      </w:r>
      <w:r w:rsidRPr="00803069">
        <w:rPr>
          <w:rFonts w:ascii="GHEA Grapalat" w:hAnsi="GHEA Grapalat"/>
          <w:i/>
          <w:sz w:val="20"/>
          <w:szCs w:val="20"/>
        </w:rPr>
        <w:t xml:space="preserve">   Настоящий пункт, а также 7-й раздел первой части </w:t>
      </w:r>
      <w:proofErr w:type="gramStart"/>
      <w:r w:rsidRPr="00803069">
        <w:rPr>
          <w:rFonts w:ascii="GHEA Grapalat" w:hAnsi="GHEA Grapalat"/>
          <w:i/>
          <w:sz w:val="20"/>
          <w:szCs w:val="20"/>
        </w:rPr>
        <w:t>приглашения  исключаются</w:t>
      </w:r>
      <w:proofErr w:type="gramEnd"/>
      <w:r w:rsidRPr="00803069">
        <w:rPr>
          <w:rFonts w:ascii="GHEA Grapalat" w:hAnsi="GHEA Grapalat"/>
          <w:i/>
          <w:sz w:val="20"/>
          <w:szCs w:val="20"/>
        </w:rPr>
        <w:t xml:space="preserve"> из приглашения, если :</w:t>
      </w:r>
    </w:p>
    <w:p w:rsidR="00DA1CCA" w:rsidRPr="00803069" w:rsidRDefault="00DA1CCA" w:rsidP="00541313">
      <w:pPr>
        <w:widowControl w:val="0"/>
        <w:ind w:firstLine="142"/>
        <w:jc w:val="both"/>
        <w:rPr>
          <w:rFonts w:ascii="GHEA Grapalat" w:hAnsi="GHEA Grapalat"/>
          <w:i/>
          <w:sz w:val="20"/>
          <w:szCs w:val="20"/>
        </w:rPr>
      </w:pPr>
      <w:r w:rsidRPr="00803069">
        <w:rPr>
          <w:rFonts w:ascii="GHEA Grapalat" w:hAnsi="GHEA Grapalat"/>
          <w:i/>
          <w:sz w:val="20"/>
          <w:szCs w:val="20"/>
        </w:rPr>
        <w:t>- процедура закупки организована на основании части 6 статьи 15 Закона РА "О закупках</w:t>
      </w:r>
      <w:r w:rsidRPr="00803069">
        <w:rPr>
          <w:rFonts w:ascii="GHEA Grapalat" w:hAnsi="GHEA Grapalat"/>
          <w:i/>
        </w:rPr>
        <w:t>"</w:t>
      </w:r>
      <w:r w:rsidRPr="00803069">
        <w:rPr>
          <w:rFonts w:ascii="GHEA Grapalat" w:hAnsi="GHEA Grapalat"/>
          <w:i/>
          <w:sz w:val="20"/>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803069">
        <w:rPr>
          <w:rFonts w:ascii="GHEA Grapalat" w:hAnsi="GHEA Grapalat"/>
          <w:i/>
          <w:sz w:val="20"/>
          <w:szCs w:val="20"/>
        </w:rPr>
        <w:t>драмов</w:t>
      </w:r>
      <w:proofErr w:type="spellEnd"/>
      <w:r w:rsidRPr="00803069">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p>
    <w:p w:rsidR="00DA1CCA" w:rsidRPr="00803069" w:rsidRDefault="00DA1CCA" w:rsidP="00541313">
      <w:pPr>
        <w:widowControl w:val="0"/>
        <w:ind w:firstLine="142"/>
        <w:jc w:val="both"/>
        <w:rPr>
          <w:rFonts w:ascii="GHEA Grapalat" w:hAnsi="GHEA Grapalat"/>
          <w:i/>
          <w:sz w:val="20"/>
          <w:szCs w:val="20"/>
        </w:rPr>
      </w:pPr>
      <w:r w:rsidRPr="00803069">
        <w:rPr>
          <w:rFonts w:ascii="GHEA Grapalat" w:hAnsi="GHEA Grapalat"/>
          <w:i/>
          <w:sz w:val="20"/>
          <w:szCs w:val="20"/>
        </w:rPr>
        <w:t>-</w:t>
      </w:r>
      <w:r w:rsidRPr="00803069">
        <w:t xml:space="preserve">  </w:t>
      </w:r>
      <w:r w:rsidRPr="00803069">
        <w:rPr>
          <w:rFonts w:ascii="GHEA Grapalat" w:hAnsi="GHEA Grapalat"/>
          <w:i/>
          <w:sz w:val="20"/>
          <w:szCs w:val="20"/>
        </w:rPr>
        <w:t xml:space="preserve">цена </w:t>
      </w:r>
      <w:proofErr w:type="gramStart"/>
      <w:r w:rsidRPr="00803069">
        <w:rPr>
          <w:rFonts w:ascii="GHEA Grapalat" w:hAnsi="GHEA Grapalat"/>
          <w:i/>
          <w:sz w:val="20"/>
          <w:szCs w:val="20"/>
        </w:rPr>
        <w:t>закупаемой  работы</w:t>
      </w:r>
      <w:proofErr w:type="gramEnd"/>
      <w:r w:rsidRPr="00803069">
        <w:rPr>
          <w:rFonts w:ascii="GHEA Grapalat" w:hAnsi="GHEA Grapalat"/>
          <w:i/>
          <w:sz w:val="20"/>
          <w:szCs w:val="20"/>
        </w:rPr>
        <w:t xml:space="preserve"> по заявке на закупку в рамках данной процедуры не превышает 25 млн. </w:t>
      </w:r>
      <w:proofErr w:type="spellStart"/>
      <w:r w:rsidRPr="00803069">
        <w:rPr>
          <w:rFonts w:ascii="GHEA Grapalat" w:hAnsi="GHEA Grapalat"/>
          <w:i/>
          <w:sz w:val="20"/>
          <w:szCs w:val="20"/>
        </w:rPr>
        <w:t>драмов</w:t>
      </w:r>
      <w:proofErr w:type="spellEnd"/>
      <w:r w:rsidRPr="00803069">
        <w:rPr>
          <w:rFonts w:ascii="GHEA Grapalat" w:hAnsi="GHEA Grapalat"/>
          <w:i/>
          <w:sz w:val="20"/>
          <w:szCs w:val="20"/>
        </w:rPr>
        <w:t xml:space="preserve"> РА</w:t>
      </w:r>
    </w:p>
    <w:p w:rsidR="00DA1CCA" w:rsidRPr="00803069" w:rsidRDefault="00DA1CCA" w:rsidP="00541313">
      <w:pPr>
        <w:widowControl w:val="0"/>
        <w:jc w:val="both"/>
        <w:rPr>
          <w:rFonts w:ascii="GHEA Grapalat" w:hAnsi="GHEA Grapalat"/>
          <w:i/>
          <w:sz w:val="20"/>
          <w:szCs w:val="20"/>
        </w:rPr>
      </w:pPr>
      <w:r w:rsidRPr="00803069">
        <w:rPr>
          <w:rFonts w:ascii="GHEA Grapalat" w:hAnsi="GHEA Grapalat"/>
          <w:i/>
          <w:sz w:val="20"/>
          <w:szCs w:val="20"/>
        </w:rPr>
        <w:t xml:space="preserve">  -</w:t>
      </w:r>
      <w:r w:rsidRPr="00803069">
        <w:t xml:space="preserve"> </w:t>
      </w:r>
      <w:r w:rsidRPr="00803069">
        <w:rPr>
          <w:rFonts w:ascii="GHEA Grapalat" w:hAnsi="GHEA Grapalat"/>
          <w:i/>
          <w:sz w:val="20"/>
          <w:szCs w:val="20"/>
        </w:rPr>
        <w:t>закупка осуществляется в форме закупки у одного лица, обусловленная безотлагательностью.</w:t>
      </w:r>
    </w:p>
    <w:p w:rsidR="00DA1CCA" w:rsidRPr="00D3436F" w:rsidRDefault="00DA1CCA" w:rsidP="00541313">
      <w:pPr>
        <w:widowControl w:val="0"/>
        <w:ind w:firstLine="142"/>
        <w:jc w:val="both"/>
        <w:rPr>
          <w:rFonts w:ascii="GHEA Grapalat" w:hAnsi="GHEA Grapalat"/>
          <w:i/>
          <w:sz w:val="20"/>
          <w:szCs w:val="20"/>
        </w:rPr>
      </w:pPr>
      <w:r w:rsidRPr="00803069">
        <w:rPr>
          <w:rFonts w:ascii="GHEA Grapalat" w:hAnsi="GHEA Grapalat"/>
          <w:i/>
          <w:sz w:val="20"/>
          <w:szCs w:val="20"/>
        </w:rPr>
        <w:t xml:space="preserve">При применении данного условия редактируются пункты и разделы приглашения, </w:t>
      </w:r>
      <w:proofErr w:type="gramStart"/>
      <w:r w:rsidRPr="00803069">
        <w:rPr>
          <w:rFonts w:ascii="GHEA Grapalat" w:hAnsi="GHEA Grapalat"/>
          <w:i/>
          <w:sz w:val="20"/>
          <w:szCs w:val="20"/>
        </w:rPr>
        <w:t>и  соответствующие</w:t>
      </w:r>
      <w:proofErr w:type="gramEnd"/>
      <w:r w:rsidRPr="00803069">
        <w:rPr>
          <w:rFonts w:ascii="GHEA Grapalat" w:hAnsi="GHEA Grapalat"/>
          <w:i/>
          <w:sz w:val="20"/>
          <w:szCs w:val="20"/>
        </w:rPr>
        <w:t xml:space="preserve"> к ним ссылки.</w:t>
      </w:r>
    </w:p>
    <w:p w:rsidR="00DA1CCA" w:rsidRPr="008842CE" w:rsidRDefault="00DA1CCA" w:rsidP="001831C4">
      <w:pPr>
        <w:pStyle w:val="af2"/>
        <w:widowControl w:val="0"/>
        <w:jc w:val="both"/>
        <w:rPr>
          <w:rFonts w:ascii="GHEA Grapalat" w:hAnsi="GHEA Grapalat"/>
          <w:lang w:val="af-ZA"/>
        </w:rPr>
      </w:pPr>
    </w:p>
    <w:p w:rsidR="00DA1CCA" w:rsidRPr="008842CE" w:rsidRDefault="00DA1CCA" w:rsidP="008842CE">
      <w:pPr>
        <w:pStyle w:val="af2"/>
        <w:widowControl w:val="0"/>
        <w:jc w:val="both"/>
        <w:rPr>
          <w:rFonts w:ascii="GHEA Grapalat" w:hAnsi="GHEA Grapalat"/>
          <w:lang w:val="af-ZA"/>
        </w:rPr>
      </w:pPr>
    </w:p>
  </w:footnote>
  <w:footnote w:id="3">
    <w:p w:rsidR="00DA1CCA" w:rsidRPr="005C6670" w:rsidRDefault="00DA1CCA" w:rsidP="007662A7">
      <w:pPr>
        <w:pStyle w:val="af2"/>
        <w:jc w:val="both"/>
        <w:rPr>
          <w:rFonts w:asciiTheme="minorHAnsi" w:hAnsiTheme="minorHAnsi"/>
        </w:rPr>
      </w:pPr>
      <w:r w:rsidRPr="005C6670">
        <w:rPr>
          <w:rFonts w:asciiTheme="minorHAnsi" w:hAnsiTheme="minorHAnsi"/>
        </w:rPr>
        <w:t xml:space="preserve">5.1 </w:t>
      </w:r>
      <w:r w:rsidRPr="005C6670">
        <w:rPr>
          <w:rFonts w:ascii="GHEA Grapalat" w:hAnsi="GHEA Grapalat"/>
          <w:i/>
        </w:rPr>
        <w:t>Если цена работы, закупаемой по заявке на закупку в рамках данной процедуры, превышает семидесятикратный размер базовой единицы закупок, число " 15 "заменяется числом "30".</w:t>
      </w:r>
    </w:p>
    <w:p w:rsidR="00DA1CCA" w:rsidRPr="005C6670" w:rsidRDefault="00DA1CCA" w:rsidP="00FC69A8">
      <w:pPr>
        <w:pStyle w:val="af2"/>
        <w:jc w:val="both"/>
        <w:rPr>
          <w:rFonts w:asciiTheme="minorHAnsi" w:hAnsiTheme="minorHAnsi"/>
        </w:rPr>
      </w:pPr>
    </w:p>
    <w:p w:rsidR="00DA1CCA" w:rsidRPr="00CD6B60" w:rsidRDefault="00DA1CCA"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DA1CCA" w:rsidRPr="00CD6B60" w:rsidRDefault="00DA1CCA"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процедуру.Разъяснение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DA1CCA" w:rsidRPr="002E4BC5" w:rsidRDefault="00DA1CCA"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DA1CCA" w:rsidRPr="003F2273" w:rsidRDefault="00DA1CCA"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4">
    <w:p w:rsidR="00DA1CCA" w:rsidRDefault="00DA1CCA"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DA1CCA" w:rsidRPr="00831D6D" w:rsidRDefault="00DA1CCA"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w:t>
      </w:r>
      <w:r w:rsidRPr="00831D6D">
        <w:rPr>
          <w:rFonts w:ascii="GHEA Grapalat" w:hAnsi="GHEA Grapalat"/>
          <w:i/>
          <w:sz w:val="20"/>
          <w:szCs w:val="20"/>
        </w:rPr>
        <w:t xml:space="preserve">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proofErr w:type="gramStart"/>
      <w:r w:rsidRPr="00831D6D">
        <w:rPr>
          <w:rFonts w:ascii="GHEA Grapalat" w:hAnsi="GHEA Grapalat"/>
          <w:i/>
          <w:sz w:val="20"/>
          <w:szCs w:val="20"/>
        </w:rPr>
        <w:t>драмов</w:t>
      </w:r>
      <w:proofErr w:type="spellEnd"/>
      <w:r w:rsidRPr="00831D6D">
        <w:rPr>
          <w:rFonts w:ascii="GHEA Grapalat" w:hAnsi="GHEA Grapalat"/>
          <w:i/>
          <w:sz w:val="20"/>
          <w:szCs w:val="20"/>
        </w:rPr>
        <w:t xml:space="preserve">  РА</w:t>
      </w:r>
      <w:proofErr w:type="gramEnd"/>
      <w:r w:rsidRPr="00831D6D">
        <w:rPr>
          <w:rFonts w:ascii="GHEA Grapalat" w:hAnsi="GHEA Grapalat"/>
          <w:i/>
          <w:sz w:val="20"/>
          <w:szCs w:val="20"/>
        </w:rPr>
        <w:t xml:space="preserve"> и для полного выполнения заключаемого договора в дальнейшем также потребуются финансовые средства,</w:t>
      </w:r>
    </w:p>
    <w:p w:rsidR="00DA1CCA" w:rsidRPr="00831D6D" w:rsidRDefault="00DA1CCA"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sidRPr="00831D6D">
        <w:rPr>
          <w:rFonts w:ascii="GHEA Grapalat" w:hAnsi="GHEA Grapalat"/>
          <w:i/>
          <w:sz w:val="20"/>
          <w:szCs w:val="20"/>
        </w:rPr>
        <w:t xml:space="preserve">цена закупаемой работы по заявке на закупку в рамках данной процедуры не превышает 25 млн. </w:t>
      </w:r>
      <w:proofErr w:type="spellStart"/>
      <w:r w:rsidRPr="00831D6D">
        <w:rPr>
          <w:rFonts w:ascii="GHEA Grapalat" w:hAnsi="GHEA Grapalat"/>
          <w:i/>
          <w:sz w:val="20"/>
          <w:szCs w:val="20"/>
        </w:rPr>
        <w:t>драмов</w:t>
      </w:r>
      <w:proofErr w:type="spellEnd"/>
      <w:r w:rsidRPr="00831D6D">
        <w:rPr>
          <w:rFonts w:ascii="GHEA Grapalat" w:hAnsi="GHEA Grapalat"/>
          <w:i/>
          <w:sz w:val="20"/>
          <w:szCs w:val="20"/>
        </w:rPr>
        <w:t xml:space="preserve"> РА</w:t>
      </w:r>
    </w:p>
  </w:footnote>
  <w:footnote w:id="5">
    <w:p w:rsidR="00DA1CCA" w:rsidRPr="00D3436F" w:rsidRDefault="00DA1CCA"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DA1CCA" w:rsidRPr="000811C1" w:rsidRDefault="00DA1CCA">
      <w:pPr>
        <w:pStyle w:val="af2"/>
        <w:rPr>
          <w:rFonts w:asciiTheme="minorHAnsi" w:hAnsiTheme="minorHAnsi"/>
        </w:rPr>
      </w:pPr>
    </w:p>
  </w:footnote>
  <w:footnote w:id="6">
    <w:p w:rsidR="00DA1CCA" w:rsidRPr="00D44813" w:rsidRDefault="00DA1CCA" w:rsidP="00C457A7">
      <w:pPr>
        <w:pStyle w:val="af2"/>
        <w:jc w:val="both"/>
        <w:rPr>
          <w:rFonts w:asciiTheme="minorHAnsi" w:hAnsiTheme="minorHAnsi"/>
          <w:i/>
        </w:rPr>
      </w:pPr>
      <w:r>
        <w:rPr>
          <w:rFonts w:asciiTheme="minorHAnsi" w:hAnsiTheme="minorHAnsi"/>
          <w:i/>
        </w:rPr>
        <w:t>11.</w:t>
      </w:r>
      <w:r w:rsidRPr="00D44813">
        <w:rPr>
          <w:rFonts w:asciiTheme="minorHAnsi" w:hAnsiTheme="minorHAnsi"/>
          <w:i/>
        </w:rPr>
        <w:t>1 Если цена данного лота по заявке на закупку․</w:t>
      </w:r>
    </w:p>
    <w:p w:rsidR="00DA1CCA" w:rsidRPr="00D44813" w:rsidRDefault="00DA1CCA" w:rsidP="00C457A7">
      <w:pPr>
        <w:pStyle w:val="af2"/>
        <w:jc w:val="both"/>
        <w:rPr>
          <w:rFonts w:asciiTheme="minorHAnsi" w:hAnsiTheme="minorHAnsi"/>
          <w:i/>
        </w:rPr>
      </w:pPr>
      <w:r w:rsidRPr="00D44813">
        <w:rPr>
          <w:rFonts w:asciiTheme="minorHAnsi" w:hAnsiTheme="minorHAnsi"/>
          <w:i/>
        </w:rPr>
        <w:t xml:space="preserve">- не превышает </w:t>
      </w:r>
      <w:proofErr w:type="spellStart"/>
      <w:r w:rsidRPr="00D44813">
        <w:rPr>
          <w:rFonts w:asciiTheme="minorHAnsi" w:hAnsiTheme="minorHAnsi"/>
          <w:i/>
        </w:rPr>
        <w:t>двадцатипятикратный</w:t>
      </w:r>
      <w:proofErr w:type="spellEnd"/>
      <w:r w:rsidRPr="00D44813">
        <w:rPr>
          <w:rFonts w:asciiTheme="minorHAnsi" w:hAnsiTheme="minorHAnsi"/>
          <w:i/>
        </w:rPr>
        <w:t xml:space="preserve">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или страховыми организациями"․</w:t>
      </w:r>
    </w:p>
    <w:p w:rsidR="00DA1CCA" w:rsidRPr="00D44813" w:rsidRDefault="00DA1CCA" w:rsidP="00C457A7">
      <w:pPr>
        <w:pStyle w:val="af2"/>
        <w:jc w:val="both"/>
        <w:rPr>
          <w:rFonts w:asciiTheme="minorHAnsi" w:hAnsiTheme="minorHAnsi"/>
          <w:i/>
        </w:rPr>
      </w:pPr>
      <w:r w:rsidRPr="00D44813">
        <w:rPr>
          <w:rFonts w:asciiTheme="minorHAnsi" w:hAnsiTheme="minorHAnsi"/>
          <w:i/>
        </w:rPr>
        <w:t xml:space="preserve">- не превышает семидесятикратный размер базовой единицы закупок, но более </w:t>
      </w:r>
      <w:proofErr w:type="spellStart"/>
      <w:r w:rsidRPr="00D44813">
        <w:rPr>
          <w:rFonts w:asciiTheme="minorHAnsi" w:hAnsiTheme="minorHAnsi"/>
          <w:i/>
        </w:rPr>
        <w:t>двадцатипятикратного</w:t>
      </w:r>
      <w:proofErr w:type="spellEnd"/>
      <w:r w:rsidRPr="00D44813">
        <w:rPr>
          <w:rFonts w:asciiTheme="minorHAnsi" w:hAnsiTheme="minorHAnsi"/>
          <w:i/>
        </w:rPr>
        <w:t xml:space="preserve">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w:t>
      </w:r>
      <w:proofErr w:type="gramStart"/>
      <w:r w:rsidRPr="00D44813">
        <w:rPr>
          <w:rFonts w:asciiTheme="minorHAnsi" w:hAnsiTheme="minorHAnsi"/>
          <w:i/>
        </w:rPr>
        <w:t>заменяется  числом</w:t>
      </w:r>
      <w:proofErr w:type="gramEnd"/>
      <w:r w:rsidRPr="00D44813">
        <w:rPr>
          <w:rFonts w:asciiTheme="minorHAnsi" w:hAnsiTheme="minorHAnsi"/>
          <w:i/>
        </w:rPr>
        <w:t xml:space="preserve"> " 90",</w:t>
      </w:r>
    </w:p>
    <w:p w:rsidR="00DA1CCA" w:rsidRPr="00D44813" w:rsidRDefault="00DA1CCA" w:rsidP="00C457A7">
      <w:pPr>
        <w:pStyle w:val="af2"/>
        <w:jc w:val="both"/>
        <w:rPr>
          <w:rFonts w:asciiTheme="minorHAnsi" w:hAnsiTheme="minorHAnsi"/>
          <w:i/>
        </w:rPr>
      </w:pPr>
      <w:r w:rsidRPr="00D44813">
        <w:rPr>
          <w:rFonts w:asciiTheme="minorHAnsi" w:hAnsiTheme="minorHAnsi"/>
          <w:i/>
        </w:rPr>
        <w:t xml:space="preserve">- превышает семидесятикратный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rsidR="00DA1CCA" w:rsidRDefault="00DA1CCA" w:rsidP="00C67FAB">
      <w:pPr>
        <w:pStyle w:val="af2"/>
        <w:jc w:val="both"/>
        <w:rPr>
          <w:rFonts w:asciiTheme="minorHAnsi" w:hAnsiTheme="minorHAnsi"/>
        </w:rPr>
      </w:pPr>
    </w:p>
    <w:p w:rsidR="00DA1CCA" w:rsidRPr="005C22AE" w:rsidRDefault="00DA1CCA" w:rsidP="00C67FAB">
      <w:pPr>
        <w:pStyle w:val="af2"/>
        <w:jc w:val="both"/>
        <w:rPr>
          <w:ins w:id="0" w:author="Vardan" w:date="2020-06-03T18:23:00Z"/>
          <w:rFonts w:ascii="GHEA Grapalat" w:hAnsi="GHEA Grapalat"/>
          <w:i/>
        </w:rPr>
      </w:pPr>
      <w:r w:rsidRPr="005C22AE">
        <w:rPr>
          <w:rStyle w:val="af6"/>
        </w:rPr>
        <w:t>12</w:t>
      </w:r>
      <w:r w:rsidRPr="005C22AE">
        <w:rPr>
          <w:rFonts w:ascii="GHEA Grapalat" w:hAnsi="GHEA Grapalat"/>
          <w:i/>
        </w:rPr>
        <w:t xml:space="preserve"> Если:</w:t>
      </w:r>
    </w:p>
    <w:p w:rsidR="00DA1CCA" w:rsidRPr="005C22AE" w:rsidRDefault="00DA1CCA" w:rsidP="008F43E8">
      <w:pPr>
        <w:pStyle w:val="af2"/>
        <w:jc w:val="both"/>
        <w:rPr>
          <w:rFonts w:ascii="GHEA Grapalat" w:hAnsi="GHEA Grapalat"/>
          <w:i/>
        </w:rPr>
      </w:pPr>
      <w:r w:rsidRPr="005C22AE">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DA1CCA" w:rsidRPr="0092041F" w:rsidRDefault="00DA1CCA" w:rsidP="008F43E8">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w:t>
      </w:r>
      <w:r w:rsidRPr="000D07A9">
        <w:rPr>
          <w:rFonts w:ascii="GHEA Grapalat" w:hAnsi="GHEA Grapalat"/>
          <w:i/>
        </w:rPr>
        <w:t xml:space="preserve">этапа выполнения договора сумма обеспечения квалификации уменьшается в пропорции, исчисленной в отношении суммы этого </w:t>
      </w:r>
      <w:proofErr w:type="gramStart"/>
      <w:r w:rsidRPr="000D07A9">
        <w:rPr>
          <w:rFonts w:ascii="GHEA Grapalat" w:hAnsi="GHEA Grapalat"/>
          <w:i/>
        </w:rPr>
        <w:t>этапа..</w:t>
      </w:r>
      <w:proofErr w:type="gramEnd"/>
      <w:r w:rsidRPr="000D07A9">
        <w:rPr>
          <w:rFonts w:ascii="GHEA Grapalat" w:hAnsi="GHEA Grapalat"/>
          <w:i/>
        </w:rPr>
        <w:t xml:space="preserve"> Обеспечение квалификации в виде гарантии отобранный участник представляет согласно приложению 4.1.", а приложение 4 исключается из приглашения.</w:t>
      </w:r>
    </w:p>
    <w:p w:rsidR="00DA1CCA" w:rsidRPr="008F43E8" w:rsidRDefault="00DA1CCA" w:rsidP="00C67FAB">
      <w:pPr>
        <w:pStyle w:val="af2"/>
        <w:jc w:val="both"/>
        <w:rPr>
          <w:rFonts w:ascii="GHEA Grapalat" w:hAnsi="GHEA Grapalat"/>
          <w:i/>
        </w:rPr>
      </w:pPr>
    </w:p>
  </w:footnote>
  <w:footnote w:id="7">
    <w:p w:rsidR="00DA1CCA" w:rsidRPr="00511966" w:rsidRDefault="00DA1CCA" w:rsidP="00C67FAB">
      <w:pPr>
        <w:pStyle w:val="af2"/>
        <w:jc w:val="both"/>
        <w:rPr>
          <w:rFonts w:ascii="GHEA Grapalat" w:hAnsi="GHEA Grapalat"/>
          <w:i/>
        </w:rPr>
      </w:pPr>
      <w:r w:rsidRPr="000D07A9">
        <w:rPr>
          <w:rStyle w:val="af6"/>
        </w:rPr>
        <w:t>13</w:t>
      </w:r>
      <w:r w:rsidRPr="000D07A9">
        <w:rPr>
          <w:rFonts w:ascii="GHEA Grapalat" w:hAnsi="GHEA Grapalat"/>
          <w:i/>
        </w:rPr>
        <w:t xml:space="preserve"> Если цена закупаемой по заявке на закупку работы не превышает 25 млн. </w:t>
      </w:r>
      <w:proofErr w:type="spellStart"/>
      <w:r w:rsidRPr="000D07A9">
        <w:rPr>
          <w:rFonts w:ascii="GHEA Grapalat" w:hAnsi="GHEA Grapalat"/>
          <w:i/>
        </w:rPr>
        <w:t>драмов</w:t>
      </w:r>
      <w:proofErr w:type="spellEnd"/>
      <w:r w:rsidRPr="000D07A9">
        <w:rPr>
          <w:rFonts w:ascii="GHEA Grapalat" w:hAnsi="GHEA Grapalat"/>
          <w:i/>
        </w:rPr>
        <w:t xml:space="preserve"> РА, то </w:t>
      </w:r>
      <w:proofErr w:type="gramStart"/>
      <w:r w:rsidRPr="000D07A9">
        <w:rPr>
          <w:rFonts w:ascii="GHEA Grapalat" w:hAnsi="GHEA Grapalat"/>
          <w:i/>
        </w:rPr>
        <w:t xml:space="preserve">слова </w:t>
      </w:r>
      <w:r w:rsidRPr="000D07A9">
        <w:rPr>
          <w:rFonts w:ascii="GHEA Grapalat" w:hAnsi="GHEA Grapalat" w:cs="Times Armenian"/>
          <w:i/>
        </w:rPr>
        <w:t>”</w:t>
      </w:r>
      <w:r w:rsidRPr="000D07A9">
        <w:rPr>
          <w:rFonts w:ascii="GHEA Grapalat" w:hAnsi="GHEA Grapalat"/>
          <w:i/>
        </w:rPr>
        <w:t>в</w:t>
      </w:r>
      <w:proofErr w:type="gramEnd"/>
      <w:r w:rsidRPr="000D07A9">
        <w:rPr>
          <w:rFonts w:ascii="GHEA Grapalat" w:hAnsi="GHEA Grapalat"/>
          <w:i/>
        </w:rPr>
        <w:t xml:space="preserve">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w:t>
      </w:r>
      <w:r w:rsidRPr="000D07A9">
        <w:rPr>
          <w:rFonts w:ascii="GHEA Grapalat" w:hAnsi="GHEA Grapalat" w:cs="Sylfaen"/>
          <w:i/>
          <w:sz w:val="16"/>
          <w:szCs w:val="16"/>
        </w:rPr>
        <w:t xml:space="preserve">”, а </w:t>
      </w:r>
      <w:r w:rsidRPr="000D07A9">
        <w:rPr>
          <w:rFonts w:ascii="GHEA Grapalat" w:hAnsi="GHEA Grapalat"/>
          <w:i/>
        </w:rPr>
        <w:t>число "90", указанное в абзаце 3, заменяется числом " 20"</w:t>
      </w:r>
      <w:r w:rsidRPr="000D07A9">
        <w:rPr>
          <w:rFonts w:ascii="GHEA Grapalat" w:hAnsi="GHEA Grapalat" w:cs="Sylfaen"/>
          <w:i/>
          <w:sz w:val="16"/>
          <w:szCs w:val="16"/>
        </w:rPr>
        <w:t>.</w:t>
      </w:r>
    </w:p>
  </w:footnote>
  <w:footnote w:id="8">
    <w:p w:rsidR="00DA1CCA" w:rsidRPr="008E4439" w:rsidRDefault="00DA1CCA"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DA1CCA" w:rsidRPr="000811C1" w:rsidRDefault="00DA1CCA" w:rsidP="0027573B">
      <w:pPr>
        <w:pStyle w:val="af2"/>
        <w:rPr>
          <w:rFonts w:ascii="Sylfaen" w:hAnsi="Sylfaen"/>
          <w:sz w:val="18"/>
          <w:szCs w:val="18"/>
        </w:rPr>
      </w:pPr>
    </w:p>
  </w:footnote>
  <w:footnote w:id="9">
    <w:p w:rsidR="00DA1CCA" w:rsidRPr="00A31673" w:rsidRDefault="00DA1CCA">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0">
    <w:p w:rsidR="00DA1CCA" w:rsidRPr="00900E5A" w:rsidRDefault="00DA1CCA">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1">
    <w:p w:rsidR="00DA1CCA" w:rsidRDefault="00DA1CCA" w:rsidP="006B3E56">
      <w:pPr>
        <w:jc w:val="both"/>
      </w:pPr>
    </w:p>
    <w:p w:rsidR="00DA1CCA" w:rsidRPr="00FC561F" w:rsidRDefault="00DA1CCA" w:rsidP="00D15F26">
      <w:pPr>
        <w:pStyle w:val="af2"/>
        <w:jc w:val="both"/>
        <w:rPr>
          <w:rFonts w:ascii="GHEA Grapalat" w:hAnsi="GHEA Grapalat"/>
          <w:i/>
        </w:rPr>
      </w:pPr>
      <w:r w:rsidRPr="00FC561F">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FC561F">
        <w:rPr>
          <w:rFonts w:ascii="GHEA Grapalat" w:hAnsi="GHEA Grapalat"/>
          <w:i/>
        </w:rPr>
        <w:t>Fitch</w:t>
      </w:r>
      <w:proofErr w:type="spellEnd"/>
      <w:r w:rsidRPr="00FC561F">
        <w:rPr>
          <w:rFonts w:ascii="GHEA Grapalat" w:hAnsi="GHEA Grapalat"/>
          <w:i/>
        </w:rPr>
        <w:t xml:space="preserve">, </w:t>
      </w:r>
      <w:proofErr w:type="spellStart"/>
      <w:r w:rsidRPr="00FC561F">
        <w:rPr>
          <w:rFonts w:ascii="GHEA Grapalat" w:hAnsi="GHEA Grapalat"/>
          <w:i/>
        </w:rPr>
        <w:t>Moodys</w:t>
      </w:r>
      <w:proofErr w:type="spellEnd"/>
      <w:r w:rsidRPr="00FC561F">
        <w:rPr>
          <w:rFonts w:ascii="GHEA Grapalat" w:hAnsi="GHEA Grapalat"/>
          <w:i/>
        </w:rPr>
        <w:t xml:space="preserve">, </w:t>
      </w:r>
      <w:proofErr w:type="spellStart"/>
      <w:r w:rsidRPr="00FC561F">
        <w:rPr>
          <w:rFonts w:ascii="GHEA Grapalat" w:hAnsi="GHEA Grapalat"/>
          <w:i/>
        </w:rPr>
        <w:t>Standard</w:t>
      </w:r>
      <w:proofErr w:type="spellEnd"/>
      <w:r w:rsidRPr="00FC561F">
        <w:rPr>
          <w:rFonts w:ascii="GHEA Grapalat" w:hAnsi="GHEA Grapalat"/>
          <w:i/>
        </w:rPr>
        <w:t xml:space="preserve"> &amp; </w:t>
      </w:r>
      <w:proofErr w:type="spellStart"/>
      <w:r w:rsidRPr="00FC561F">
        <w:rPr>
          <w:rFonts w:ascii="GHEA Grapalat" w:hAnsi="GHEA Grapalat"/>
          <w:i/>
        </w:rPr>
        <w:t>Poor's</w:t>
      </w:r>
      <w:proofErr w:type="spellEnd"/>
      <w:r w:rsidRPr="00FC561F">
        <w:rPr>
          <w:rFonts w:ascii="GHEA Grapalat" w:hAnsi="GHEA Grapalat"/>
          <w:i/>
        </w:rPr>
        <w:t>) как минимум в размере суверенного рейтинга Республики Армения". При этом отмечается и размер рейтинга</w:t>
      </w:r>
    </w:p>
    <w:p w:rsidR="00DA1CCA" w:rsidRPr="00FC561F" w:rsidRDefault="00DA1CCA" w:rsidP="006B3E56">
      <w:pPr>
        <w:jc w:val="both"/>
        <w:rPr>
          <w:rFonts w:ascii="GHEA Grapalat" w:hAnsi="GHEA Grapalat"/>
          <w:i/>
          <w:sz w:val="20"/>
          <w:szCs w:val="20"/>
        </w:rPr>
      </w:pPr>
    </w:p>
    <w:p w:rsidR="00DA1CCA" w:rsidRPr="007D41A3" w:rsidRDefault="00DA1CCA"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участник при заполнении заявления-объявления указывает ссылку на сайт, содержащий сведения о своих</w:t>
      </w:r>
      <w:r w:rsidRPr="001849D9">
        <w:rPr>
          <w:rFonts w:asciiTheme="minorHAnsi" w:hAnsiTheme="minorHAnsi"/>
          <w:i/>
          <w:sz w:val="20"/>
          <w:szCs w:val="20"/>
          <w:lang w:val="af-ZA"/>
        </w:rPr>
        <w:t xml:space="preserve"> </w:t>
      </w:r>
      <w:r w:rsidRPr="007D41A3">
        <w:rPr>
          <w:rFonts w:ascii="GHEA Grapalat" w:hAnsi="GHEA Grapalat"/>
          <w:i/>
          <w:sz w:val="20"/>
          <w:szCs w:val="20"/>
        </w:rPr>
        <w:t xml:space="preserve">реальных бенефициарах, если этот участник на основании </w:t>
      </w:r>
      <w:proofErr w:type="spellStart"/>
      <w:r w:rsidRPr="007D41A3">
        <w:rPr>
          <w:rFonts w:ascii="GHEA Grapalat" w:hAnsi="GHEA Grapalat"/>
          <w:i/>
          <w:sz w:val="20"/>
          <w:szCs w:val="20"/>
        </w:rPr>
        <w:t>закона"О</w:t>
      </w:r>
      <w:proofErr w:type="spellEnd"/>
      <w:r w:rsidRPr="007D41A3">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DA1CCA" w:rsidRPr="007D41A3" w:rsidRDefault="00DA1CCA" w:rsidP="00DB6244">
      <w:pPr>
        <w:jc w:val="both"/>
        <w:rPr>
          <w:rFonts w:ascii="GHEA Grapalat" w:hAnsi="GHEA Grapalat"/>
          <w:i/>
          <w:sz w:val="20"/>
          <w:szCs w:val="20"/>
        </w:rPr>
      </w:pPr>
      <w:r w:rsidRPr="007D41A3">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7D41A3">
        <w:rPr>
          <w:rFonts w:ascii="GHEA Grapalat" w:hAnsi="GHEA Grapalat"/>
          <w:i/>
          <w:sz w:val="20"/>
          <w:szCs w:val="20"/>
        </w:rPr>
        <w:t>";</w:t>
      </w:r>
    </w:p>
    <w:p w:rsidR="00DA1CCA" w:rsidRPr="007D41A3" w:rsidRDefault="00DA1CCA"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DA1CCA" w:rsidRPr="001849D9" w:rsidRDefault="00DA1CCA"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DA1CCA" w:rsidRPr="001849D9" w:rsidRDefault="00DA1CCA" w:rsidP="006B3E56">
      <w:pPr>
        <w:pStyle w:val="af2"/>
        <w:rPr>
          <w:rFonts w:asciiTheme="minorHAnsi" w:hAnsiTheme="minorHAnsi"/>
          <w:i/>
          <w:lang w:val="af-ZA"/>
        </w:rPr>
      </w:pPr>
    </w:p>
  </w:footnote>
  <w:footnote w:id="12">
    <w:p w:rsidR="00DA1CCA" w:rsidRPr="00D3436F" w:rsidRDefault="00DA1CCA"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DA1CCA" w:rsidRPr="00D3436F" w:rsidRDefault="00DA1CCA">
      <w:pPr>
        <w:pStyle w:val="af2"/>
        <w:rPr>
          <w:lang w:val="es-ES"/>
        </w:rPr>
      </w:pPr>
    </w:p>
  </w:footnote>
  <w:footnote w:id="13">
    <w:p w:rsidR="00DA1CCA" w:rsidRPr="008842CE" w:rsidRDefault="00DA1CCA" w:rsidP="00D061DC">
      <w:pPr>
        <w:pStyle w:val="af2"/>
        <w:jc w:val="both"/>
      </w:pPr>
    </w:p>
  </w:footnote>
  <w:footnote w:id="14">
    <w:p w:rsidR="00DA1CCA" w:rsidRPr="008842CE" w:rsidRDefault="00DA1CCA" w:rsidP="000319D9">
      <w:pPr>
        <w:pStyle w:val="af2"/>
        <w:jc w:val="both"/>
      </w:pPr>
    </w:p>
  </w:footnote>
  <w:footnote w:id="15">
    <w:p w:rsidR="00DA1CCA" w:rsidRPr="00124BE9" w:rsidRDefault="00DA1CCA" w:rsidP="00BB28C8">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DA1CCA" w:rsidRPr="00124BE9" w:rsidRDefault="00DA1CCA" w:rsidP="00BB28C8">
      <w:pPr>
        <w:pStyle w:val="af2"/>
        <w:widowControl w:val="0"/>
        <w:jc w:val="both"/>
        <w:rPr>
          <w:rFonts w:ascii="GHEA Grapalat" w:hAnsi="GHEA Grapalat"/>
          <w:lang w:val="hy-AM"/>
        </w:rPr>
      </w:pPr>
    </w:p>
  </w:footnote>
  <w:footnote w:id="16">
    <w:p w:rsidR="00DA1CCA" w:rsidRPr="00124BE9" w:rsidRDefault="00DA1CCA" w:rsidP="00BB28C8">
      <w:pPr>
        <w:pStyle w:val="af2"/>
        <w:widowControl w:val="0"/>
        <w:jc w:val="both"/>
        <w:rPr>
          <w:rFonts w:ascii="GHEA Grapalat" w:hAnsi="GHEA Grapalat"/>
          <w:lang w:val="hy-AM"/>
        </w:rPr>
      </w:pPr>
      <w:r>
        <w:rPr>
          <w:rStyle w:val="af6"/>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xml:space="preserve">) </w:t>
      </w:r>
      <w:proofErr w:type="spellStart"/>
      <w:r w:rsidRPr="00124BE9">
        <w:rPr>
          <w:rFonts w:ascii="GHEA Grapalat" w:hAnsi="GHEA Grapalat"/>
          <w:i/>
        </w:rPr>
        <w:t>драмов</w:t>
      </w:r>
      <w:proofErr w:type="spellEnd"/>
      <w:r w:rsidRPr="00124BE9">
        <w:rPr>
          <w:rFonts w:ascii="GHEA Grapalat" w:hAnsi="GHEA Grapalat"/>
          <w:i/>
        </w:rPr>
        <w:t xml:space="preserve"> РА составляют НДС".</w:t>
      </w:r>
    </w:p>
  </w:footnote>
  <w:footnote w:id="17">
    <w:p w:rsidR="00DA1CCA" w:rsidRPr="00124BE9" w:rsidRDefault="00DA1CCA" w:rsidP="00BB28C8">
      <w:pPr>
        <w:pStyle w:val="af2"/>
        <w:widowControl w:val="0"/>
        <w:jc w:val="both"/>
        <w:rPr>
          <w:rFonts w:ascii="GHEA Grapalat" w:hAnsi="GHEA Grapalat"/>
          <w:lang w:val="hy-AM"/>
        </w:rPr>
      </w:pPr>
      <w:r>
        <w:rPr>
          <w:rStyle w:val="af6"/>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18">
    <w:p w:rsidR="00DA1CCA" w:rsidRPr="00AC7DC5" w:rsidRDefault="00DA1CCA"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DA1CCA" w:rsidRPr="00552088" w:rsidRDefault="00DA1CCA"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DA1CCA" w:rsidRPr="004078D0" w:rsidRDefault="00DA1CCA" w:rsidP="00BB28C8">
      <w:pPr>
        <w:pStyle w:val="af2"/>
        <w:widowControl w:val="0"/>
        <w:jc w:val="both"/>
        <w:rPr>
          <w:rFonts w:ascii="GHEA Grapalat" w:hAnsi="GHEA Grapalat"/>
          <w:sz w:val="2"/>
          <w:szCs w:val="2"/>
          <w:lang w:val="hy-AM"/>
        </w:rPr>
      </w:pPr>
    </w:p>
    <w:p w:rsidR="00DA1CCA" w:rsidRPr="004078D0" w:rsidRDefault="00DA1CCA" w:rsidP="00BB28C8">
      <w:pPr>
        <w:pStyle w:val="af2"/>
        <w:widowControl w:val="0"/>
        <w:jc w:val="both"/>
        <w:rPr>
          <w:rFonts w:ascii="GHEA Grapalat" w:hAnsi="GHEA Grapalat"/>
          <w:sz w:val="2"/>
          <w:szCs w:val="2"/>
          <w:lang w:val="hy-AM"/>
        </w:rPr>
      </w:pPr>
    </w:p>
  </w:footnote>
  <w:footnote w:id="19">
    <w:p w:rsidR="00DA1CCA" w:rsidRPr="00124BE9" w:rsidRDefault="00DA1CCA" w:rsidP="00BB28C8">
      <w:pPr>
        <w:pStyle w:val="af2"/>
        <w:widowControl w:val="0"/>
        <w:jc w:val="both"/>
        <w:rPr>
          <w:rFonts w:ascii="GHEA Grapalat" w:hAnsi="GHEA Grapalat"/>
          <w:lang w:val="hy-AM"/>
        </w:rPr>
      </w:pPr>
      <w:r>
        <w:rPr>
          <w:rStyle w:val="af6"/>
        </w:rPr>
        <w:t>31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0">
    <w:p w:rsidR="00DA1CCA" w:rsidRPr="00124BE9" w:rsidRDefault="00DA1CCA"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1">
    <w:p w:rsidR="00DA1CCA" w:rsidRPr="00124BE9" w:rsidRDefault="00DA1CCA"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A1CCA" w:rsidRPr="001C4E24" w:rsidRDefault="00DA1CCA" w:rsidP="00BB28C8">
      <w:pPr>
        <w:pStyle w:val="af2"/>
        <w:rPr>
          <w:lang w:val="hy-AM"/>
        </w:rPr>
      </w:pPr>
    </w:p>
  </w:footnote>
  <w:footnote w:id="22">
    <w:p w:rsidR="00DA1CCA" w:rsidRPr="00124BE9" w:rsidRDefault="00DA1CCA" w:rsidP="00BB28C8">
      <w:pPr>
        <w:pStyle w:val="af2"/>
        <w:widowControl w:val="0"/>
        <w:jc w:val="both"/>
        <w:rPr>
          <w:rFonts w:ascii="GHEA Grapalat" w:hAnsi="GHEA Grapalat"/>
          <w:i/>
          <w:lang w:val="hy-AM" w:eastAsia="en-US"/>
        </w:rPr>
      </w:pPr>
      <w:r>
        <w:rPr>
          <w:rStyle w:val="af6"/>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proofErr w:type="spellStart"/>
      <w:r w:rsidRPr="00F409B8">
        <w:rPr>
          <w:rFonts w:ascii="GHEA Grapalat" w:hAnsi="GHEA Grapalat"/>
          <w:i/>
        </w:rPr>
        <w:t>двадцатипятикратный</w:t>
      </w:r>
      <w:proofErr w:type="spellEnd"/>
      <w:r w:rsidRPr="00124BE9">
        <w:rPr>
          <w:rFonts w:ascii="GHEA Grapalat" w:hAnsi="GHEA Grapalat"/>
          <w:i/>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DA1CCA" w:rsidRPr="00124BE9" w:rsidRDefault="00DA1CCA" w:rsidP="00BB28C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3">
    <w:p w:rsidR="00DA1CCA" w:rsidRPr="00124BE9" w:rsidRDefault="00DA1CCA" w:rsidP="00BB28C8">
      <w:pPr>
        <w:pStyle w:val="af2"/>
        <w:widowControl w:val="0"/>
      </w:pPr>
      <w:r w:rsidRPr="00124BE9">
        <w:rPr>
          <w:rStyle w:val="af6"/>
        </w:rPr>
        <w:t>**</w:t>
      </w:r>
      <w:r w:rsidRPr="00124BE9">
        <w:t xml:space="preserve"> </w:t>
      </w:r>
      <w:r w:rsidRPr="00124BE9">
        <w:rPr>
          <w:rFonts w:ascii="GHEA Grapalat" w:hAnsi="GHEA Grapalat"/>
          <w:i/>
        </w:rPr>
        <w:t xml:space="preserve">Если договор заключается на основании части 6 статьи 15 Закона РА "О закупках", то в </w:t>
      </w:r>
      <w:proofErr w:type="spellStart"/>
      <w:r w:rsidRPr="00124BE9">
        <w:rPr>
          <w:rFonts w:ascii="GHEA Grapalat" w:hAnsi="GHEA Grapalat"/>
          <w:i/>
        </w:rPr>
        <w:t>качественачала</w:t>
      </w:r>
      <w:proofErr w:type="spellEnd"/>
      <w:r w:rsidRPr="00124BE9">
        <w:rPr>
          <w:rFonts w:ascii="GHEA Grapalat" w:hAnsi="GHEA Grapalat"/>
          <w:i/>
        </w:rPr>
        <w:t xml:space="preserve"> срока в графе "Начало" указывается день вступления в силу заключаемого между сторонами соглашения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w:t>
      </w:r>
    </w:p>
  </w:footnote>
  <w:footnote w:id="24">
    <w:p w:rsidR="00DA1CCA" w:rsidRPr="00124BE9" w:rsidRDefault="00DA1CCA" w:rsidP="00BB28C8">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 w:id="25">
    <w:p w:rsidR="00DA1CCA" w:rsidRPr="00124BE9" w:rsidRDefault="00DA1CCA"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 w:id="26">
    <w:p w:rsidR="00DA1CCA" w:rsidRPr="00124BE9" w:rsidRDefault="00DA1CCA" w:rsidP="00442760">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7"/>
  </w:num>
  <w:num w:numId="13">
    <w:abstractNumId w:val="25"/>
  </w:num>
  <w:num w:numId="14">
    <w:abstractNumId w:val="12"/>
  </w:num>
  <w:num w:numId="15">
    <w:abstractNumId w:val="26"/>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1BDF"/>
    <w:rsid w:val="00002C23"/>
    <w:rsid w:val="000031E3"/>
    <w:rsid w:val="000033BC"/>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19D9"/>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22F"/>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3FC7"/>
    <w:rsid w:val="00064369"/>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336E"/>
    <w:rsid w:val="001647D2"/>
    <w:rsid w:val="00164BBC"/>
    <w:rsid w:val="0016519F"/>
    <w:rsid w:val="00165A51"/>
    <w:rsid w:val="00166832"/>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9D9"/>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23A6"/>
    <w:rsid w:val="001A2579"/>
    <w:rsid w:val="001A2B0A"/>
    <w:rsid w:val="001A2F72"/>
    <w:rsid w:val="001A3195"/>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6AA"/>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426"/>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0F2A"/>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1EB"/>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3EA"/>
    <w:rsid w:val="002C6CF7"/>
    <w:rsid w:val="002C7037"/>
    <w:rsid w:val="002D02FE"/>
    <w:rsid w:val="002D1535"/>
    <w:rsid w:val="002D156F"/>
    <w:rsid w:val="002D1AAA"/>
    <w:rsid w:val="002D207D"/>
    <w:rsid w:val="002D20E8"/>
    <w:rsid w:val="002D236D"/>
    <w:rsid w:val="002D2DC6"/>
    <w:rsid w:val="002D3C61"/>
    <w:rsid w:val="002D4250"/>
    <w:rsid w:val="002D4575"/>
    <w:rsid w:val="002D4A5E"/>
    <w:rsid w:val="002D4EEB"/>
    <w:rsid w:val="002D5580"/>
    <w:rsid w:val="002D5CF0"/>
    <w:rsid w:val="002D601F"/>
    <w:rsid w:val="002D6A4F"/>
    <w:rsid w:val="002D7D70"/>
    <w:rsid w:val="002E069D"/>
    <w:rsid w:val="002E0768"/>
    <w:rsid w:val="002E0877"/>
    <w:rsid w:val="002E2C90"/>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40F7"/>
    <w:rsid w:val="00325043"/>
    <w:rsid w:val="00325546"/>
    <w:rsid w:val="003259C5"/>
    <w:rsid w:val="00325CC0"/>
    <w:rsid w:val="00326507"/>
    <w:rsid w:val="003267C8"/>
    <w:rsid w:val="003270A4"/>
    <w:rsid w:val="00327436"/>
    <w:rsid w:val="00331472"/>
    <w:rsid w:val="0033253D"/>
    <w:rsid w:val="003325F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0E"/>
    <w:rsid w:val="00357E1B"/>
    <w:rsid w:val="003605D5"/>
    <w:rsid w:val="0036230B"/>
    <w:rsid w:val="003629F7"/>
    <w:rsid w:val="00363298"/>
    <w:rsid w:val="00363335"/>
    <w:rsid w:val="00363627"/>
    <w:rsid w:val="00363E98"/>
    <w:rsid w:val="003642DD"/>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415E"/>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2"/>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2C60"/>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684"/>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760"/>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0211"/>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3859"/>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371"/>
    <w:rsid w:val="004B5522"/>
    <w:rsid w:val="004B5C46"/>
    <w:rsid w:val="004B60F5"/>
    <w:rsid w:val="004B61C2"/>
    <w:rsid w:val="004B6770"/>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3919"/>
    <w:rsid w:val="004E442C"/>
    <w:rsid w:val="004E54F5"/>
    <w:rsid w:val="004E5843"/>
    <w:rsid w:val="004E675F"/>
    <w:rsid w:val="004E68E0"/>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2DE"/>
    <w:rsid w:val="005506F6"/>
    <w:rsid w:val="00550A62"/>
    <w:rsid w:val="00551FE5"/>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057"/>
    <w:rsid w:val="005744FC"/>
    <w:rsid w:val="005747A5"/>
    <w:rsid w:val="00574B01"/>
    <w:rsid w:val="00574CC8"/>
    <w:rsid w:val="005757D1"/>
    <w:rsid w:val="00575C75"/>
    <w:rsid w:val="00576B25"/>
    <w:rsid w:val="00577582"/>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96EE4"/>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0F"/>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541"/>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3C8A"/>
    <w:rsid w:val="006A3DED"/>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951"/>
    <w:rsid w:val="006C00A3"/>
    <w:rsid w:val="006C08B6"/>
    <w:rsid w:val="006C1293"/>
    <w:rsid w:val="006C12EC"/>
    <w:rsid w:val="006C1D25"/>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27466"/>
    <w:rsid w:val="00730989"/>
    <w:rsid w:val="00731BD1"/>
    <w:rsid w:val="00731D26"/>
    <w:rsid w:val="00735365"/>
    <w:rsid w:val="00736959"/>
    <w:rsid w:val="00736A43"/>
    <w:rsid w:val="00737986"/>
    <w:rsid w:val="00737B2F"/>
    <w:rsid w:val="00737CF6"/>
    <w:rsid w:val="00737D8E"/>
    <w:rsid w:val="00740919"/>
    <w:rsid w:val="00740CDF"/>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18A"/>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26E3"/>
    <w:rsid w:val="007D2B56"/>
    <w:rsid w:val="007D3E45"/>
    <w:rsid w:val="007D4017"/>
    <w:rsid w:val="007D41A3"/>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6D"/>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D0C"/>
    <w:rsid w:val="00917FAA"/>
    <w:rsid w:val="00920009"/>
    <w:rsid w:val="0092041F"/>
    <w:rsid w:val="00921F3B"/>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0BCE"/>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174"/>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3CA1"/>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604F"/>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1A31"/>
    <w:rsid w:val="00B21F34"/>
    <w:rsid w:val="00B225D5"/>
    <w:rsid w:val="00B2277F"/>
    <w:rsid w:val="00B2283B"/>
    <w:rsid w:val="00B24E0E"/>
    <w:rsid w:val="00B25447"/>
    <w:rsid w:val="00B2561E"/>
    <w:rsid w:val="00B2572B"/>
    <w:rsid w:val="00B25FC4"/>
    <w:rsid w:val="00B2681D"/>
    <w:rsid w:val="00B2752E"/>
    <w:rsid w:val="00B27FD9"/>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0E7"/>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B67"/>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0C1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912"/>
    <w:rsid w:val="00BC2E4D"/>
    <w:rsid w:val="00BC354F"/>
    <w:rsid w:val="00BC3C9D"/>
    <w:rsid w:val="00BC3E66"/>
    <w:rsid w:val="00BC4594"/>
    <w:rsid w:val="00BC50BB"/>
    <w:rsid w:val="00BC54CA"/>
    <w:rsid w:val="00BC5D2F"/>
    <w:rsid w:val="00BC6807"/>
    <w:rsid w:val="00BC6E1C"/>
    <w:rsid w:val="00BC6EE1"/>
    <w:rsid w:val="00BC6FA9"/>
    <w:rsid w:val="00BC723A"/>
    <w:rsid w:val="00BD0023"/>
    <w:rsid w:val="00BD0588"/>
    <w:rsid w:val="00BD0D0A"/>
    <w:rsid w:val="00BD1509"/>
    <w:rsid w:val="00BD2920"/>
    <w:rsid w:val="00BD3389"/>
    <w:rsid w:val="00BD3B55"/>
    <w:rsid w:val="00BD4817"/>
    <w:rsid w:val="00BD4B37"/>
    <w:rsid w:val="00BD50E7"/>
    <w:rsid w:val="00BD572E"/>
    <w:rsid w:val="00BD5E4C"/>
    <w:rsid w:val="00BD5F94"/>
    <w:rsid w:val="00BD6BF7"/>
    <w:rsid w:val="00BD6E80"/>
    <w:rsid w:val="00BD6EF7"/>
    <w:rsid w:val="00BD72E6"/>
    <w:rsid w:val="00BE01AE"/>
    <w:rsid w:val="00BE1C5E"/>
    <w:rsid w:val="00BE2236"/>
    <w:rsid w:val="00BE2335"/>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37AE7"/>
    <w:rsid w:val="00C4095B"/>
    <w:rsid w:val="00C410E6"/>
    <w:rsid w:val="00C42879"/>
    <w:rsid w:val="00C43213"/>
    <w:rsid w:val="00C43524"/>
    <w:rsid w:val="00C4358F"/>
    <w:rsid w:val="00C435DD"/>
    <w:rsid w:val="00C43D00"/>
    <w:rsid w:val="00C447B8"/>
    <w:rsid w:val="00C4487D"/>
    <w:rsid w:val="00C45620"/>
    <w:rsid w:val="00C45778"/>
    <w:rsid w:val="00C457A7"/>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E52"/>
    <w:rsid w:val="00C85FFA"/>
    <w:rsid w:val="00C861E9"/>
    <w:rsid w:val="00C864DC"/>
    <w:rsid w:val="00C86AB3"/>
    <w:rsid w:val="00C86F9C"/>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3ED"/>
    <w:rsid w:val="00CB68EF"/>
    <w:rsid w:val="00CB6C71"/>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1B7"/>
    <w:rsid w:val="00CE7B83"/>
    <w:rsid w:val="00CE7BF1"/>
    <w:rsid w:val="00CF0D0D"/>
    <w:rsid w:val="00CF15DB"/>
    <w:rsid w:val="00CF1653"/>
    <w:rsid w:val="00CF1742"/>
    <w:rsid w:val="00CF2304"/>
    <w:rsid w:val="00CF2692"/>
    <w:rsid w:val="00CF34D0"/>
    <w:rsid w:val="00CF34DE"/>
    <w:rsid w:val="00CF3B1A"/>
    <w:rsid w:val="00CF3C20"/>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1DC"/>
    <w:rsid w:val="00D0677B"/>
    <w:rsid w:val="00D06AAC"/>
    <w:rsid w:val="00D07367"/>
    <w:rsid w:val="00D10298"/>
    <w:rsid w:val="00D104E6"/>
    <w:rsid w:val="00D11611"/>
    <w:rsid w:val="00D132BC"/>
    <w:rsid w:val="00D13662"/>
    <w:rsid w:val="00D13E20"/>
    <w:rsid w:val="00D14FAA"/>
    <w:rsid w:val="00D150B0"/>
    <w:rsid w:val="00D15272"/>
    <w:rsid w:val="00D15C89"/>
    <w:rsid w:val="00D15F26"/>
    <w:rsid w:val="00D161B8"/>
    <w:rsid w:val="00D161D5"/>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411B6"/>
    <w:rsid w:val="00D4164A"/>
    <w:rsid w:val="00D41AE8"/>
    <w:rsid w:val="00D41F7D"/>
    <w:rsid w:val="00D42D33"/>
    <w:rsid w:val="00D42E80"/>
    <w:rsid w:val="00D433D6"/>
    <w:rsid w:val="00D43420"/>
    <w:rsid w:val="00D4396D"/>
    <w:rsid w:val="00D4557B"/>
    <w:rsid w:val="00D463EA"/>
    <w:rsid w:val="00D46D5B"/>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A0948"/>
    <w:rsid w:val="00DA0A4E"/>
    <w:rsid w:val="00DA0F94"/>
    <w:rsid w:val="00DA0FDD"/>
    <w:rsid w:val="00DA1AF1"/>
    <w:rsid w:val="00DA1CCA"/>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244"/>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196"/>
    <w:rsid w:val="00DF749E"/>
    <w:rsid w:val="00E004B7"/>
    <w:rsid w:val="00E00AD1"/>
    <w:rsid w:val="00E01503"/>
    <w:rsid w:val="00E020C1"/>
    <w:rsid w:val="00E02449"/>
    <w:rsid w:val="00E02F60"/>
    <w:rsid w:val="00E040F0"/>
    <w:rsid w:val="00E0418D"/>
    <w:rsid w:val="00E042BC"/>
    <w:rsid w:val="00E04589"/>
    <w:rsid w:val="00E045AE"/>
    <w:rsid w:val="00E046C2"/>
    <w:rsid w:val="00E04FA9"/>
    <w:rsid w:val="00E0545A"/>
    <w:rsid w:val="00E05CF6"/>
    <w:rsid w:val="00E05F32"/>
    <w:rsid w:val="00E05FDF"/>
    <w:rsid w:val="00E06E9D"/>
    <w:rsid w:val="00E070E6"/>
    <w:rsid w:val="00E10031"/>
    <w:rsid w:val="00E10BB7"/>
    <w:rsid w:val="00E123CE"/>
    <w:rsid w:val="00E1385B"/>
    <w:rsid w:val="00E13BA4"/>
    <w:rsid w:val="00E13FD9"/>
    <w:rsid w:val="00E141C7"/>
    <w:rsid w:val="00E14672"/>
    <w:rsid w:val="00E15EC9"/>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1214"/>
    <w:rsid w:val="00E6288F"/>
    <w:rsid w:val="00E62C19"/>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5BF3"/>
    <w:rsid w:val="00E861BF"/>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94A"/>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316"/>
    <w:rsid w:val="00F57E8E"/>
    <w:rsid w:val="00F57F95"/>
    <w:rsid w:val="00F60675"/>
    <w:rsid w:val="00F607C7"/>
    <w:rsid w:val="00F60961"/>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0B1"/>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46EA308-0EE4-4658-B0FB-85B5A1533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7007538">
      <w:bodyDiv w:val="1"/>
      <w:marLeft w:val="0"/>
      <w:marRight w:val="0"/>
      <w:marTop w:val="0"/>
      <w:marBottom w:val="0"/>
      <w:divBdr>
        <w:top w:val="none" w:sz="0" w:space="0" w:color="auto"/>
        <w:left w:val="none" w:sz="0" w:space="0" w:color="auto"/>
        <w:bottom w:val="none" w:sz="0" w:space="0" w:color="auto"/>
        <w:right w:val="none" w:sz="0" w:space="0" w:color="auto"/>
      </w:divBdr>
      <w:divsChild>
        <w:div w:id="773935845">
          <w:marLeft w:val="0"/>
          <w:marRight w:val="0"/>
          <w:marTop w:val="0"/>
          <w:marBottom w:val="0"/>
          <w:divBdr>
            <w:top w:val="none" w:sz="0" w:space="0" w:color="auto"/>
            <w:left w:val="none" w:sz="0" w:space="0" w:color="auto"/>
            <w:bottom w:val="none" w:sz="0" w:space="0" w:color="auto"/>
            <w:right w:val="none" w:sz="0" w:space="0" w:color="auto"/>
          </w:divBdr>
        </w:div>
        <w:div w:id="997539874">
          <w:marLeft w:val="0"/>
          <w:marRight w:val="0"/>
          <w:marTop w:val="0"/>
          <w:marBottom w:val="0"/>
          <w:divBdr>
            <w:top w:val="none" w:sz="0" w:space="0" w:color="auto"/>
            <w:left w:val="none" w:sz="0" w:space="0" w:color="auto"/>
            <w:bottom w:val="none" w:sz="0" w:space="0" w:color="auto"/>
            <w:right w:val="none" w:sz="0" w:space="0" w:color="auto"/>
          </w:divBdr>
        </w:div>
      </w:divsChild>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EBC94C-084A-4C91-9C04-7F3C09A48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2279</TotalTime>
  <Pages>1</Pages>
  <Words>24198</Words>
  <Characters>137935</Characters>
  <Application>Microsoft Office Word</Application>
  <DocSecurity>0</DocSecurity>
  <Lines>1149</Lines>
  <Paragraphs>323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161810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1247</cp:revision>
  <cp:lastPrinted>2018-02-16T07:12:00Z</cp:lastPrinted>
  <dcterms:created xsi:type="dcterms:W3CDTF">2019-10-28T07:04:00Z</dcterms:created>
  <dcterms:modified xsi:type="dcterms:W3CDTF">2021-10-11T07:54:00Z</dcterms:modified>
</cp:coreProperties>
</file>